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EC6D6"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846"/>
        <w:gridCol w:w="3690"/>
      </w:tblGrid>
      <w:tr w:rsidR="009A206C" w:rsidRPr="005603D9" w14:paraId="6FE12563" w14:textId="77777777" w:rsidTr="00A747AE">
        <w:trPr>
          <w:trHeight w:val="217"/>
        </w:trPr>
        <w:tc>
          <w:tcPr>
            <w:tcW w:w="9639" w:type="dxa"/>
            <w:gridSpan w:val="4"/>
            <w:shd w:val="clear" w:color="auto" w:fill="F26522" w:themeFill="accent1"/>
          </w:tcPr>
          <w:p w14:paraId="088EF888" w14:textId="77777777" w:rsidR="009A206C" w:rsidRPr="005603D9" w:rsidRDefault="004B767D" w:rsidP="00A747AE">
            <w:pPr>
              <w:pStyle w:val="Documentname"/>
              <w:framePr w:hSpace="0" w:wrap="auto" w:vAnchor="margin" w:hAnchor="text" w:xAlign="left" w:yAlign="inline"/>
            </w:pPr>
            <w:r>
              <w:rPr>
                <w:rFonts w:cs="Arial"/>
                <w:szCs w:val="28"/>
              </w:rPr>
              <w:t>Workgroup Report</w:t>
            </w:r>
          </w:p>
        </w:tc>
      </w:tr>
      <w:tr w:rsidR="00470B5B" w:rsidRPr="005603D9" w14:paraId="65EF9385" w14:textId="77777777" w:rsidTr="00A747AE">
        <w:trPr>
          <w:trHeight w:val="5669"/>
        </w:trPr>
        <w:tc>
          <w:tcPr>
            <w:tcW w:w="5103" w:type="dxa"/>
            <w:gridSpan w:val="2"/>
            <w:shd w:val="clear" w:color="auto" w:fill="auto"/>
          </w:tcPr>
          <w:p w14:paraId="2B6438B5" w14:textId="15108D4F" w:rsidR="00514EED" w:rsidRPr="00F80295" w:rsidRDefault="00514EED" w:rsidP="009D3CD2">
            <w:pPr>
              <w:ind w:right="113"/>
              <w:rPr>
                <w:rFonts w:cs="Arial"/>
                <w:b/>
                <w:color w:val="F26522" w:themeColor="accent1"/>
                <w:sz w:val="44"/>
                <w:szCs w:val="44"/>
              </w:rPr>
            </w:pPr>
            <w:r w:rsidRPr="00F80295">
              <w:rPr>
                <w:rFonts w:cs="Arial"/>
                <w:b/>
                <w:color w:val="F26522" w:themeColor="accent1"/>
                <w:sz w:val="56"/>
                <w:szCs w:val="56"/>
              </w:rPr>
              <w:t>GC</w:t>
            </w:r>
            <w:r w:rsidR="00F80295" w:rsidRPr="00F80295">
              <w:rPr>
                <w:rFonts w:cs="Arial"/>
                <w:b/>
                <w:color w:val="F26522" w:themeColor="accent1"/>
                <w:sz w:val="56"/>
                <w:szCs w:val="56"/>
              </w:rPr>
              <w:t>0</w:t>
            </w:r>
            <w:r w:rsidR="00F80295">
              <w:rPr>
                <w:rFonts w:cs="Arial"/>
                <w:b/>
                <w:color w:val="F26522" w:themeColor="accent1"/>
                <w:sz w:val="56"/>
                <w:szCs w:val="56"/>
              </w:rPr>
              <w:t>117</w:t>
            </w:r>
            <w:r>
              <w:rPr>
                <w:rFonts w:cs="Arial"/>
                <w:b/>
                <w:color w:val="F26522" w:themeColor="accent1"/>
                <w:sz w:val="56"/>
                <w:szCs w:val="56"/>
              </w:rPr>
              <w:t>:</w:t>
            </w:r>
            <w:r w:rsidR="00F80295">
              <w:rPr>
                <w:rFonts w:cs="Arial"/>
                <w:b/>
                <w:color w:val="F26522" w:themeColor="accent1"/>
                <w:sz w:val="56"/>
                <w:szCs w:val="56"/>
              </w:rPr>
              <w:t xml:space="preserve"> </w:t>
            </w:r>
            <w:r w:rsidR="00F80295" w:rsidRPr="00F80295">
              <w:rPr>
                <w:rStyle w:val="normaltextrun"/>
                <w:rFonts w:ascii="Arial" w:hAnsi="Arial" w:cs="Arial"/>
                <w:b/>
                <w:bCs/>
                <w:color w:val="F26522"/>
                <w:sz w:val="44"/>
                <w:szCs w:val="44"/>
                <w:shd w:val="clear" w:color="auto" w:fill="FFFFFF"/>
              </w:rPr>
              <w:t>Improving transparency and consistency of access arrangements across GB by the creation of a pan-GB commonality of Power Station requirements</w:t>
            </w:r>
            <w:r w:rsidR="00F80295" w:rsidRPr="00F80295">
              <w:rPr>
                <w:rStyle w:val="eop"/>
                <w:rFonts w:ascii="Arial" w:hAnsi="Arial" w:cs="Arial"/>
                <w:color w:val="F26522"/>
                <w:sz w:val="44"/>
                <w:szCs w:val="44"/>
                <w:shd w:val="clear" w:color="auto" w:fill="FFFFFF"/>
              </w:rPr>
              <w:t> </w:t>
            </w:r>
          </w:p>
          <w:p w14:paraId="03C753EC" w14:textId="77777777" w:rsidR="00F80295" w:rsidRDefault="00F80295" w:rsidP="009D3CD2">
            <w:pPr>
              <w:rPr>
                <w:rFonts w:cs="Arial"/>
                <w:b/>
              </w:rPr>
            </w:pPr>
          </w:p>
          <w:p w14:paraId="3D20177B" w14:textId="1AE5FA7D" w:rsidR="00470B5B" w:rsidRDefault="00514EED" w:rsidP="009D3CD2">
            <w:r>
              <w:rPr>
                <w:rFonts w:cs="Arial"/>
                <w:b/>
              </w:rPr>
              <w:t>Overview:</w:t>
            </w:r>
            <w:r w:rsidRPr="6DC9E538">
              <w:rPr>
                <w:noProof/>
              </w:rPr>
              <w:t xml:space="preserve"> </w:t>
            </w:r>
            <w:r w:rsidR="00F80295">
              <w:rPr>
                <w:rStyle w:val="normaltextrun"/>
                <w:rFonts w:ascii="Arial" w:hAnsi="Arial" w:cs="Arial"/>
                <w:color w:val="000000"/>
                <w:shd w:val="clear" w:color="auto" w:fill="FFFFFF"/>
              </w:rPr>
              <w:t>This modification will set out within the Grid Code a consistent connection process and enduring operational requirements across Great Britain. </w:t>
            </w:r>
            <w:r>
              <w:t xml:space="preserve"> </w:t>
            </w:r>
          </w:p>
          <w:p w14:paraId="13319417" w14:textId="77777777" w:rsidR="005603D9" w:rsidRPr="005603D9" w:rsidRDefault="005603D9" w:rsidP="009D3CD2"/>
        </w:tc>
        <w:tc>
          <w:tcPr>
            <w:tcW w:w="4536" w:type="dxa"/>
            <w:gridSpan w:val="2"/>
            <w:shd w:val="clear" w:color="auto" w:fill="auto"/>
          </w:tcPr>
          <w:p w14:paraId="700AF7FD" w14:textId="77777777" w:rsidR="008B5413" w:rsidRDefault="00470B5B" w:rsidP="009D3CD2">
            <w:pPr>
              <w:rPr>
                <w:b/>
              </w:rPr>
            </w:pPr>
            <w:r w:rsidRPr="005603D9">
              <w:rPr>
                <w:b/>
              </w:rPr>
              <w:t xml:space="preserve">Modification process &amp; timetable     </w:t>
            </w:r>
          </w:p>
          <w:p w14:paraId="6FD8A99B" w14:textId="77777777" w:rsidR="00470B5B" w:rsidRPr="005603D9" w:rsidRDefault="008B5413" w:rsidP="009D3CD2">
            <w:pPr>
              <w:rPr>
                <w:b/>
              </w:rPr>
            </w:pPr>
            <w:r>
              <w:rPr>
                <w:noProof/>
              </w:rPr>
              <mc:AlternateContent>
                <mc:Choice Requires="wpg">
                  <w:drawing>
                    <wp:anchor distT="0" distB="0" distL="114300" distR="114300" simplePos="0" relativeHeight="251658240" behindDoc="0" locked="0" layoutInCell="1" allowOverlap="1" wp14:anchorId="67DBE398" wp14:editId="79B71F3F">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3EB90E"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C0890DC1055341798060E23A72DCF091"/>
                                      </w:placeholder>
                                      <w:date w:fullDate="2018-06-20T00:00:00Z">
                                        <w:dateFormat w:val="dd MMMM yyyy"/>
                                        <w:lid w:val="en-GB"/>
                                        <w:storeMappedDataAs w:val="dateTime"/>
                                        <w:calendar w:val="gregorian"/>
                                      </w:date>
                                    </w:sdtPr>
                                    <w:sdtEndPr/>
                                    <w:sdtContent>
                                      <w:p w14:paraId="1A4E321E" w14:textId="6DEFC1CC" w:rsidR="009446C6" w:rsidRPr="00644FFB" w:rsidRDefault="00F80295" w:rsidP="008B5413">
                                        <w:pPr>
                                          <w:rPr>
                                            <w:color w:val="000000"/>
                                            <w:sz w:val="20"/>
                                          </w:rPr>
                                        </w:pPr>
                                        <w:r>
                                          <w:rPr>
                                            <w:color w:val="000000"/>
                                            <w:sz w:val="20"/>
                                          </w:rPr>
                                          <w:t>20 June 2018</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E9FFF5" w14:textId="77777777" w:rsidR="009446C6" w:rsidRPr="000F26AE" w:rsidRDefault="009446C6" w:rsidP="008B5413">
                                    <w:pPr>
                                      <w:rPr>
                                        <w:b/>
                                        <w:color w:val="F26522" w:themeColor="accent1"/>
                                        <w:sz w:val="22"/>
                                      </w:rPr>
                                    </w:pPr>
                                    <w:r w:rsidRPr="000F26AE">
                                      <w:rPr>
                                        <w:b/>
                                        <w:color w:val="F26522" w:themeColor="accent1"/>
                                        <w:sz w:val="22"/>
                                      </w:rPr>
                                      <w:t>Workgroup Consultation</w:t>
                                    </w:r>
                                  </w:p>
                                  <w:p w14:paraId="1C0D30B3" w14:textId="1209665B" w:rsidR="009446C6" w:rsidRPr="004F10E6" w:rsidRDefault="008010A7" w:rsidP="008B5413">
                                    <w:pPr>
                                      <w:rPr>
                                        <w:color w:val="000000"/>
                                      </w:rPr>
                                    </w:pPr>
                                    <w:sdt>
                                      <w:sdtPr>
                                        <w:rPr>
                                          <w:rStyle w:val="TimelineChar"/>
                                        </w:rPr>
                                        <w:alias w:val="Code Administrator Use"/>
                                        <w:tag w:val="Code Administrator Use"/>
                                        <w:id w:val="-2121677914"/>
                                        <w:date w:fullDate="2022-07-07T00:00:00Z">
                                          <w:dateFormat w:val="dd MMMM yyyy"/>
                                          <w:lid w:val="en-GB"/>
                                          <w:storeMappedDataAs w:val="dateTime"/>
                                          <w:calendar w:val="gregorian"/>
                                        </w:date>
                                      </w:sdtPr>
                                      <w:sdtEndPr>
                                        <w:rPr>
                                          <w:rStyle w:val="TimelineChar"/>
                                        </w:rPr>
                                      </w:sdtEndPr>
                                      <w:sdtContent>
                                        <w:r w:rsidR="00F80295">
                                          <w:rPr>
                                            <w:rStyle w:val="TimelineChar"/>
                                          </w:rPr>
                                          <w:t>07 July 2022</w:t>
                                        </w:r>
                                      </w:sdtContent>
                                    </w:sdt>
                                    <w:r w:rsidR="009446C6">
                                      <w:rPr>
                                        <w:color w:val="000000"/>
                                      </w:rPr>
                                      <w:t xml:space="preserve"> - </w:t>
                                    </w:r>
                                    <w:sdt>
                                      <w:sdtPr>
                                        <w:rPr>
                                          <w:rStyle w:val="TimelineChar"/>
                                        </w:rPr>
                                        <w:alias w:val="Code Administrator Use"/>
                                        <w:tag w:val="Code Administrator Use"/>
                                        <w:id w:val="610788143"/>
                                        <w:date w:fullDate="2022-08-05T00:00:00Z">
                                          <w:dateFormat w:val="dd MMMM yyyy"/>
                                          <w:lid w:val="en-GB"/>
                                          <w:storeMappedDataAs w:val="dateTime"/>
                                          <w:calendar w:val="gregorian"/>
                                        </w:date>
                                      </w:sdtPr>
                                      <w:sdtEndPr>
                                        <w:rPr>
                                          <w:rStyle w:val="TimelineChar"/>
                                        </w:rPr>
                                      </w:sdtEndPr>
                                      <w:sdtContent>
                                        <w:r w:rsidR="00F80295">
                                          <w:rPr>
                                            <w:rStyle w:val="TimelineChar"/>
                                          </w:rPr>
                                          <w:t>05 August 2022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135A0F" w14:textId="77777777" w:rsidR="009446C6" w:rsidRPr="004162CB" w:rsidRDefault="009446C6" w:rsidP="004162CB">
                                    <w:pPr>
                                      <w:rPr>
                                        <w:b/>
                                        <w:color w:val="FFFFFF" w:themeColor="background1"/>
                                        <w:sz w:val="22"/>
                                      </w:rPr>
                                    </w:pPr>
                                    <w:r w:rsidRPr="004162CB">
                                      <w:rPr>
                                        <w:b/>
                                        <w:color w:val="FFFFFF" w:themeColor="background1"/>
                                        <w:sz w:val="22"/>
                                      </w:rPr>
                                      <w:t>Workgroup Report</w:t>
                                    </w:r>
                                  </w:p>
                                  <w:sdt>
                                    <w:sdtPr>
                                      <w:rPr>
                                        <w:rStyle w:val="TimelineChar"/>
                                        <w:color w:val="FFFFFF" w:themeColor="background1"/>
                                      </w:rPr>
                                      <w:alias w:val="Code Administrator Use"/>
                                      <w:tag w:val="Code Administrator Use"/>
                                      <w:id w:val="-359976266"/>
                                      <w:date w:fullDate="2023-10-18T00:00:00Z">
                                        <w:dateFormat w:val="dd MMMM yyyy"/>
                                        <w:lid w:val="en-GB"/>
                                        <w:storeMappedDataAs w:val="dateTime"/>
                                        <w:calendar w:val="gregorian"/>
                                      </w:date>
                                    </w:sdtPr>
                                    <w:sdtEndPr>
                                      <w:rPr>
                                        <w:rStyle w:val="TimelineChar"/>
                                      </w:rPr>
                                    </w:sdtEndPr>
                                    <w:sdtContent>
                                      <w:p w14:paraId="0372D64F" w14:textId="0BEFB8EE" w:rsidR="009446C6" w:rsidRPr="004162CB" w:rsidRDefault="00806C61" w:rsidP="004162CB">
                                        <w:pPr>
                                          <w:pStyle w:val="Timeline"/>
                                          <w:rPr>
                                            <w:rStyle w:val="TimelineChar"/>
                                            <w:color w:val="FFFFFF" w:themeColor="background1"/>
                                          </w:rPr>
                                        </w:pPr>
                                        <w:r>
                                          <w:rPr>
                                            <w:rStyle w:val="TimelineChar"/>
                                            <w:color w:val="FFFFFF" w:themeColor="background1"/>
                                          </w:rPr>
                                          <w:t>18 October 2023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B099E7"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010D11DB" w14:textId="175CEBEC" w:rsidR="009446C6" w:rsidRPr="004162CB" w:rsidRDefault="008010A7" w:rsidP="004162CB">
                                    <w:pPr>
                                      <w:pStyle w:val="Timeline"/>
                                    </w:pPr>
                                    <w:sdt>
                                      <w:sdtPr>
                                        <w:rPr>
                                          <w:rStyle w:val="TimelineChar"/>
                                        </w:rPr>
                                        <w:alias w:val="Code Administrator Use"/>
                                        <w:tag w:val="Code Administrator Use"/>
                                        <w:id w:val="-1327815135"/>
                                        <w:date w:fullDate="2023-10-30T00:00:00Z">
                                          <w:dateFormat w:val="dd MMMM yyyy"/>
                                          <w:lid w:val="en-GB"/>
                                          <w:storeMappedDataAs w:val="dateTime"/>
                                          <w:calendar w:val="gregorian"/>
                                        </w:date>
                                      </w:sdtPr>
                                      <w:sdtEndPr>
                                        <w:rPr>
                                          <w:rStyle w:val="TimelineChar"/>
                                        </w:rPr>
                                      </w:sdtEndPr>
                                      <w:sdtContent>
                                        <w:r w:rsidR="00E55813">
                                          <w:rPr>
                                            <w:rStyle w:val="TimelineChar"/>
                                          </w:rPr>
                                          <w:t>30 October 2023</w:t>
                                        </w:r>
                                      </w:sdtContent>
                                    </w:sdt>
                                    <w:r w:rsidR="009446C6" w:rsidRPr="004162CB">
                                      <w:t xml:space="preserve"> - </w:t>
                                    </w:r>
                                    <w:sdt>
                                      <w:sdtPr>
                                        <w:rPr>
                                          <w:rStyle w:val="TimelineChar"/>
                                        </w:rPr>
                                        <w:alias w:val="Code Administrator Use"/>
                                        <w:tag w:val="Code Administrator Use"/>
                                        <w:id w:val="-5523772"/>
                                        <w:date w:fullDate="2023-11-30T00:00:00Z">
                                          <w:dateFormat w:val="dd MMMM yyyy"/>
                                          <w:lid w:val="en-GB"/>
                                          <w:storeMappedDataAs w:val="dateTime"/>
                                          <w:calendar w:val="gregorian"/>
                                        </w:date>
                                      </w:sdtPr>
                                      <w:sdtEndPr>
                                        <w:rPr>
                                          <w:rStyle w:val="TimelineChar"/>
                                        </w:rPr>
                                      </w:sdtEndPr>
                                      <w:sdtContent>
                                        <w:r w:rsidR="00E55813">
                                          <w:rPr>
                                            <w:rStyle w:val="TimelineChar"/>
                                          </w:rPr>
                                          <w:t>30 November 2023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F0EBC2" w14:textId="3F27ED7C" w:rsidR="009446C6" w:rsidRPr="000F26AE" w:rsidRDefault="009446C6" w:rsidP="008B5413">
                                    <w:pPr>
                                      <w:rPr>
                                        <w:b/>
                                        <w:color w:val="F26522" w:themeColor="accent1"/>
                                        <w:sz w:val="22"/>
                                      </w:rPr>
                                    </w:pPr>
                                    <w:r w:rsidRPr="000F26AE">
                                      <w:rPr>
                                        <w:b/>
                                        <w:color w:val="F26522" w:themeColor="accent1"/>
                                        <w:sz w:val="22"/>
                                      </w:rPr>
                                      <w:t xml:space="preserve">Draft </w:t>
                                    </w:r>
                                    <w:r w:rsidR="00F80295">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4-01-17T00:00:00Z">
                                        <w:dateFormat w:val="dd MMMM yyyy"/>
                                        <w:lid w:val="en-GB"/>
                                        <w:storeMappedDataAs w:val="dateTime"/>
                                        <w:calendar w:val="gregorian"/>
                                      </w:date>
                                    </w:sdtPr>
                                    <w:sdtEndPr>
                                      <w:rPr>
                                        <w:rStyle w:val="TimelineChar"/>
                                      </w:rPr>
                                    </w:sdtEndPr>
                                    <w:sdtContent>
                                      <w:p w14:paraId="099164CB" w14:textId="5AFC9D17" w:rsidR="009446C6" w:rsidRPr="004F10E6" w:rsidRDefault="00290231" w:rsidP="008B5413">
                                        <w:pPr>
                                          <w:rPr>
                                            <w:color w:val="000000"/>
                                          </w:rPr>
                                        </w:pPr>
                                        <w:r>
                                          <w:rPr>
                                            <w:rStyle w:val="TimelineChar"/>
                                          </w:rPr>
                                          <w:t>17 January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771F4C" w14:textId="0F22BB75"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4-02-06T00:00:00Z">
                                        <w:dateFormat w:val="dd MMMM yyyy"/>
                                        <w:lid w:val="en-GB"/>
                                        <w:storeMappedDataAs w:val="dateTime"/>
                                        <w:calendar w:val="gregorian"/>
                                      </w:date>
                                    </w:sdtPr>
                                    <w:sdtEndPr>
                                      <w:rPr>
                                        <w:rStyle w:val="TimelineChar"/>
                                      </w:rPr>
                                    </w:sdtEndPr>
                                    <w:sdtContent>
                                      <w:p w14:paraId="49F8811F" w14:textId="63CAC95F" w:rsidR="009446C6" w:rsidRPr="004F10E6" w:rsidRDefault="00290231" w:rsidP="008B5413">
                                        <w:pPr>
                                          <w:rPr>
                                            <w:color w:val="000000"/>
                                          </w:rPr>
                                        </w:pPr>
                                        <w:r>
                                          <w:rPr>
                                            <w:rStyle w:val="TimelineChar"/>
                                          </w:rPr>
                                          <w:t>06 February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0D072F"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4CD967AC" w14:textId="1DA88238" w:rsidR="009446C6" w:rsidRPr="004F10E6" w:rsidRDefault="009446C6" w:rsidP="008B5413">
                                        <w:pPr>
                                          <w:rPr>
                                            <w:color w:val="000000"/>
                                          </w:rPr>
                                        </w:pPr>
                                        <w:r w:rsidRPr="00B2143A">
                                          <w:rPr>
                                            <w:rStyle w:val="TimelineChar"/>
                                          </w:rPr>
                                          <w:t xml:space="preserve">10 </w:t>
                                        </w:r>
                                        <w:r w:rsidR="00F80295">
                                          <w:rPr>
                                            <w:rStyle w:val="TimelineChar"/>
                                          </w:rPr>
                                          <w:t>Working Days after Authority decision</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81ADA0"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034825"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A49093"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BC2219"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138856"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1BB4FA"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28A923"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7DBE398"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6D3EB90E"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C0890DC1055341798060E23A72DCF091"/>
                                </w:placeholder>
                                <w:date w:fullDate="2018-06-20T00:00:00Z">
                                  <w:dateFormat w:val="dd MMMM yyyy"/>
                                  <w:lid w:val="en-GB"/>
                                  <w:storeMappedDataAs w:val="dateTime"/>
                                  <w:calendar w:val="gregorian"/>
                                </w:date>
                              </w:sdtPr>
                              <w:sdtContent>
                                <w:p w14:paraId="1A4E321E" w14:textId="6DEFC1CC" w:rsidR="009446C6" w:rsidRPr="00644FFB" w:rsidRDefault="00F80295" w:rsidP="008B5413">
                                  <w:pPr>
                                    <w:rPr>
                                      <w:color w:val="000000"/>
                                      <w:sz w:val="20"/>
                                    </w:rPr>
                                  </w:pPr>
                                  <w:r>
                                    <w:rPr>
                                      <w:color w:val="000000"/>
                                      <w:sz w:val="20"/>
                                    </w:rPr>
                                    <w:t>20 June 2018</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" filled="f" strokecolor="#f26522 [3204]" strokeweight="2pt">
                        <v:textbox inset="0,0,0,0">
                          <w:txbxContent>
                            <w:p w14:paraId="30E9FFF5" w14:textId="77777777" w:rsidR="009446C6" w:rsidRPr="000F26AE" w:rsidRDefault="009446C6" w:rsidP="008B5413">
                              <w:pPr>
                                <w:rPr>
                                  <w:b/>
                                  <w:color w:val="F26522" w:themeColor="accent1"/>
                                  <w:sz w:val="22"/>
                                </w:rPr>
                              </w:pPr>
                              <w:r w:rsidRPr="000F26AE">
                                <w:rPr>
                                  <w:b/>
                                  <w:color w:val="F26522" w:themeColor="accent1"/>
                                  <w:sz w:val="22"/>
                                </w:rPr>
                                <w:t>Workgroup Consultation</w:t>
                              </w:r>
                            </w:p>
                            <w:p w14:paraId="1C0D30B3" w14:textId="1209665B" w:rsidR="009446C6" w:rsidRPr="004F10E6" w:rsidRDefault="00000000" w:rsidP="008B5413">
                              <w:pPr>
                                <w:rPr>
                                  <w:color w:val="000000"/>
                                </w:rPr>
                              </w:pPr>
                              <w:sdt>
                                <w:sdtPr>
                                  <w:rPr>
                                    <w:rStyle w:val="TimelineChar"/>
                                  </w:rPr>
                                  <w:alias w:val="Code Administrator Use"/>
                                  <w:tag w:val="Code Administrator Use"/>
                                  <w:id w:val="-2121677914"/>
                                  <w:date w:fullDate="2022-07-07T00:00:00Z">
                                    <w:dateFormat w:val="dd MMMM yyyy"/>
                                    <w:lid w:val="en-GB"/>
                                    <w:storeMappedDataAs w:val="dateTime"/>
                                    <w:calendar w:val="gregorian"/>
                                  </w:date>
                                </w:sdtPr>
                                <w:sdtContent>
                                  <w:r w:rsidR="00F80295">
                                    <w:rPr>
                                      <w:rStyle w:val="TimelineChar"/>
                                    </w:rPr>
                                    <w:t>07 July 2022</w:t>
                                  </w:r>
                                </w:sdtContent>
                              </w:sdt>
                              <w:r w:rsidR="009446C6">
                                <w:rPr>
                                  <w:color w:val="000000"/>
                                </w:rPr>
                                <w:t xml:space="preserve"> - </w:t>
                              </w:r>
                              <w:sdt>
                                <w:sdtPr>
                                  <w:rPr>
                                    <w:rStyle w:val="TimelineChar"/>
                                  </w:rPr>
                                  <w:alias w:val="Code Administrator Use"/>
                                  <w:tag w:val="Code Administrator Use"/>
                                  <w:id w:val="610788143"/>
                                  <w:date w:fullDate="2022-08-05T00:00:00Z">
                                    <w:dateFormat w:val="dd MMMM yyyy"/>
                                    <w:lid w:val="en-GB"/>
                                    <w:storeMappedDataAs w:val="dateTime"/>
                                    <w:calendar w:val="gregorian"/>
                                  </w:date>
                                </w:sdtPr>
                                <w:sdtContent>
                                  <w:r w:rsidR="00F80295">
                                    <w:rPr>
                                      <w:rStyle w:val="TimelineChar"/>
                                    </w:rPr>
                                    <w:t>05 August 2022</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" fillcolor="#f26522 [3204]" strokecolor="#f26522 [3204]" strokeweight="2pt">
                        <v:textbox inset="0,0,0,0">
                          <w:txbxContent>
                            <w:p w14:paraId="6A135A0F" w14:textId="77777777" w:rsidR="009446C6" w:rsidRPr="004162CB" w:rsidRDefault="009446C6" w:rsidP="004162CB">
                              <w:pPr>
                                <w:rPr>
                                  <w:b/>
                                  <w:color w:val="FFFFFF" w:themeColor="background1"/>
                                  <w:sz w:val="22"/>
                                </w:rPr>
                              </w:pPr>
                              <w:r w:rsidRPr="004162CB">
                                <w:rPr>
                                  <w:b/>
                                  <w:color w:val="FFFFFF" w:themeColor="background1"/>
                                  <w:sz w:val="22"/>
                                </w:rPr>
                                <w:t>Workgroup Report</w:t>
                              </w:r>
                            </w:p>
                            <w:sdt>
                              <w:sdtPr>
                                <w:rPr>
                                  <w:rStyle w:val="TimelineChar"/>
                                  <w:color w:val="FFFFFF" w:themeColor="background1"/>
                                </w:rPr>
                                <w:alias w:val="Code Administrator Use"/>
                                <w:tag w:val="Code Administrator Use"/>
                                <w:id w:val="-359976266"/>
                                <w:date w:fullDate="2023-10-18T00:00:00Z">
                                  <w:dateFormat w:val="dd MMMM yyyy"/>
                                  <w:lid w:val="en-GB"/>
                                  <w:storeMappedDataAs w:val="dateTime"/>
                                  <w:calendar w:val="gregorian"/>
                                </w:date>
                              </w:sdtPr>
                              <w:sdtContent>
                                <w:p w14:paraId="0372D64F" w14:textId="0BEFB8EE" w:rsidR="009446C6" w:rsidRPr="004162CB" w:rsidRDefault="00806C61" w:rsidP="004162CB">
                                  <w:pPr>
                                    <w:pStyle w:val="Timeline"/>
                                    <w:rPr>
                                      <w:rStyle w:val="TimelineChar"/>
                                      <w:color w:val="FFFFFF" w:themeColor="background1"/>
                                    </w:rPr>
                                  </w:pPr>
                                  <w:r>
                                    <w:rPr>
                                      <w:rStyle w:val="TimelineChar"/>
                                      <w:color w:val="FFFFFF" w:themeColor="background1"/>
                                    </w:rPr>
                                    <w:t>18 October 2023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3BB099E7"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010D11DB" w14:textId="175CEBEC" w:rsidR="009446C6" w:rsidRPr="004162CB" w:rsidRDefault="00000000" w:rsidP="004162CB">
                              <w:pPr>
                                <w:pStyle w:val="Timeline"/>
                              </w:pPr>
                              <w:sdt>
                                <w:sdtPr>
                                  <w:rPr>
                                    <w:rStyle w:val="TimelineChar"/>
                                  </w:rPr>
                                  <w:alias w:val="Code Administrator Use"/>
                                  <w:tag w:val="Code Administrator Use"/>
                                  <w:id w:val="-1327815135"/>
                                  <w:date w:fullDate="2023-10-30T00:00:00Z">
                                    <w:dateFormat w:val="dd MMMM yyyy"/>
                                    <w:lid w:val="en-GB"/>
                                    <w:storeMappedDataAs w:val="dateTime"/>
                                    <w:calendar w:val="gregorian"/>
                                  </w:date>
                                </w:sdtPr>
                                <w:sdtContent>
                                  <w:r w:rsidR="00E55813">
                                    <w:rPr>
                                      <w:rStyle w:val="TimelineChar"/>
                                    </w:rPr>
                                    <w:t>30 October 2023</w:t>
                                  </w:r>
                                </w:sdtContent>
                              </w:sdt>
                              <w:r w:rsidR="009446C6" w:rsidRPr="004162CB">
                                <w:t xml:space="preserve"> - </w:t>
                              </w:r>
                              <w:sdt>
                                <w:sdtPr>
                                  <w:rPr>
                                    <w:rStyle w:val="TimelineChar"/>
                                  </w:rPr>
                                  <w:alias w:val="Code Administrator Use"/>
                                  <w:tag w:val="Code Administrator Use"/>
                                  <w:id w:val="-5523772"/>
                                  <w:date w:fullDate="2023-11-30T00:00:00Z">
                                    <w:dateFormat w:val="dd MMMM yyyy"/>
                                    <w:lid w:val="en-GB"/>
                                    <w:storeMappedDataAs w:val="dateTime"/>
                                    <w:calendar w:val="gregorian"/>
                                  </w:date>
                                </w:sdtPr>
                                <w:sdtContent>
                                  <w:r w:rsidR="00E55813">
                                    <w:rPr>
                                      <w:rStyle w:val="TimelineChar"/>
                                    </w:rPr>
                                    <w:t>30 November 2023</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64F0EBC2" w14:textId="3F27ED7C" w:rsidR="009446C6" w:rsidRPr="000F26AE" w:rsidRDefault="009446C6" w:rsidP="008B5413">
                              <w:pPr>
                                <w:rPr>
                                  <w:b/>
                                  <w:color w:val="F26522" w:themeColor="accent1"/>
                                  <w:sz w:val="22"/>
                                </w:rPr>
                              </w:pPr>
                              <w:r w:rsidRPr="000F26AE">
                                <w:rPr>
                                  <w:b/>
                                  <w:color w:val="F26522" w:themeColor="accent1"/>
                                  <w:sz w:val="22"/>
                                </w:rPr>
                                <w:t xml:space="preserve">Draft </w:t>
                              </w:r>
                              <w:r w:rsidR="00F80295">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4-01-17T00:00:00Z">
                                  <w:dateFormat w:val="dd MMMM yyyy"/>
                                  <w:lid w:val="en-GB"/>
                                  <w:storeMappedDataAs w:val="dateTime"/>
                                  <w:calendar w:val="gregorian"/>
                                </w:date>
                              </w:sdtPr>
                              <w:sdtContent>
                                <w:p w14:paraId="099164CB" w14:textId="5AFC9D17" w:rsidR="009446C6" w:rsidRPr="004F10E6" w:rsidRDefault="00290231" w:rsidP="008B5413">
                                  <w:pPr>
                                    <w:rPr>
                                      <w:color w:val="000000"/>
                                    </w:rPr>
                                  </w:pPr>
                                  <w:r>
                                    <w:rPr>
                                      <w:rStyle w:val="TimelineChar"/>
                                    </w:rPr>
                                    <w:t>17 January 2024</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59771F4C" w14:textId="0F22BB75"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4-02-06T00:00:00Z">
                                  <w:dateFormat w:val="dd MMMM yyyy"/>
                                  <w:lid w:val="en-GB"/>
                                  <w:storeMappedDataAs w:val="dateTime"/>
                                  <w:calendar w:val="gregorian"/>
                                </w:date>
                              </w:sdtPr>
                              <w:sdtContent>
                                <w:p w14:paraId="49F8811F" w14:textId="63CAC95F" w:rsidR="009446C6" w:rsidRPr="004F10E6" w:rsidRDefault="00290231" w:rsidP="008B5413">
                                  <w:pPr>
                                    <w:rPr>
                                      <w:color w:val="000000"/>
                                    </w:rPr>
                                  </w:pPr>
                                  <w:r>
                                    <w:rPr>
                                      <w:rStyle w:val="TimelineChar"/>
                                    </w:rPr>
                                    <w:t>06 February 2024</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560D072F"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Content>
                                <w:p w14:paraId="4CD967AC" w14:textId="1DA88238" w:rsidR="009446C6" w:rsidRPr="004F10E6" w:rsidRDefault="009446C6" w:rsidP="008B5413">
                                  <w:pPr>
                                    <w:rPr>
                                      <w:color w:val="000000"/>
                                    </w:rPr>
                                  </w:pPr>
                                  <w:r w:rsidRPr="00B2143A">
                                    <w:rPr>
                                      <w:rStyle w:val="TimelineChar"/>
                                    </w:rPr>
                                    <w:t xml:space="preserve">10 </w:t>
                                  </w:r>
                                  <w:r w:rsidR="00F80295">
                                    <w:rPr>
                                      <w:rStyle w:val="TimelineChar"/>
                                    </w:rPr>
                                    <w:t>Working Days after Authority decision</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6381ADA0"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63034825"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11A49093"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67BC2219"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1E138856"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451BB4FA"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7428A923"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1AC8F2E3" w14:textId="77777777" w:rsidTr="00A747AE">
        <w:trPr>
          <w:trHeight w:val="792"/>
        </w:trPr>
        <w:tc>
          <w:tcPr>
            <w:tcW w:w="9639" w:type="dxa"/>
            <w:gridSpan w:val="4"/>
            <w:shd w:val="clear" w:color="auto" w:fill="auto"/>
          </w:tcPr>
          <w:p w14:paraId="32FB4B08"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6D7A3317" w14:textId="236D4407" w:rsidR="00A132B4" w:rsidRDefault="00A132B4" w:rsidP="009D3CD2">
            <w:pPr>
              <w:pStyle w:val="BodyText2"/>
              <w:spacing w:before="0" w:after="0"/>
              <w:rPr>
                <w:rStyle w:val="Hyperlink"/>
                <w:rFonts w:eastAsiaTheme="majorEastAsia"/>
                <w:sz w:val="24"/>
              </w:rPr>
            </w:pPr>
            <w:r w:rsidRPr="00657D3D">
              <w:rPr>
                <w:b/>
                <w:noProof/>
                <w:sz w:val="24"/>
              </w:rPr>
              <w:t xml:space="preserve">Have </w:t>
            </w:r>
            <w:r w:rsidR="00E91BBD">
              <w:rPr>
                <w:b/>
                <w:noProof/>
                <w:sz w:val="24"/>
              </w:rPr>
              <w:t>6</w:t>
            </w:r>
            <w:r w:rsidRPr="00657D3D">
              <w:rPr>
                <w:b/>
                <w:noProof/>
                <w:sz w:val="24"/>
              </w:rPr>
              <w:t>0 minutes?</w:t>
            </w:r>
            <w:r w:rsidRPr="0034387B">
              <w:rPr>
                <w:noProof/>
                <w:sz w:val="24"/>
              </w:rPr>
              <w:t xml:space="preserve"> Read the full </w:t>
            </w:r>
            <w:hyperlink w:anchor="_Why_change?" w:history="1">
              <w:r w:rsidR="0039436B" w:rsidRPr="009F3DD4">
                <w:rPr>
                  <w:rStyle w:val="Hyperlink"/>
                  <w:rFonts w:eastAsiaTheme="majorEastAsia"/>
                  <w:sz w:val="24"/>
                </w:rPr>
                <w:t>Workgroup</w:t>
              </w:r>
            </w:hyperlink>
            <w:r w:rsidR="0039436B">
              <w:rPr>
                <w:rStyle w:val="Hyperlink"/>
                <w:rFonts w:eastAsiaTheme="majorEastAsia"/>
                <w:sz w:val="24"/>
              </w:rPr>
              <w:t xml:space="preserve"> Report</w:t>
            </w:r>
          </w:p>
          <w:p w14:paraId="0406FA9C" w14:textId="4867AD72" w:rsidR="00E52308" w:rsidRPr="005603D9" w:rsidRDefault="00A132B4" w:rsidP="009D3CD2">
            <w:pPr>
              <w:pStyle w:val="BodyText2"/>
              <w:spacing w:before="0" w:after="0"/>
              <w:rPr>
                <w:b/>
              </w:rPr>
            </w:pPr>
            <w:r w:rsidRPr="00657D3D">
              <w:rPr>
                <w:rFonts w:cs="Arial"/>
                <w:b/>
                <w:bCs/>
                <w:sz w:val="24"/>
              </w:rPr>
              <w:t xml:space="preserve">Have </w:t>
            </w:r>
            <w:r w:rsidR="00E91BBD">
              <w:rPr>
                <w:rFonts w:cs="Arial"/>
                <w:b/>
                <w:bCs/>
                <w:sz w:val="24"/>
              </w:rPr>
              <w:t>1 Working Day</w:t>
            </w:r>
            <w:r w:rsidRPr="00657D3D">
              <w:rPr>
                <w:rFonts w:cs="Arial"/>
                <w:b/>
                <w:bCs/>
                <w:sz w:val="24"/>
              </w:rPr>
              <w:t>?</w:t>
            </w:r>
            <w:r w:rsidRPr="002025C5">
              <w:rPr>
                <w:rFonts w:cs="Arial"/>
                <w:bCs/>
                <w:sz w:val="24"/>
              </w:rPr>
              <w:t xml:space="preserve"> Read the full </w:t>
            </w:r>
            <w:r w:rsidR="0039436B">
              <w:rPr>
                <w:rFonts w:cs="Arial"/>
                <w:bCs/>
                <w:sz w:val="24"/>
              </w:rPr>
              <w:t>Workgroup Report</w:t>
            </w:r>
            <w:r w:rsidRPr="002025C5">
              <w:rPr>
                <w:rFonts w:cs="Arial"/>
                <w:bCs/>
                <w:sz w:val="24"/>
              </w:rPr>
              <w:t xml:space="preserve"> and </w:t>
            </w:r>
            <w:r w:rsidR="00771DE2">
              <w:rPr>
                <w:rFonts w:cs="Arial"/>
                <w:bCs/>
                <w:sz w:val="24"/>
              </w:rPr>
              <w:t>A</w:t>
            </w:r>
            <w:r w:rsidRPr="002025C5">
              <w:rPr>
                <w:rFonts w:cs="Arial"/>
                <w:bCs/>
                <w:sz w:val="24"/>
              </w:rPr>
              <w:t>nnexes.</w:t>
            </w:r>
          </w:p>
        </w:tc>
      </w:tr>
      <w:tr w:rsidR="00470B5B" w:rsidRPr="005603D9" w14:paraId="5E97A01F" w14:textId="77777777" w:rsidTr="00A747AE">
        <w:trPr>
          <w:trHeight w:val="585"/>
        </w:trPr>
        <w:tc>
          <w:tcPr>
            <w:tcW w:w="9639" w:type="dxa"/>
            <w:gridSpan w:val="4"/>
            <w:shd w:val="clear" w:color="auto" w:fill="auto"/>
          </w:tcPr>
          <w:p w14:paraId="2A1ABB7E" w14:textId="757F3A0E" w:rsidR="00470B5B" w:rsidRPr="001D05D0" w:rsidRDefault="00470B5B" w:rsidP="001D05D0">
            <w:pPr>
              <w:spacing w:line="240" w:lineRule="auto"/>
              <w:rPr>
                <w:rFonts w:ascii="Times New Roman" w:hAnsi="Times New Roman"/>
              </w:rPr>
            </w:pPr>
            <w:r w:rsidRPr="005603D9">
              <w:rPr>
                <w:b/>
              </w:rPr>
              <w:t>Status summary:</w:t>
            </w:r>
            <w:r w:rsidRPr="005603D9">
              <w:t xml:space="preserve"> </w:t>
            </w:r>
            <w:r w:rsidR="00B85154">
              <w:t xml:space="preserve">The Workgroup have finalised the proposer’s solution as well as </w:t>
            </w:r>
            <w:r w:rsidR="00991609">
              <w:t>1</w:t>
            </w:r>
            <w:r w:rsidR="00B85154">
              <w:t xml:space="preserve"> alternative solution. They are now seeking approval from the Panel that the Workgroup have met their Terms of Reference and can proceed to Code Administrator Consultation.</w:t>
            </w:r>
            <w:r w:rsidR="00B85154">
              <w:rPr>
                <w:rFonts w:ascii="Times New Roman" w:hAnsi="Times New Roman"/>
              </w:rPr>
              <w:t xml:space="preserve"> </w:t>
            </w:r>
          </w:p>
        </w:tc>
      </w:tr>
      <w:tr w:rsidR="00470B5B" w:rsidRPr="005603D9" w14:paraId="5A195C5A" w14:textId="77777777" w:rsidTr="00A747AE">
        <w:trPr>
          <w:trHeight w:val="395"/>
        </w:trPr>
        <w:tc>
          <w:tcPr>
            <w:tcW w:w="9639" w:type="dxa"/>
            <w:gridSpan w:val="4"/>
            <w:shd w:val="clear" w:color="auto" w:fill="FFFFFF" w:themeFill="background1"/>
          </w:tcPr>
          <w:p w14:paraId="21808274" w14:textId="3DD1CCC4" w:rsidR="00E22836" w:rsidRPr="000F7116" w:rsidRDefault="000F7116" w:rsidP="009D3CD2">
            <w:pPr>
              <w:spacing w:line="240" w:lineRule="auto"/>
              <w:rPr>
                <w:rFonts w:cs="Arial"/>
                <w:b/>
                <w:color w:val="00B050"/>
              </w:rPr>
            </w:pPr>
            <w:r w:rsidRPr="00B00090">
              <w:rPr>
                <w:rFonts w:cs="Arial"/>
                <w:b/>
              </w:rPr>
              <w:t xml:space="preserve">This modification is expected to </w:t>
            </w:r>
            <w:r>
              <w:rPr>
                <w:rFonts w:cs="Arial"/>
                <w:b/>
              </w:rPr>
              <w:t xml:space="preserve">have a: </w:t>
            </w:r>
            <w:r w:rsidR="009F3DD4">
              <w:rPr>
                <w:rStyle w:val="normaltextrun"/>
                <w:rFonts w:ascii="Arial" w:hAnsi="Arial" w:cs="Arial"/>
                <w:b/>
                <w:bCs/>
                <w:color w:val="FF0000"/>
                <w:shd w:val="clear" w:color="auto" w:fill="FFFFFF"/>
              </w:rPr>
              <w:t xml:space="preserve">High impact </w:t>
            </w:r>
            <w:r w:rsidR="003B03D7">
              <w:rPr>
                <w:rStyle w:val="normaltextrun"/>
                <w:rFonts w:ascii="Arial" w:hAnsi="Arial" w:cs="Arial"/>
                <w:color w:val="000000"/>
                <w:shd w:val="clear" w:color="auto" w:fill="FFFFFF"/>
              </w:rPr>
              <w:t>on Generators</w:t>
            </w:r>
            <w:r w:rsidR="009B1436">
              <w:rPr>
                <w:rStyle w:val="normaltextrun"/>
                <w:rFonts w:ascii="Arial" w:hAnsi="Arial" w:cs="Arial"/>
                <w:color w:val="000000"/>
                <w:shd w:val="clear" w:color="auto" w:fill="FFFFFF"/>
              </w:rPr>
              <w:t xml:space="preserve"> </w:t>
            </w:r>
            <w:r w:rsidR="00BB315F">
              <w:rPr>
                <w:rStyle w:val="normaltextrun"/>
                <w:rFonts w:ascii="Arial" w:hAnsi="Arial" w:cs="Arial"/>
                <w:color w:val="000000"/>
                <w:shd w:val="clear" w:color="auto" w:fill="FFFFFF"/>
              </w:rPr>
              <w:t xml:space="preserve">who own and operate </w:t>
            </w:r>
            <w:r w:rsidR="004A7174">
              <w:rPr>
                <w:rStyle w:val="normaltextrun"/>
                <w:rFonts w:ascii="Arial" w:hAnsi="Arial" w:cs="Arial"/>
                <w:color w:val="000000"/>
                <w:shd w:val="clear" w:color="auto" w:fill="FFFFFF"/>
              </w:rPr>
              <w:t xml:space="preserve">Embedded Power Stations with a Registered Capacity of </w:t>
            </w:r>
            <w:r w:rsidR="009B1436">
              <w:rPr>
                <w:rStyle w:val="normaltextrun"/>
                <w:rFonts w:ascii="Arial" w:hAnsi="Arial" w:cs="Arial"/>
                <w:color w:val="000000"/>
                <w:shd w:val="clear" w:color="auto" w:fill="FFFFFF"/>
              </w:rPr>
              <w:t>less than 100MW</w:t>
            </w:r>
            <w:r w:rsidR="009F3DD4">
              <w:rPr>
                <w:rStyle w:val="normaltextrun"/>
                <w:rFonts w:ascii="Arial" w:hAnsi="Arial" w:cs="Arial"/>
                <w:color w:val="000000"/>
                <w:shd w:val="clear" w:color="auto" w:fill="FFFFFF"/>
              </w:rPr>
              <w:t>, Distribution Network Operators and BM participants.</w:t>
            </w:r>
            <w:r w:rsidR="009F3DD4">
              <w:rPr>
                <w:rStyle w:val="normaltextrun"/>
                <w:rFonts w:ascii="Segoe UI" w:hAnsi="Segoe UI" w:cs="Segoe UI"/>
                <w:color w:val="333333"/>
                <w:sz w:val="18"/>
                <w:szCs w:val="18"/>
                <w:shd w:val="clear" w:color="auto" w:fill="FFFFFF"/>
              </w:rPr>
              <w:t xml:space="preserve"> </w:t>
            </w:r>
            <w:r w:rsidR="009F3DD4">
              <w:rPr>
                <w:rStyle w:val="normaltextrun"/>
                <w:rFonts w:ascii="Arial" w:hAnsi="Arial" w:cs="Arial"/>
                <w:b/>
                <w:bCs/>
                <w:color w:val="F26522"/>
                <w:shd w:val="clear" w:color="auto" w:fill="FFFFFF"/>
              </w:rPr>
              <w:t xml:space="preserve">Medium impact </w:t>
            </w:r>
            <w:r w:rsidR="009F3DD4">
              <w:rPr>
                <w:rStyle w:val="normaltextrun"/>
                <w:rFonts w:ascii="Arial" w:hAnsi="Arial" w:cs="Arial"/>
                <w:color w:val="000000"/>
                <w:shd w:val="clear" w:color="auto" w:fill="FFFFFF"/>
              </w:rPr>
              <w:t>on</w:t>
            </w:r>
            <w:r w:rsidR="009F3DD4">
              <w:rPr>
                <w:rStyle w:val="normaltextrun"/>
                <w:rFonts w:ascii="Arial" w:hAnsi="Arial" w:cs="Arial"/>
                <w:b/>
                <w:bCs/>
                <w:color w:val="F26522"/>
                <w:shd w:val="clear" w:color="auto" w:fill="FFFFFF"/>
              </w:rPr>
              <w:t xml:space="preserve"> </w:t>
            </w:r>
            <w:r w:rsidR="009F3DD4">
              <w:rPr>
                <w:rStyle w:val="normaltextrun"/>
                <w:rFonts w:ascii="Arial" w:hAnsi="Arial" w:cs="Arial"/>
                <w:color w:val="000000"/>
                <w:shd w:val="clear" w:color="auto" w:fill="FFFFFF"/>
              </w:rPr>
              <w:t xml:space="preserve">transmission owners (including OFTOs and interconnectors), transmission system users, system operator and </w:t>
            </w:r>
            <w:r w:rsidR="009A2B1A">
              <w:rPr>
                <w:rStyle w:val="normaltextrun"/>
                <w:rFonts w:ascii="Arial" w:hAnsi="Arial" w:cs="Arial"/>
                <w:color w:val="000000"/>
                <w:shd w:val="clear" w:color="auto" w:fill="FFFFFF"/>
              </w:rPr>
              <w:t>G</w:t>
            </w:r>
            <w:r w:rsidR="009F3DD4">
              <w:rPr>
                <w:rStyle w:val="normaltextrun"/>
                <w:rFonts w:ascii="Arial" w:hAnsi="Arial" w:cs="Arial"/>
                <w:color w:val="000000"/>
                <w:shd w:val="clear" w:color="auto" w:fill="FFFFFF"/>
              </w:rPr>
              <w:t>enerators</w:t>
            </w:r>
            <w:r w:rsidR="009A2B1A">
              <w:rPr>
                <w:rStyle w:val="normaltextrun"/>
                <w:rFonts w:ascii="Arial" w:hAnsi="Arial" w:cs="Arial"/>
                <w:color w:val="000000"/>
                <w:shd w:val="clear" w:color="auto" w:fill="FFFFFF"/>
              </w:rPr>
              <w:t xml:space="preserve"> who own and operate Large Power Stations</w:t>
            </w:r>
            <w:r w:rsidR="009F3DD4">
              <w:rPr>
                <w:rStyle w:val="normaltextrun"/>
                <w:rFonts w:ascii="Arial" w:hAnsi="Arial" w:cs="Arial"/>
                <w:color w:val="000000"/>
                <w:shd w:val="clear" w:color="auto" w:fill="FFFFFF"/>
              </w:rPr>
              <w:t>.</w:t>
            </w:r>
          </w:p>
        </w:tc>
      </w:tr>
      <w:tr w:rsidR="000F7116" w:rsidRPr="005603D9" w14:paraId="7B200757" w14:textId="77777777" w:rsidTr="00A747AE">
        <w:trPr>
          <w:trHeight w:val="395"/>
        </w:trPr>
        <w:tc>
          <w:tcPr>
            <w:tcW w:w="9639" w:type="dxa"/>
            <w:gridSpan w:val="4"/>
            <w:shd w:val="clear" w:color="auto" w:fill="FFFFFF" w:themeFill="background1"/>
          </w:tcPr>
          <w:p w14:paraId="19F8DC16" w14:textId="35CEDC6C" w:rsidR="000F7116" w:rsidRPr="00B00090" w:rsidRDefault="00C3241B" w:rsidP="009D3CD2">
            <w:pPr>
              <w:spacing w:line="240" w:lineRule="auto"/>
              <w:rPr>
                <w:rFonts w:cs="Arial"/>
                <w:b/>
              </w:rPr>
            </w:pPr>
            <w:r>
              <w:rPr>
                <w:rFonts w:cs="Arial"/>
                <w:b/>
              </w:rPr>
              <w:t xml:space="preserve">Modification drivers: </w:t>
            </w:r>
            <w:r w:rsidR="009F3DD4">
              <w:rPr>
                <w:rStyle w:val="normaltextrun"/>
                <w:rFonts w:ascii="Arial" w:hAnsi="Arial" w:cs="Arial"/>
                <w:color w:val="000000"/>
                <w:bdr w:val="none" w:sz="0" w:space="0" w:color="auto" w:frame="1"/>
              </w:rPr>
              <w:t>EU network code (as retained UK law, post Brexit) and GB Grid Code Compliance.</w:t>
            </w:r>
            <w:r w:rsidR="009F3DD4" w:rsidRPr="00B00090">
              <w:rPr>
                <w:rFonts w:cs="Arial"/>
                <w:b/>
              </w:rPr>
              <w:t xml:space="preserve"> </w:t>
            </w:r>
          </w:p>
        </w:tc>
      </w:tr>
      <w:tr w:rsidR="0056792D" w:rsidRPr="005603D9" w14:paraId="2C94E01E" w14:textId="77777777" w:rsidTr="009D3CD2">
        <w:trPr>
          <w:trHeight w:val="388"/>
        </w:trPr>
        <w:tc>
          <w:tcPr>
            <w:tcW w:w="2268" w:type="dxa"/>
            <w:shd w:val="clear" w:color="auto" w:fill="FFFFFF" w:themeFill="background1"/>
          </w:tcPr>
          <w:p w14:paraId="16C67C29"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5795E591" w14:textId="6A9F64A2" w:rsidR="0056792D" w:rsidRPr="0056792D" w:rsidRDefault="009F3DD4" w:rsidP="009D3CD2">
            <w:pPr>
              <w:spacing w:line="240" w:lineRule="auto"/>
              <w:rPr>
                <w:rFonts w:ascii="Times New Roman" w:hAnsi="Times New Roman"/>
              </w:rPr>
            </w:pPr>
            <w:r>
              <w:rPr>
                <w:rStyle w:val="normaltextrun"/>
                <w:rFonts w:ascii="Arial" w:hAnsi="Arial" w:cs="Arial"/>
                <w:color w:val="000000"/>
                <w:shd w:val="clear" w:color="auto" w:fill="FFFFFF"/>
              </w:rPr>
              <w:t>This modification has been assessed by a Workgroup and Ofgem will make the decision on whether it should be implemented.</w:t>
            </w:r>
            <w:r w:rsidR="0056792D">
              <w:rPr>
                <w:rFonts w:ascii="Times New Roman" w:hAnsi="Times New Roman"/>
              </w:rPr>
              <w:t xml:space="preserve"> </w:t>
            </w:r>
          </w:p>
        </w:tc>
      </w:tr>
      <w:tr w:rsidR="00820EAF" w:rsidRPr="005603D9" w14:paraId="0DAA8826" w14:textId="77777777" w:rsidTr="00960E10">
        <w:trPr>
          <w:trHeight w:val="1302"/>
        </w:trPr>
        <w:tc>
          <w:tcPr>
            <w:tcW w:w="2268" w:type="dxa"/>
            <w:shd w:val="clear" w:color="auto" w:fill="FFFFFF" w:themeFill="background1"/>
          </w:tcPr>
          <w:p w14:paraId="66669CB6" w14:textId="77777777" w:rsidR="00820EAF" w:rsidRPr="005603D9" w:rsidRDefault="00820EAF" w:rsidP="00A747AE">
            <w:pPr>
              <w:rPr>
                <w:b/>
              </w:rPr>
            </w:pPr>
            <w:r w:rsidRPr="005603D9">
              <w:rPr>
                <w:b/>
              </w:rPr>
              <w:t>Who can I talk to about the change?</w:t>
            </w:r>
          </w:p>
          <w:p w14:paraId="0996ECB4" w14:textId="77777777" w:rsidR="00820EAF" w:rsidRPr="005603D9" w:rsidRDefault="00820EAF" w:rsidP="00A747AE"/>
        </w:tc>
        <w:tc>
          <w:tcPr>
            <w:tcW w:w="3681" w:type="dxa"/>
            <w:gridSpan w:val="2"/>
            <w:shd w:val="clear" w:color="auto" w:fill="FFFFFF" w:themeFill="background1"/>
          </w:tcPr>
          <w:p w14:paraId="4A0CA46D" w14:textId="77777777" w:rsidR="00960E10" w:rsidRPr="00960E10" w:rsidRDefault="00820EAF" w:rsidP="00960E10">
            <w:pPr>
              <w:pStyle w:val="paragraph"/>
              <w:spacing w:before="0" w:beforeAutospacing="0" w:after="0" w:afterAutospacing="0"/>
              <w:textAlignment w:val="baseline"/>
              <w:rPr>
                <w:rFonts w:asciiTheme="minorHAnsi" w:eastAsiaTheme="minorHAnsi" w:hAnsiTheme="minorHAnsi" w:cs="Arial"/>
                <w:b/>
                <w:szCs w:val="20"/>
                <w:lang w:eastAsia="en-US"/>
              </w:rPr>
            </w:pPr>
            <w:r w:rsidRPr="00960E10">
              <w:rPr>
                <w:rFonts w:asciiTheme="minorHAnsi" w:eastAsiaTheme="minorHAnsi" w:hAnsiTheme="minorHAnsi" w:cs="Arial"/>
                <w:b/>
                <w:szCs w:val="20"/>
                <w:lang w:eastAsia="en-US"/>
              </w:rPr>
              <w:t xml:space="preserve">Proposer: </w:t>
            </w:r>
          </w:p>
          <w:p w14:paraId="2B860359" w14:textId="77777777" w:rsidR="00960E10" w:rsidRDefault="00960E10" w:rsidP="00960E10">
            <w:pPr>
              <w:pStyle w:val="paragraph"/>
              <w:spacing w:before="0" w:beforeAutospacing="0" w:after="0" w:afterAutospacing="0"/>
              <w:textAlignment w:val="baseline"/>
              <w:rPr>
                <w:rStyle w:val="normaltextrun"/>
                <w:rFonts w:ascii="Arial" w:eastAsiaTheme="majorEastAsia" w:hAnsi="Arial" w:cs="Arial"/>
              </w:rPr>
            </w:pPr>
          </w:p>
          <w:p w14:paraId="24C60CCE" w14:textId="4CDF3F23" w:rsidR="00960E10" w:rsidRDefault="00960E10" w:rsidP="00960E10">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rPr>
              <w:t>Garth Graham  </w:t>
            </w:r>
            <w:r>
              <w:rPr>
                <w:rStyle w:val="eop"/>
                <w:rFonts w:ascii="Arial" w:hAnsi="Arial" w:cs="Arial"/>
              </w:rPr>
              <w:t> </w:t>
            </w:r>
          </w:p>
          <w:p w14:paraId="5CE606E3" w14:textId="77777777" w:rsidR="00960E10" w:rsidRDefault="00960E10" w:rsidP="00960E10">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color w:val="0000FF"/>
                <w:u w:val="single"/>
              </w:rPr>
              <w:t>Garth.Graham@sse.com</w:t>
            </w:r>
            <w:r>
              <w:rPr>
                <w:rStyle w:val="normaltextrun"/>
                <w:rFonts w:ascii="Arial" w:eastAsiaTheme="majorEastAsia" w:hAnsi="Arial" w:cs="Arial"/>
                <w:color w:val="0000FF"/>
              </w:rPr>
              <w:t>  </w:t>
            </w:r>
            <w:r>
              <w:rPr>
                <w:rStyle w:val="eop"/>
                <w:rFonts w:ascii="Arial" w:hAnsi="Arial" w:cs="Arial"/>
                <w:color w:val="0000FF"/>
              </w:rPr>
              <w:t> </w:t>
            </w:r>
          </w:p>
          <w:p w14:paraId="7FA31A50" w14:textId="77777777" w:rsidR="00960E10" w:rsidRDefault="00960E10" w:rsidP="00960E10">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rPr>
              <w:t>Phone: 01738 456000 </w:t>
            </w:r>
          </w:p>
          <w:p w14:paraId="7E036F28" w14:textId="20CBF92D" w:rsidR="00820EAF" w:rsidRPr="005603D9" w:rsidRDefault="00820EAF" w:rsidP="009D3CD2"/>
        </w:tc>
        <w:tc>
          <w:tcPr>
            <w:tcW w:w="3690" w:type="dxa"/>
            <w:shd w:val="clear" w:color="auto" w:fill="FFFFFF" w:themeFill="background1"/>
          </w:tcPr>
          <w:p w14:paraId="32D7BAEC" w14:textId="77777777" w:rsidR="00820EAF" w:rsidRDefault="00820EAF" w:rsidP="009D3CD2">
            <w:pPr>
              <w:rPr>
                <w:i/>
                <w:color w:val="00B050"/>
              </w:rPr>
            </w:pPr>
            <w:r w:rsidRPr="00007585">
              <w:rPr>
                <w:rFonts w:cs="Arial"/>
                <w:b/>
                <w:szCs w:val="20"/>
              </w:rPr>
              <w:t>Code Administrator</w:t>
            </w:r>
            <w:r w:rsidRPr="00007585">
              <w:rPr>
                <w:rFonts w:cs="Arial"/>
                <w:szCs w:val="20"/>
              </w:rPr>
              <w:t xml:space="preserve"> </w:t>
            </w:r>
            <w:r w:rsidRPr="00007585">
              <w:rPr>
                <w:rFonts w:cs="Arial"/>
                <w:b/>
                <w:szCs w:val="20"/>
              </w:rPr>
              <w:t>Chair</w:t>
            </w:r>
            <w:r w:rsidRPr="00007585">
              <w:rPr>
                <w:rFonts w:cs="Arial"/>
                <w:szCs w:val="20"/>
              </w:rPr>
              <w:t xml:space="preserve">: </w:t>
            </w:r>
            <w:r>
              <w:rPr>
                <w:i/>
                <w:color w:val="00B050"/>
              </w:rPr>
              <w:t xml:space="preserve"> </w:t>
            </w:r>
          </w:p>
          <w:p w14:paraId="0DB48909" w14:textId="77777777" w:rsidR="00960E10" w:rsidRDefault="00960E10" w:rsidP="00960E10">
            <w:pPr>
              <w:pStyle w:val="paragraph"/>
              <w:spacing w:before="0" w:beforeAutospacing="0" w:after="0" w:afterAutospacing="0"/>
              <w:textAlignment w:val="baseline"/>
              <w:rPr>
                <w:rStyle w:val="normaltextrun"/>
                <w:rFonts w:ascii="Arial" w:eastAsiaTheme="majorEastAsia" w:hAnsi="Arial" w:cs="Arial"/>
              </w:rPr>
            </w:pPr>
          </w:p>
          <w:p w14:paraId="6C9658D4" w14:textId="402218D2" w:rsidR="00960E10" w:rsidRDefault="00960E10" w:rsidP="00960E10">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rPr>
              <w:t>Milly Lewis</w:t>
            </w:r>
          </w:p>
          <w:p w14:paraId="062A1B3C" w14:textId="1A4224BE" w:rsidR="00960E10" w:rsidRDefault="008010A7" w:rsidP="00960E10">
            <w:pPr>
              <w:pStyle w:val="paragraph"/>
              <w:spacing w:before="0" w:beforeAutospacing="0" w:after="0" w:afterAutospacing="0"/>
              <w:textAlignment w:val="baseline"/>
              <w:rPr>
                <w:rFonts w:ascii="Segoe UI" w:hAnsi="Segoe UI" w:cs="Segoe UI"/>
                <w:sz w:val="18"/>
                <w:szCs w:val="18"/>
              </w:rPr>
            </w:pPr>
            <w:hyperlink r:id="rId11" w:history="1">
              <w:r w:rsidR="00960E10" w:rsidRPr="001A23BB">
                <w:rPr>
                  <w:rStyle w:val="Hyperlink"/>
                  <w:rFonts w:ascii="Arial" w:eastAsiaTheme="majorEastAsia" w:hAnsi="Arial" w:cs="Arial"/>
                </w:rPr>
                <w:t>Milly.Lewis@nationalgrideso.com</w:t>
              </w:r>
            </w:hyperlink>
            <w:r w:rsidR="00960E10">
              <w:rPr>
                <w:rStyle w:val="normaltextrun"/>
                <w:rFonts w:ascii="Arial" w:eastAsiaTheme="majorEastAsia" w:hAnsi="Arial" w:cs="Arial"/>
              </w:rPr>
              <w:t xml:space="preserve">Phone: </w:t>
            </w:r>
            <w:r w:rsidR="00960E10">
              <w:rPr>
                <w:rFonts w:ascii="Arial" w:hAnsi="Arial" w:cs="Arial"/>
                <w:color w:val="000000"/>
              </w:rPr>
              <w:t>07811 036380</w:t>
            </w:r>
          </w:p>
          <w:p w14:paraId="64CC5374" w14:textId="1311F459" w:rsidR="00960E10" w:rsidRPr="005603D9" w:rsidRDefault="00960E10" w:rsidP="009D3CD2"/>
        </w:tc>
      </w:tr>
    </w:tbl>
    <w:p w14:paraId="6235C8B5" w14:textId="77777777" w:rsidR="00470B5B" w:rsidRDefault="00470B5B" w:rsidP="005603D9">
      <w:bookmarkStart w:id="0" w:name="_Executive_Summary"/>
      <w:bookmarkStart w:id="1" w:name="_Workgroup_Consultation_Introduction"/>
      <w:bookmarkEnd w:id="0"/>
      <w:bookmarkEnd w:id="1"/>
    </w:p>
    <w:p w14:paraId="4461BCB8" w14:textId="77777777" w:rsidR="005E262E" w:rsidRDefault="00863991">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7491A712" w14:textId="77777777" w:rsidR="009A206C" w:rsidRDefault="009A206C" w:rsidP="009A206C">
      <w:pPr>
        <w:pStyle w:val="Heading1"/>
      </w:pPr>
      <w:bookmarkStart w:id="2" w:name="_Toc129158655"/>
      <w:commentRangeStart w:id="3"/>
      <w:r>
        <w:lastRenderedPageBreak/>
        <w:t>Contents</w:t>
      </w:r>
      <w:commentRangeEnd w:id="3"/>
      <w:r w:rsidR="00784122">
        <w:rPr>
          <w:rStyle w:val="CommentReference"/>
          <w:rFonts w:ascii="Arial" w:eastAsia="Times New Roman" w:hAnsi="Arial" w:cs="Times New Roman"/>
          <w:b w:val="0"/>
          <w:color w:val="auto"/>
          <w:lang w:eastAsia="en-GB"/>
        </w:rPr>
        <w:commentReference w:id="3"/>
      </w:r>
      <w:bookmarkEnd w:id="2"/>
    </w:p>
    <w:p w14:paraId="12C361A4" w14:textId="77777777" w:rsidR="009A206C" w:rsidRPr="009A206C" w:rsidRDefault="009A206C" w:rsidP="009A206C"/>
    <w:p w14:paraId="4883AE63" w14:textId="08657974" w:rsidR="00E03B4F"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129158655" w:history="1">
        <w:r w:rsidR="00E03B4F" w:rsidRPr="00C842B4">
          <w:rPr>
            <w:rStyle w:val="Hyperlink"/>
            <w:noProof/>
          </w:rPr>
          <w:t>Contents</w:t>
        </w:r>
        <w:r w:rsidR="00E03B4F">
          <w:rPr>
            <w:noProof/>
            <w:webHidden/>
          </w:rPr>
          <w:tab/>
        </w:r>
        <w:r w:rsidR="00E03B4F">
          <w:rPr>
            <w:noProof/>
            <w:webHidden/>
          </w:rPr>
          <w:fldChar w:fldCharType="begin"/>
        </w:r>
        <w:r w:rsidR="00E03B4F">
          <w:rPr>
            <w:noProof/>
            <w:webHidden/>
          </w:rPr>
          <w:instrText xml:space="preserve"> PAGEREF _Toc129158655 \h </w:instrText>
        </w:r>
        <w:r w:rsidR="00E03B4F">
          <w:rPr>
            <w:noProof/>
            <w:webHidden/>
          </w:rPr>
        </w:r>
        <w:r w:rsidR="00E03B4F">
          <w:rPr>
            <w:noProof/>
            <w:webHidden/>
          </w:rPr>
          <w:fldChar w:fldCharType="separate"/>
        </w:r>
        <w:r w:rsidR="00E03B4F">
          <w:rPr>
            <w:noProof/>
            <w:webHidden/>
          </w:rPr>
          <w:t>2</w:t>
        </w:r>
        <w:r w:rsidR="00E03B4F">
          <w:rPr>
            <w:noProof/>
            <w:webHidden/>
          </w:rPr>
          <w:fldChar w:fldCharType="end"/>
        </w:r>
      </w:hyperlink>
    </w:p>
    <w:p w14:paraId="7EC5D790" w14:textId="42D46733" w:rsidR="00E03B4F" w:rsidRDefault="008010A7">
      <w:pPr>
        <w:pStyle w:val="TOC1"/>
        <w:rPr>
          <w:rFonts w:eastAsiaTheme="minorEastAsia"/>
          <w:b w:val="0"/>
          <w:noProof/>
          <w:sz w:val="22"/>
          <w:lang w:eastAsia="en-GB"/>
        </w:rPr>
      </w:pPr>
      <w:hyperlink w:anchor="_Toc129158656" w:history="1">
        <w:r w:rsidR="00E03B4F" w:rsidRPr="00C842B4">
          <w:rPr>
            <w:rStyle w:val="Hyperlink"/>
            <w:noProof/>
          </w:rPr>
          <w:t>Executive summary</w:t>
        </w:r>
        <w:r w:rsidR="00E03B4F">
          <w:rPr>
            <w:noProof/>
            <w:webHidden/>
          </w:rPr>
          <w:tab/>
        </w:r>
        <w:r w:rsidR="00E03B4F">
          <w:rPr>
            <w:noProof/>
            <w:webHidden/>
          </w:rPr>
          <w:fldChar w:fldCharType="begin"/>
        </w:r>
        <w:r w:rsidR="00E03B4F">
          <w:rPr>
            <w:noProof/>
            <w:webHidden/>
          </w:rPr>
          <w:instrText xml:space="preserve"> PAGEREF _Toc129158656 \h </w:instrText>
        </w:r>
        <w:r w:rsidR="00E03B4F">
          <w:rPr>
            <w:noProof/>
            <w:webHidden/>
          </w:rPr>
        </w:r>
        <w:r w:rsidR="00E03B4F">
          <w:rPr>
            <w:noProof/>
            <w:webHidden/>
          </w:rPr>
          <w:fldChar w:fldCharType="separate"/>
        </w:r>
        <w:r w:rsidR="00E03B4F">
          <w:rPr>
            <w:noProof/>
            <w:webHidden/>
          </w:rPr>
          <w:t>3</w:t>
        </w:r>
        <w:r w:rsidR="00E03B4F">
          <w:rPr>
            <w:noProof/>
            <w:webHidden/>
          </w:rPr>
          <w:fldChar w:fldCharType="end"/>
        </w:r>
      </w:hyperlink>
    </w:p>
    <w:p w14:paraId="06EBBA15" w14:textId="41C07914" w:rsidR="00E03B4F" w:rsidRDefault="008010A7">
      <w:pPr>
        <w:pStyle w:val="TOC1"/>
        <w:rPr>
          <w:rFonts w:eastAsiaTheme="minorEastAsia"/>
          <w:b w:val="0"/>
          <w:noProof/>
          <w:sz w:val="22"/>
          <w:lang w:eastAsia="en-GB"/>
        </w:rPr>
      </w:pPr>
      <w:hyperlink w:anchor="_Toc129158657" w:history="1">
        <w:r w:rsidR="00E03B4F" w:rsidRPr="00C842B4">
          <w:rPr>
            <w:rStyle w:val="Hyperlink"/>
            <w:noProof/>
          </w:rPr>
          <w:t>What is the issue?</w:t>
        </w:r>
        <w:r w:rsidR="00E03B4F">
          <w:rPr>
            <w:noProof/>
            <w:webHidden/>
          </w:rPr>
          <w:tab/>
        </w:r>
        <w:r w:rsidR="00E03B4F">
          <w:rPr>
            <w:noProof/>
            <w:webHidden/>
          </w:rPr>
          <w:fldChar w:fldCharType="begin"/>
        </w:r>
        <w:r w:rsidR="00E03B4F">
          <w:rPr>
            <w:noProof/>
            <w:webHidden/>
          </w:rPr>
          <w:instrText xml:space="preserve"> PAGEREF _Toc129158657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1C4E7A64" w14:textId="377B1B3B" w:rsidR="00E03B4F" w:rsidRDefault="008010A7">
      <w:pPr>
        <w:pStyle w:val="TOC2"/>
        <w:tabs>
          <w:tab w:val="right" w:leader="dot" w:pos="9486"/>
        </w:tabs>
        <w:rPr>
          <w:rFonts w:eastAsiaTheme="minorEastAsia"/>
          <w:noProof/>
          <w:sz w:val="22"/>
          <w:lang w:eastAsia="en-GB"/>
        </w:rPr>
      </w:pPr>
      <w:hyperlink w:anchor="_Toc129158658" w:history="1">
        <w:r w:rsidR="00E03B4F" w:rsidRPr="00C842B4">
          <w:rPr>
            <w:rStyle w:val="Hyperlink"/>
            <w:noProof/>
          </w:rPr>
          <w:t>Why change?</w:t>
        </w:r>
        <w:r w:rsidR="00E03B4F">
          <w:rPr>
            <w:noProof/>
            <w:webHidden/>
          </w:rPr>
          <w:tab/>
        </w:r>
        <w:r w:rsidR="00E03B4F">
          <w:rPr>
            <w:noProof/>
            <w:webHidden/>
          </w:rPr>
          <w:fldChar w:fldCharType="begin"/>
        </w:r>
        <w:r w:rsidR="00E03B4F">
          <w:rPr>
            <w:noProof/>
            <w:webHidden/>
          </w:rPr>
          <w:instrText xml:space="preserve"> PAGEREF _Toc129158658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09BA221A" w14:textId="6646BBB2" w:rsidR="00E03B4F" w:rsidRDefault="008010A7">
      <w:pPr>
        <w:pStyle w:val="TOC1"/>
        <w:rPr>
          <w:rFonts w:eastAsiaTheme="minorEastAsia"/>
          <w:b w:val="0"/>
          <w:noProof/>
          <w:sz w:val="22"/>
          <w:lang w:eastAsia="en-GB"/>
        </w:rPr>
      </w:pPr>
      <w:hyperlink w:anchor="_Toc129158659" w:history="1">
        <w:r w:rsidR="00E03B4F" w:rsidRPr="00C842B4">
          <w:rPr>
            <w:rStyle w:val="Hyperlink"/>
            <w:noProof/>
          </w:rPr>
          <w:t>What is the solution?</w:t>
        </w:r>
        <w:r w:rsidR="00E03B4F">
          <w:rPr>
            <w:noProof/>
            <w:webHidden/>
          </w:rPr>
          <w:tab/>
        </w:r>
        <w:r w:rsidR="00E03B4F">
          <w:rPr>
            <w:noProof/>
            <w:webHidden/>
          </w:rPr>
          <w:fldChar w:fldCharType="begin"/>
        </w:r>
        <w:r w:rsidR="00E03B4F">
          <w:rPr>
            <w:noProof/>
            <w:webHidden/>
          </w:rPr>
          <w:instrText xml:space="preserve"> PAGEREF _Toc129158659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44BAF5C5" w14:textId="04C46D4D" w:rsidR="00E03B4F" w:rsidRDefault="008010A7">
      <w:pPr>
        <w:pStyle w:val="TOC2"/>
        <w:tabs>
          <w:tab w:val="right" w:leader="dot" w:pos="9486"/>
        </w:tabs>
        <w:rPr>
          <w:rFonts w:eastAsiaTheme="minorEastAsia"/>
          <w:noProof/>
          <w:sz w:val="22"/>
          <w:lang w:eastAsia="en-GB"/>
        </w:rPr>
      </w:pPr>
      <w:hyperlink w:anchor="_Toc129158660" w:history="1">
        <w:r w:rsidR="00E03B4F" w:rsidRPr="00C842B4">
          <w:rPr>
            <w:rStyle w:val="Hyperlink"/>
            <w:noProof/>
          </w:rPr>
          <w:t>Proposer’s solution</w:t>
        </w:r>
        <w:r w:rsidR="00E03B4F">
          <w:rPr>
            <w:noProof/>
            <w:webHidden/>
          </w:rPr>
          <w:tab/>
        </w:r>
        <w:r w:rsidR="00E03B4F">
          <w:rPr>
            <w:noProof/>
            <w:webHidden/>
          </w:rPr>
          <w:fldChar w:fldCharType="begin"/>
        </w:r>
        <w:r w:rsidR="00E03B4F">
          <w:rPr>
            <w:noProof/>
            <w:webHidden/>
          </w:rPr>
          <w:instrText xml:space="preserve"> PAGEREF _Toc129158660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5373547E" w14:textId="562CB8EE" w:rsidR="00E03B4F" w:rsidRDefault="008010A7">
      <w:pPr>
        <w:pStyle w:val="TOC1"/>
        <w:rPr>
          <w:rFonts w:eastAsiaTheme="minorEastAsia"/>
          <w:b w:val="0"/>
          <w:noProof/>
          <w:sz w:val="22"/>
          <w:lang w:eastAsia="en-GB"/>
        </w:rPr>
      </w:pPr>
      <w:hyperlink w:anchor="_Toc129158661" w:history="1">
        <w:r w:rsidR="00E03B4F" w:rsidRPr="00C842B4">
          <w:rPr>
            <w:rStyle w:val="Hyperlink"/>
            <w:noProof/>
          </w:rPr>
          <w:t>Workgroup considerations</w:t>
        </w:r>
        <w:r w:rsidR="00E03B4F">
          <w:rPr>
            <w:noProof/>
            <w:webHidden/>
          </w:rPr>
          <w:tab/>
        </w:r>
        <w:r w:rsidR="00E03B4F">
          <w:rPr>
            <w:noProof/>
            <w:webHidden/>
          </w:rPr>
          <w:fldChar w:fldCharType="begin"/>
        </w:r>
        <w:r w:rsidR="00E03B4F">
          <w:rPr>
            <w:noProof/>
            <w:webHidden/>
          </w:rPr>
          <w:instrText xml:space="preserve"> PAGEREF _Toc129158661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0A7D3C05" w14:textId="32B946D7" w:rsidR="00E03B4F" w:rsidRDefault="008010A7">
      <w:pPr>
        <w:pStyle w:val="TOC3"/>
        <w:tabs>
          <w:tab w:val="right" w:leader="dot" w:pos="9486"/>
        </w:tabs>
        <w:rPr>
          <w:rFonts w:eastAsiaTheme="minorEastAsia"/>
          <w:noProof/>
          <w:sz w:val="22"/>
          <w:lang w:eastAsia="en-GB"/>
        </w:rPr>
      </w:pPr>
      <w:hyperlink w:anchor="_Toc129158662" w:history="1">
        <w:r w:rsidR="00E03B4F" w:rsidRPr="00C842B4">
          <w:rPr>
            <w:rStyle w:val="Hyperlink"/>
            <w:noProof/>
          </w:rPr>
          <w:t>Consideration of the proposer’s solution</w:t>
        </w:r>
        <w:r w:rsidR="00E03B4F">
          <w:rPr>
            <w:noProof/>
            <w:webHidden/>
          </w:rPr>
          <w:tab/>
        </w:r>
        <w:r w:rsidR="00E03B4F">
          <w:rPr>
            <w:noProof/>
            <w:webHidden/>
          </w:rPr>
          <w:fldChar w:fldCharType="begin"/>
        </w:r>
        <w:r w:rsidR="00E03B4F">
          <w:rPr>
            <w:noProof/>
            <w:webHidden/>
          </w:rPr>
          <w:instrText xml:space="preserve"> PAGEREF _Toc129158662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017441EB" w14:textId="79E77A4A" w:rsidR="00E03B4F" w:rsidRDefault="008010A7">
      <w:pPr>
        <w:pStyle w:val="TOC3"/>
        <w:tabs>
          <w:tab w:val="right" w:leader="dot" w:pos="9486"/>
        </w:tabs>
        <w:rPr>
          <w:rFonts w:eastAsiaTheme="minorEastAsia"/>
          <w:noProof/>
          <w:sz w:val="22"/>
          <w:lang w:eastAsia="en-GB"/>
        </w:rPr>
      </w:pPr>
      <w:hyperlink w:anchor="_Toc129158663" w:history="1">
        <w:r w:rsidR="00E03B4F" w:rsidRPr="00C842B4">
          <w:rPr>
            <w:rStyle w:val="Hyperlink"/>
            <w:noProof/>
          </w:rPr>
          <w:t>Other options/Alternatives</w:t>
        </w:r>
        <w:r w:rsidR="00E03B4F">
          <w:rPr>
            <w:noProof/>
            <w:webHidden/>
          </w:rPr>
          <w:tab/>
        </w:r>
        <w:r w:rsidR="00E03B4F">
          <w:rPr>
            <w:noProof/>
            <w:webHidden/>
          </w:rPr>
          <w:fldChar w:fldCharType="begin"/>
        </w:r>
        <w:r w:rsidR="00E03B4F">
          <w:rPr>
            <w:noProof/>
            <w:webHidden/>
          </w:rPr>
          <w:instrText xml:space="preserve"> PAGEREF _Toc129158663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64118D64" w14:textId="27A532EC" w:rsidR="00E03B4F" w:rsidRDefault="008010A7">
      <w:pPr>
        <w:pStyle w:val="TOC2"/>
        <w:tabs>
          <w:tab w:val="right" w:leader="dot" w:pos="9486"/>
        </w:tabs>
        <w:rPr>
          <w:rFonts w:eastAsiaTheme="minorEastAsia"/>
          <w:noProof/>
          <w:sz w:val="22"/>
          <w:lang w:eastAsia="en-GB"/>
        </w:rPr>
      </w:pPr>
      <w:hyperlink w:anchor="_Toc129158664" w:history="1">
        <w:r w:rsidR="00E03B4F" w:rsidRPr="00C842B4">
          <w:rPr>
            <w:rStyle w:val="Hyperlink"/>
            <w:noProof/>
          </w:rPr>
          <w:t>Workgroup consultation summary</w:t>
        </w:r>
        <w:r w:rsidR="00E03B4F">
          <w:rPr>
            <w:noProof/>
            <w:webHidden/>
          </w:rPr>
          <w:tab/>
        </w:r>
        <w:r w:rsidR="00E03B4F">
          <w:rPr>
            <w:noProof/>
            <w:webHidden/>
          </w:rPr>
          <w:fldChar w:fldCharType="begin"/>
        </w:r>
        <w:r w:rsidR="00E03B4F">
          <w:rPr>
            <w:noProof/>
            <w:webHidden/>
          </w:rPr>
          <w:instrText xml:space="preserve"> PAGEREF _Toc129158664 \h </w:instrText>
        </w:r>
        <w:r w:rsidR="00E03B4F">
          <w:rPr>
            <w:noProof/>
            <w:webHidden/>
          </w:rPr>
        </w:r>
        <w:r w:rsidR="00E03B4F">
          <w:rPr>
            <w:noProof/>
            <w:webHidden/>
          </w:rPr>
          <w:fldChar w:fldCharType="separate"/>
        </w:r>
        <w:r w:rsidR="00E03B4F">
          <w:rPr>
            <w:noProof/>
            <w:webHidden/>
          </w:rPr>
          <w:t>4</w:t>
        </w:r>
        <w:r w:rsidR="00E03B4F">
          <w:rPr>
            <w:noProof/>
            <w:webHidden/>
          </w:rPr>
          <w:fldChar w:fldCharType="end"/>
        </w:r>
      </w:hyperlink>
    </w:p>
    <w:p w14:paraId="106A17F0" w14:textId="77EA4CD2" w:rsidR="00E03B4F" w:rsidRDefault="008010A7">
      <w:pPr>
        <w:pStyle w:val="TOC2"/>
        <w:tabs>
          <w:tab w:val="right" w:leader="dot" w:pos="9486"/>
        </w:tabs>
        <w:rPr>
          <w:rFonts w:eastAsiaTheme="minorEastAsia"/>
          <w:noProof/>
          <w:sz w:val="22"/>
          <w:lang w:eastAsia="en-GB"/>
        </w:rPr>
      </w:pPr>
      <w:hyperlink w:anchor="_Toc129158665" w:history="1">
        <w:r w:rsidR="00E03B4F" w:rsidRPr="00C842B4">
          <w:rPr>
            <w:rStyle w:val="Hyperlink"/>
            <w:noProof/>
          </w:rPr>
          <w:t>Legal text</w:t>
        </w:r>
        <w:r w:rsidR="00E03B4F">
          <w:rPr>
            <w:noProof/>
            <w:webHidden/>
          </w:rPr>
          <w:tab/>
        </w:r>
        <w:r w:rsidR="00E03B4F">
          <w:rPr>
            <w:noProof/>
            <w:webHidden/>
          </w:rPr>
          <w:fldChar w:fldCharType="begin"/>
        </w:r>
        <w:r w:rsidR="00E03B4F">
          <w:rPr>
            <w:noProof/>
            <w:webHidden/>
          </w:rPr>
          <w:instrText xml:space="preserve"> PAGEREF _Toc129158665 \h </w:instrText>
        </w:r>
        <w:r w:rsidR="00E03B4F">
          <w:rPr>
            <w:noProof/>
            <w:webHidden/>
          </w:rPr>
        </w:r>
        <w:r w:rsidR="00E03B4F">
          <w:rPr>
            <w:noProof/>
            <w:webHidden/>
          </w:rPr>
          <w:fldChar w:fldCharType="separate"/>
        </w:r>
        <w:r w:rsidR="00E03B4F">
          <w:rPr>
            <w:noProof/>
            <w:webHidden/>
          </w:rPr>
          <w:t>5</w:t>
        </w:r>
        <w:r w:rsidR="00E03B4F">
          <w:rPr>
            <w:noProof/>
            <w:webHidden/>
          </w:rPr>
          <w:fldChar w:fldCharType="end"/>
        </w:r>
      </w:hyperlink>
    </w:p>
    <w:p w14:paraId="512512A0" w14:textId="7859311A" w:rsidR="00E03B4F" w:rsidRDefault="008010A7">
      <w:pPr>
        <w:pStyle w:val="TOC1"/>
        <w:rPr>
          <w:rFonts w:eastAsiaTheme="minorEastAsia"/>
          <w:b w:val="0"/>
          <w:noProof/>
          <w:sz w:val="22"/>
          <w:lang w:eastAsia="en-GB"/>
        </w:rPr>
      </w:pPr>
      <w:hyperlink w:anchor="_Toc129158666" w:history="1">
        <w:r w:rsidR="00E03B4F" w:rsidRPr="00C842B4">
          <w:rPr>
            <w:rStyle w:val="Hyperlink"/>
            <w:noProof/>
          </w:rPr>
          <w:t>What is the impact of this change?</w:t>
        </w:r>
        <w:r w:rsidR="00E03B4F">
          <w:rPr>
            <w:noProof/>
            <w:webHidden/>
          </w:rPr>
          <w:tab/>
        </w:r>
        <w:r w:rsidR="00E03B4F">
          <w:rPr>
            <w:noProof/>
            <w:webHidden/>
          </w:rPr>
          <w:fldChar w:fldCharType="begin"/>
        </w:r>
        <w:r w:rsidR="00E03B4F">
          <w:rPr>
            <w:noProof/>
            <w:webHidden/>
          </w:rPr>
          <w:instrText xml:space="preserve"> PAGEREF _Toc129158666 \h </w:instrText>
        </w:r>
        <w:r w:rsidR="00E03B4F">
          <w:rPr>
            <w:noProof/>
            <w:webHidden/>
          </w:rPr>
        </w:r>
        <w:r w:rsidR="00E03B4F">
          <w:rPr>
            <w:noProof/>
            <w:webHidden/>
          </w:rPr>
          <w:fldChar w:fldCharType="separate"/>
        </w:r>
        <w:r w:rsidR="00E03B4F">
          <w:rPr>
            <w:noProof/>
            <w:webHidden/>
          </w:rPr>
          <w:t>5</w:t>
        </w:r>
        <w:r w:rsidR="00E03B4F">
          <w:rPr>
            <w:noProof/>
            <w:webHidden/>
          </w:rPr>
          <w:fldChar w:fldCharType="end"/>
        </w:r>
      </w:hyperlink>
    </w:p>
    <w:p w14:paraId="1648660F" w14:textId="58996108" w:rsidR="00E03B4F" w:rsidRDefault="008010A7">
      <w:pPr>
        <w:pStyle w:val="TOC2"/>
        <w:tabs>
          <w:tab w:val="right" w:leader="dot" w:pos="9486"/>
        </w:tabs>
        <w:rPr>
          <w:rFonts w:eastAsiaTheme="minorEastAsia"/>
          <w:noProof/>
          <w:sz w:val="22"/>
          <w:lang w:eastAsia="en-GB"/>
        </w:rPr>
      </w:pPr>
      <w:hyperlink w:anchor="_Toc129158667" w:history="1">
        <w:r w:rsidR="00E03B4F" w:rsidRPr="00C842B4">
          <w:rPr>
            <w:rStyle w:val="Hyperlink"/>
            <w:noProof/>
          </w:rPr>
          <w:t>Workgroup vote</w:t>
        </w:r>
        <w:r w:rsidR="00E03B4F">
          <w:rPr>
            <w:noProof/>
            <w:webHidden/>
          </w:rPr>
          <w:tab/>
        </w:r>
        <w:r w:rsidR="00E03B4F">
          <w:rPr>
            <w:noProof/>
            <w:webHidden/>
          </w:rPr>
          <w:fldChar w:fldCharType="begin"/>
        </w:r>
        <w:r w:rsidR="00E03B4F">
          <w:rPr>
            <w:noProof/>
            <w:webHidden/>
          </w:rPr>
          <w:instrText xml:space="preserve"> PAGEREF _Toc129158667 \h </w:instrText>
        </w:r>
        <w:r w:rsidR="00E03B4F">
          <w:rPr>
            <w:noProof/>
            <w:webHidden/>
          </w:rPr>
        </w:r>
        <w:r w:rsidR="00E03B4F">
          <w:rPr>
            <w:noProof/>
            <w:webHidden/>
          </w:rPr>
          <w:fldChar w:fldCharType="separate"/>
        </w:r>
        <w:r w:rsidR="00E03B4F">
          <w:rPr>
            <w:noProof/>
            <w:webHidden/>
          </w:rPr>
          <w:t>5</w:t>
        </w:r>
        <w:r w:rsidR="00E03B4F">
          <w:rPr>
            <w:noProof/>
            <w:webHidden/>
          </w:rPr>
          <w:fldChar w:fldCharType="end"/>
        </w:r>
      </w:hyperlink>
    </w:p>
    <w:p w14:paraId="7280106F" w14:textId="6BCFF850" w:rsidR="00E03B4F" w:rsidRDefault="008010A7">
      <w:pPr>
        <w:pStyle w:val="TOC1"/>
        <w:rPr>
          <w:rFonts w:eastAsiaTheme="minorEastAsia"/>
          <w:b w:val="0"/>
          <w:noProof/>
          <w:sz w:val="22"/>
          <w:lang w:eastAsia="en-GB"/>
        </w:rPr>
      </w:pPr>
      <w:hyperlink w:anchor="_Toc129158668" w:history="1">
        <w:r w:rsidR="00E03B4F" w:rsidRPr="00C842B4">
          <w:rPr>
            <w:rStyle w:val="Hyperlink"/>
            <w:noProof/>
          </w:rPr>
          <w:t>When will this change take place?</w:t>
        </w:r>
        <w:r w:rsidR="00E03B4F">
          <w:rPr>
            <w:noProof/>
            <w:webHidden/>
          </w:rPr>
          <w:tab/>
        </w:r>
        <w:r w:rsidR="00E03B4F">
          <w:rPr>
            <w:noProof/>
            <w:webHidden/>
          </w:rPr>
          <w:fldChar w:fldCharType="begin"/>
        </w:r>
        <w:r w:rsidR="00E03B4F">
          <w:rPr>
            <w:noProof/>
            <w:webHidden/>
          </w:rPr>
          <w:instrText xml:space="preserve"> PAGEREF _Toc129158668 \h </w:instrText>
        </w:r>
        <w:r w:rsidR="00E03B4F">
          <w:rPr>
            <w:noProof/>
            <w:webHidden/>
          </w:rPr>
        </w:r>
        <w:r w:rsidR="00E03B4F">
          <w:rPr>
            <w:noProof/>
            <w:webHidden/>
          </w:rPr>
          <w:fldChar w:fldCharType="separate"/>
        </w:r>
        <w:r w:rsidR="00E03B4F">
          <w:rPr>
            <w:noProof/>
            <w:webHidden/>
          </w:rPr>
          <w:t>7</w:t>
        </w:r>
        <w:r w:rsidR="00E03B4F">
          <w:rPr>
            <w:noProof/>
            <w:webHidden/>
          </w:rPr>
          <w:fldChar w:fldCharType="end"/>
        </w:r>
      </w:hyperlink>
    </w:p>
    <w:p w14:paraId="36035B00" w14:textId="08DF20D9" w:rsidR="00E03B4F" w:rsidRDefault="008010A7">
      <w:pPr>
        <w:pStyle w:val="TOC3"/>
        <w:tabs>
          <w:tab w:val="right" w:leader="dot" w:pos="9486"/>
        </w:tabs>
        <w:rPr>
          <w:rFonts w:eastAsiaTheme="minorEastAsia"/>
          <w:noProof/>
          <w:sz w:val="22"/>
          <w:lang w:eastAsia="en-GB"/>
        </w:rPr>
      </w:pPr>
      <w:hyperlink w:anchor="_Toc129158669" w:history="1">
        <w:r w:rsidR="00E03B4F" w:rsidRPr="00C842B4">
          <w:rPr>
            <w:rStyle w:val="Hyperlink"/>
            <w:noProof/>
          </w:rPr>
          <w:t>Implementation date</w:t>
        </w:r>
        <w:r w:rsidR="00E03B4F">
          <w:rPr>
            <w:noProof/>
            <w:webHidden/>
          </w:rPr>
          <w:tab/>
        </w:r>
        <w:r w:rsidR="00E03B4F">
          <w:rPr>
            <w:noProof/>
            <w:webHidden/>
          </w:rPr>
          <w:fldChar w:fldCharType="begin"/>
        </w:r>
        <w:r w:rsidR="00E03B4F">
          <w:rPr>
            <w:noProof/>
            <w:webHidden/>
          </w:rPr>
          <w:instrText xml:space="preserve"> PAGEREF _Toc129158669 \h </w:instrText>
        </w:r>
        <w:r w:rsidR="00E03B4F">
          <w:rPr>
            <w:noProof/>
            <w:webHidden/>
          </w:rPr>
        </w:r>
        <w:r w:rsidR="00E03B4F">
          <w:rPr>
            <w:noProof/>
            <w:webHidden/>
          </w:rPr>
          <w:fldChar w:fldCharType="separate"/>
        </w:r>
        <w:r w:rsidR="00E03B4F">
          <w:rPr>
            <w:noProof/>
            <w:webHidden/>
          </w:rPr>
          <w:t>7</w:t>
        </w:r>
        <w:r w:rsidR="00E03B4F">
          <w:rPr>
            <w:noProof/>
            <w:webHidden/>
          </w:rPr>
          <w:fldChar w:fldCharType="end"/>
        </w:r>
      </w:hyperlink>
    </w:p>
    <w:p w14:paraId="39C6DF66" w14:textId="38C1C0A5" w:rsidR="00E03B4F" w:rsidRDefault="008010A7">
      <w:pPr>
        <w:pStyle w:val="TOC3"/>
        <w:tabs>
          <w:tab w:val="right" w:leader="dot" w:pos="9486"/>
        </w:tabs>
        <w:rPr>
          <w:rFonts w:eastAsiaTheme="minorEastAsia"/>
          <w:noProof/>
          <w:sz w:val="22"/>
          <w:lang w:eastAsia="en-GB"/>
        </w:rPr>
      </w:pPr>
      <w:hyperlink w:anchor="_Toc129158670" w:history="1">
        <w:r w:rsidR="00E03B4F" w:rsidRPr="00C842B4">
          <w:rPr>
            <w:rStyle w:val="Hyperlink"/>
            <w:noProof/>
          </w:rPr>
          <w:t>Date decision required by</w:t>
        </w:r>
        <w:r w:rsidR="00E03B4F">
          <w:rPr>
            <w:noProof/>
            <w:webHidden/>
          </w:rPr>
          <w:tab/>
        </w:r>
        <w:r w:rsidR="00E03B4F">
          <w:rPr>
            <w:noProof/>
            <w:webHidden/>
          </w:rPr>
          <w:fldChar w:fldCharType="begin"/>
        </w:r>
        <w:r w:rsidR="00E03B4F">
          <w:rPr>
            <w:noProof/>
            <w:webHidden/>
          </w:rPr>
          <w:instrText xml:space="preserve"> PAGEREF _Toc129158670 \h </w:instrText>
        </w:r>
        <w:r w:rsidR="00E03B4F">
          <w:rPr>
            <w:noProof/>
            <w:webHidden/>
          </w:rPr>
        </w:r>
        <w:r w:rsidR="00E03B4F">
          <w:rPr>
            <w:noProof/>
            <w:webHidden/>
          </w:rPr>
          <w:fldChar w:fldCharType="separate"/>
        </w:r>
        <w:r w:rsidR="00E03B4F">
          <w:rPr>
            <w:noProof/>
            <w:webHidden/>
          </w:rPr>
          <w:t>7</w:t>
        </w:r>
        <w:r w:rsidR="00E03B4F">
          <w:rPr>
            <w:noProof/>
            <w:webHidden/>
          </w:rPr>
          <w:fldChar w:fldCharType="end"/>
        </w:r>
      </w:hyperlink>
    </w:p>
    <w:p w14:paraId="1D752213" w14:textId="00B9A265" w:rsidR="00E03B4F" w:rsidRDefault="008010A7">
      <w:pPr>
        <w:pStyle w:val="TOC3"/>
        <w:tabs>
          <w:tab w:val="right" w:leader="dot" w:pos="9486"/>
        </w:tabs>
        <w:rPr>
          <w:rFonts w:eastAsiaTheme="minorEastAsia"/>
          <w:noProof/>
          <w:sz w:val="22"/>
          <w:lang w:eastAsia="en-GB"/>
        </w:rPr>
      </w:pPr>
      <w:hyperlink w:anchor="_Toc129158671" w:history="1">
        <w:r w:rsidR="00E03B4F" w:rsidRPr="00C842B4">
          <w:rPr>
            <w:rStyle w:val="Hyperlink"/>
            <w:noProof/>
          </w:rPr>
          <w:t>Implementation approach</w:t>
        </w:r>
        <w:r w:rsidR="00E03B4F">
          <w:rPr>
            <w:noProof/>
            <w:webHidden/>
          </w:rPr>
          <w:tab/>
        </w:r>
        <w:r w:rsidR="00E03B4F">
          <w:rPr>
            <w:noProof/>
            <w:webHidden/>
          </w:rPr>
          <w:fldChar w:fldCharType="begin"/>
        </w:r>
        <w:r w:rsidR="00E03B4F">
          <w:rPr>
            <w:noProof/>
            <w:webHidden/>
          </w:rPr>
          <w:instrText xml:space="preserve"> PAGEREF _Toc129158671 \h </w:instrText>
        </w:r>
        <w:r w:rsidR="00E03B4F">
          <w:rPr>
            <w:noProof/>
            <w:webHidden/>
          </w:rPr>
        </w:r>
        <w:r w:rsidR="00E03B4F">
          <w:rPr>
            <w:noProof/>
            <w:webHidden/>
          </w:rPr>
          <w:fldChar w:fldCharType="separate"/>
        </w:r>
        <w:r w:rsidR="00E03B4F">
          <w:rPr>
            <w:noProof/>
            <w:webHidden/>
          </w:rPr>
          <w:t>7</w:t>
        </w:r>
        <w:r w:rsidR="00E03B4F">
          <w:rPr>
            <w:noProof/>
            <w:webHidden/>
          </w:rPr>
          <w:fldChar w:fldCharType="end"/>
        </w:r>
      </w:hyperlink>
    </w:p>
    <w:p w14:paraId="31A8FA76" w14:textId="03B63E18" w:rsidR="00E03B4F" w:rsidRDefault="008010A7">
      <w:pPr>
        <w:pStyle w:val="TOC1"/>
        <w:rPr>
          <w:rFonts w:eastAsiaTheme="minorEastAsia"/>
          <w:b w:val="0"/>
          <w:noProof/>
          <w:sz w:val="22"/>
          <w:lang w:eastAsia="en-GB"/>
        </w:rPr>
      </w:pPr>
      <w:hyperlink w:anchor="_Toc129158672" w:history="1">
        <w:r w:rsidR="00E03B4F" w:rsidRPr="00C842B4">
          <w:rPr>
            <w:rStyle w:val="Hyperlink"/>
            <w:noProof/>
          </w:rPr>
          <w:t>Interactions</w:t>
        </w:r>
        <w:r w:rsidR="00E03B4F">
          <w:rPr>
            <w:noProof/>
            <w:webHidden/>
          </w:rPr>
          <w:tab/>
        </w:r>
        <w:r w:rsidR="00E03B4F">
          <w:rPr>
            <w:noProof/>
            <w:webHidden/>
          </w:rPr>
          <w:fldChar w:fldCharType="begin"/>
        </w:r>
        <w:r w:rsidR="00E03B4F">
          <w:rPr>
            <w:noProof/>
            <w:webHidden/>
          </w:rPr>
          <w:instrText xml:space="preserve"> PAGEREF _Toc129158672 \h </w:instrText>
        </w:r>
        <w:r w:rsidR="00E03B4F">
          <w:rPr>
            <w:noProof/>
            <w:webHidden/>
          </w:rPr>
        </w:r>
        <w:r w:rsidR="00E03B4F">
          <w:rPr>
            <w:noProof/>
            <w:webHidden/>
          </w:rPr>
          <w:fldChar w:fldCharType="separate"/>
        </w:r>
        <w:r w:rsidR="00E03B4F">
          <w:rPr>
            <w:noProof/>
            <w:webHidden/>
          </w:rPr>
          <w:t>7</w:t>
        </w:r>
        <w:r w:rsidR="00E03B4F">
          <w:rPr>
            <w:noProof/>
            <w:webHidden/>
          </w:rPr>
          <w:fldChar w:fldCharType="end"/>
        </w:r>
      </w:hyperlink>
    </w:p>
    <w:p w14:paraId="3A9D4640" w14:textId="76519907" w:rsidR="00E03B4F" w:rsidRDefault="008010A7">
      <w:pPr>
        <w:pStyle w:val="TOC1"/>
        <w:rPr>
          <w:rFonts w:eastAsiaTheme="minorEastAsia"/>
          <w:b w:val="0"/>
          <w:noProof/>
          <w:sz w:val="22"/>
          <w:lang w:eastAsia="en-GB"/>
        </w:rPr>
      </w:pPr>
      <w:hyperlink w:anchor="_Toc129158673" w:history="1">
        <w:r w:rsidR="00E03B4F" w:rsidRPr="00C842B4">
          <w:rPr>
            <w:rStyle w:val="Hyperlink"/>
            <w:noProof/>
          </w:rPr>
          <w:t>Acronyms, key terms and reference material</w:t>
        </w:r>
        <w:r w:rsidR="00E03B4F">
          <w:rPr>
            <w:noProof/>
            <w:webHidden/>
          </w:rPr>
          <w:tab/>
        </w:r>
        <w:r w:rsidR="00E03B4F">
          <w:rPr>
            <w:noProof/>
            <w:webHidden/>
          </w:rPr>
          <w:fldChar w:fldCharType="begin"/>
        </w:r>
        <w:r w:rsidR="00E03B4F">
          <w:rPr>
            <w:noProof/>
            <w:webHidden/>
          </w:rPr>
          <w:instrText xml:space="preserve"> PAGEREF _Toc129158673 \h </w:instrText>
        </w:r>
        <w:r w:rsidR="00E03B4F">
          <w:rPr>
            <w:noProof/>
            <w:webHidden/>
          </w:rPr>
        </w:r>
        <w:r w:rsidR="00E03B4F">
          <w:rPr>
            <w:noProof/>
            <w:webHidden/>
          </w:rPr>
          <w:fldChar w:fldCharType="separate"/>
        </w:r>
        <w:r w:rsidR="00E03B4F">
          <w:rPr>
            <w:noProof/>
            <w:webHidden/>
          </w:rPr>
          <w:t>8</w:t>
        </w:r>
        <w:r w:rsidR="00E03B4F">
          <w:rPr>
            <w:noProof/>
            <w:webHidden/>
          </w:rPr>
          <w:fldChar w:fldCharType="end"/>
        </w:r>
      </w:hyperlink>
    </w:p>
    <w:p w14:paraId="3E9CE6BB" w14:textId="41AC1DA8" w:rsidR="00E03B4F" w:rsidRDefault="008010A7">
      <w:pPr>
        <w:pStyle w:val="TOC3"/>
        <w:tabs>
          <w:tab w:val="right" w:leader="dot" w:pos="9486"/>
        </w:tabs>
        <w:rPr>
          <w:rFonts w:eastAsiaTheme="minorEastAsia"/>
          <w:noProof/>
          <w:sz w:val="22"/>
          <w:lang w:eastAsia="en-GB"/>
        </w:rPr>
      </w:pPr>
      <w:hyperlink w:anchor="_Toc129158674" w:history="1">
        <w:r w:rsidR="00E03B4F" w:rsidRPr="00C842B4">
          <w:rPr>
            <w:rStyle w:val="Hyperlink"/>
            <w:noProof/>
          </w:rPr>
          <w:t>Reference material</w:t>
        </w:r>
        <w:r w:rsidR="00E03B4F">
          <w:rPr>
            <w:noProof/>
            <w:webHidden/>
          </w:rPr>
          <w:tab/>
        </w:r>
        <w:r w:rsidR="00E03B4F">
          <w:rPr>
            <w:noProof/>
            <w:webHidden/>
          </w:rPr>
          <w:fldChar w:fldCharType="begin"/>
        </w:r>
        <w:r w:rsidR="00E03B4F">
          <w:rPr>
            <w:noProof/>
            <w:webHidden/>
          </w:rPr>
          <w:instrText xml:space="preserve"> PAGEREF _Toc129158674 \h </w:instrText>
        </w:r>
        <w:r w:rsidR="00E03B4F">
          <w:rPr>
            <w:noProof/>
            <w:webHidden/>
          </w:rPr>
        </w:r>
        <w:r w:rsidR="00E03B4F">
          <w:rPr>
            <w:noProof/>
            <w:webHidden/>
          </w:rPr>
          <w:fldChar w:fldCharType="separate"/>
        </w:r>
        <w:r w:rsidR="00E03B4F">
          <w:rPr>
            <w:noProof/>
            <w:webHidden/>
          </w:rPr>
          <w:t>8</w:t>
        </w:r>
        <w:r w:rsidR="00E03B4F">
          <w:rPr>
            <w:noProof/>
            <w:webHidden/>
          </w:rPr>
          <w:fldChar w:fldCharType="end"/>
        </w:r>
      </w:hyperlink>
    </w:p>
    <w:p w14:paraId="244C79D7" w14:textId="3FE90900" w:rsidR="00E03B4F" w:rsidRDefault="008010A7">
      <w:pPr>
        <w:pStyle w:val="TOC1"/>
        <w:rPr>
          <w:rFonts w:eastAsiaTheme="minorEastAsia"/>
          <w:b w:val="0"/>
          <w:noProof/>
          <w:sz w:val="22"/>
          <w:lang w:eastAsia="en-GB"/>
        </w:rPr>
      </w:pPr>
      <w:hyperlink w:anchor="_Toc129158675" w:history="1">
        <w:r w:rsidR="00E03B4F" w:rsidRPr="00C842B4">
          <w:rPr>
            <w:rStyle w:val="Hyperlink"/>
            <w:noProof/>
          </w:rPr>
          <w:t>Annexes</w:t>
        </w:r>
        <w:r w:rsidR="00E03B4F">
          <w:rPr>
            <w:noProof/>
            <w:webHidden/>
          </w:rPr>
          <w:tab/>
        </w:r>
        <w:r w:rsidR="00E03B4F">
          <w:rPr>
            <w:noProof/>
            <w:webHidden/>
          </w:rPr>
          <w:fldChar w:fldCharType="begin"/>
        </w:r>
        <w:r w:rsidR="00E03B4F">
          <w:rPr>
            <w:noProof/>
            <w:webHidden/>
          </w:rPr>
          <w:instrText xml:space="preserve"> PAGEREF _Toc129158675 \h </w:instrText>
        </w:r>
        <w:r w:rsidR="00E03B4F">
          <w:rPr>
            <w:noProof/>
            <w:webHidden/>
          </w:rPr>
        </w:r>
        <w:r w:rsidR="00E03B4F">
          <w:rPr>
            <w:noProof/>
            <w:webHidden/>
          </w:rPr>
          <w:fldChar w:fldCharType="separate"/>
        </w:r>
        <w:r w:rsidR="00E03B4F">
          <w:rPr>
            <w:noProof/>
            <w:webHidden/>
          </w:rPr>
          <w:t>8</w:t>
        </w:r>
        <w:r w:rsidR="00E03B4F">
          <w:rPr>
            <w:noProof/>
            <w:webHidden/>
          </w:rPr>
          <w:fldChar w:fldCharType="end"/>
        </w:r>
      </w:hyperlink>
    </w:p>
    <w:p w14:paraId="64C74C11" w14:textId="24EAE1C8" w:rsidR="005603D9" w:rsidRDefault="005603D9" w:rsidP="005603D9">
      <w:r>
        <w:fldChar w:fldCharType="end"/>
      </w:r>
    </w:p>
    <w:p w14:paraId="4CBE03DA" w14:textId="77777777" w:rsidR="005603D9" w:rsidRPr="005603D9" w:rsidRDefault="005603D9" w:rsidP="005603D9"/>
    <w:p w14:paraId="30A691EC" w14:textId="77777777" w:rsidR="009A206C" w:rsidRDefault="009A206C">
      <w:pPr>
        <w:rPr>
          <w:rFonts w:asciiTheme="majorHAnsi" w:eastAsiaTheme="majorEastAsia" w:hAnsiTheme="majorHAnsi" w:cstheme="majorBidi"/>
          <w:b/>
          <w:color w:val="FFFFFF" w:themeColor="background1"/>
          <w:sz w:val="28"/>
          <w:szCs w:val="32"/>
        </w:rPr>
      </w:pPr>
      <w:bookmarkStart w:id="4" w:name="_Toc58482270"/>
      <w:r>
        <w:br w:type="page"/>
      </w:r>
    </w:p>
    <w:p w14:paraId="0138C868" w14:textId="77777777" w:rsidR="001E1568" w:rsidRDefault="005E188C" w:rsidP="005E188C">
      <w:pPr>
        <w:pStyle w:val="Heading1"/>
      </w:pPr>
      <w:bookmarkStart w:id="5" w:name="_Executive_summary_1"/>
      <w:bookmarkStart w:id="6" w:name="_Toc129158656"/>
      <w:bookmarkStart w:id="7" w:name="_Toc58837630"/>
      <w:bookmarkEnd w:id="4"/>
      <w:bookmarkEnd w:id="5"/>
      <w:r>
        <w:lastRenderedPageBreak/>
        <w:t xml:space="preserve">Executive </w:t>
      </w:r>
      <w:r w:rsidR="0014503B">
        <w:t>s</w:t>
      </w:r>
      <w:r>
        <w:t>ummary</w:t>
      </w:r>
      <w:bookmarkEnd w:id="6"/>
    </w:p>
    <w:p w14:paraId="7A6CDDB3" w14:textId="14231F16" w:rsidR="001E1568" w:rsidRDefault="00E03B4F" w:rsidP="001E1568">
      <w:pPr>
        <w:rPr>
          <w:i/>
          <w:color w:val="00B050"/>
        </w:rPr>
      </w:pPr>
      <w:bookmarkStart w:id="8" w:name="_Hlk31885141"/>
      <w:r>
        <w:rPr>
          <w:rStyle w:val="normaltextrun"/>
          <w:rFonts w:ascii="Arial" w:hAnsi="Arial" w:cs="Arial"/>
          <w:color w:val="000000"/>
          <w:shd w:val="clear" w:color="auto" w:fill="FFFFFF"/>
        </w:rPr>
        <w:t xml:space="preserve">The Grid Code does not currently apply consistency of access arrangements across GB and, as such, does not assist the creation of a pan-GB market for </w:t>
      </w:r>
      <w:ins w:id="9" w:author="David Halford" w:date="2023-07-11T12:19:00Z">
        <w:r w:rsidR="00362581">
          <w:rPr>
            <w:rStyle w:val="normaltextrun"/>
            <w:rFonts w:ascii="Arial" w:hAnsi="Arial" w:cs="Arial"/>
            <w:color w:val="000000"/>
            <w:shd w:val="clear" w:color="auto" w:fill="FFFFFF"/>
          </w:rPr>
          <w:t>P</w:t>
        </w:r>
      </w:ins>
      <w:del w:id="10" w:author="David Halford" w:date="2023-07-11T12:19:00Z">
        <w:r w:rsidDel="00362581">
          <w:rPr>
            <w:rStyle w:val="normaltextrun"/>
            <w:rFonts w:ascii="Arial" w:hAnsi="Arial" w:cs="Arial"/>
            <w:color w:val="000000"/>
            <w:shd w:val="clear" w:color="auto" w:fill="FFFFFF"/>
          </w:rPr>
          <w:delText>p</w:delText>
        </w:r>
      </w:del>
      <w:r>
        <w:rPr>
          <w:rStyle w:val="normaltextrun"/>
          <w:rFonts w:ascii="Arial" w:hAnsi="Arial" w:cs="Arial"/>
          <w:color w:val="000000"/>
          <w:shd w:val="clear" w:color="auto" w:fill="FFFFFF"/>
        </w:rPr>
        <w:t xml:space="preserve">ower </w:t>
      </w:r>
      <w:ins w:id="11" w:author="David Halford" w:date="2023-07-11T12:19:00Z">
        <w:r w:rsidR="00362581">
          <w:rPr>
            <w:rStyle w:val="normaltextrun"/>
            <w:rFonts w:ascii="Arial" w:hAnsi="Arial" w:cs="Arial"/>
            <w:color w:val="000000"/>
            <w:shd w:val="clear" w:color="auto" w:fill="FFFFFF"/>
          </w:rPr>
          <w:t>S</w:t>
        </w:r>
      </w:ins>
      <w:del w:id="12" w:author="David Halford" w:date="2023-07-11T12:19:00Z">
        <w:r w:rsidDel="00362581">
          <w:rPr>
            <w:rStyle w:val="normaltextrun"/>
            <w:rFonts w:ascii="Arial" w:hAnsi="Arial" w:cs="Arial"/>
            <w:color w:val="000000"/>
            <w:shd w:val="clear" w:color="auto" w:fill="FFFFFF"/>
          </w:rPr>
          <w:delText>s</w:delText>
        </w:r>
      </w:del>
      <w:r>
        <w:rPr>
          <w:rStyle w:val="normaltextrun"/>
          <w:rFonts w:ascii="Arial" w:hAnsi="Arial" w:cs="Arial"/>
          <w:color w:val="000000"/>
          <w:shd w:val="clear" w:color="auto" w:fill="FFFFFF"/>
        </w:rPr>
        <w:t xml:space="preserve">tations and </w:t>
      </w:r>
      <w:ins w:id="13" w:author="David Halford" w:date="2023-07-11T12:19:00Z">
        <w:r w:rsidR="00362581">
          <w:rPr>
            <w:rStyle w:val="normaltextrun"/>
            <w:rFonts w:ascii="Arial" w:hAnsi="Arial" w:cs="Arial"/>
            <w:color w:val="000000"/>
            <w:shd w:val="clear" w:color="auto" w:fill="FFFFFF"/>
          </w:rPr>
          <w:t>P</w:t>
        </w:r>
      </w:ins>
      <w:del w:id="14" w:author="David Halford" w:date="2023-07-11T12:19:00Z">
        <w:r w:rsidDel="00362581">
          <w:rPr>
            <w:rStyle w:val="normaltextrun"/>
            <w:rFonts w:ascii="Arial" w:hAnsi="Arial" w:cs="Arial"/>
            <w:color w:val="000000"/>
            <w:shd w:val="clear" w:color="auto" w:fill="FFFFFF"/>
          </w:rPr>
          <w:delText>p</w:delText>
        </w:r>
      </w:del>
      <w:r>
        <w:rPr>
          <w:rStyle w:val="normaltextrun"/>
          <w:rFonts w:ascii="Arial" w:hAnsi="Arial" w:cs="Arial"/>
          <w:color w:val="000000"/>
          <w:shd w:val="clear" w:color="auto" w:fill="FFFFFF"/>
        </w:rPr>
        <w:t xml:space="preserve">ower </w:t>
      </w:r>
      <w:ins w:id="15" w:author="David Halford" w:date="2023-07-11T12:19:00Z">
        <w:r w:rsidR="00362581">
          <w:rPr>
            <w:rStyle w:val="normaltextrun"/>
            <w:rFonts w:ascii="Arial" w:hAnsi="Arial" w:cs="Arial"/>
            <w:color w:val="000000"/>
            <w:shd w:val="clear" w:color="auto" w:fill="FFFFFF"/>
          </w:rPr>
          <w:t>G</w:t>
        </w:r>
      </w:ins>
      <w:del w:id="16" w:author="David Halford" w:date="2023-07-11T12:19:00Z">
        <w:r w:rsidDel="00362581">
          <w:rPr>
            <w:rStyle w:val="normaltextrun"/>
            <w:rFonts w:ascii="Arial" w:hAnsi="Arial" w:cs="Arial"/>
            <w:color w:val="000000"/>
            <w:shd w:val="clear" w:color="auto" w:fill="FFFFFF"/>
          </w:rPr>
          <w:delText>g</w:delText>
        </w:r>
      </w:del>
      <w:r>
        <w:rPr>
          <w:rStyle w:val="normaltextrun"/>
          <w:rFonts w:ascii="Arial" w:hAnsi="Arial" w:cs="Arial"/>
          <w:color w:val="000000"/>
          <w:shd w:val="clear" w:color="auto" w:fill="FFFFFF"/>
        </w:rPr>
        <w:t xml:space="preserve">enerating </w:t>
      </w:r>
      <w:ins w:id="17" w:author="David Halford" w:date="2023-07-11T12:19:00Z">
        <w:r w:rsidR="00362581">
          <w:rPr>
            <w:rStyle w:val="normaltextrun"/>
            <w:rFonts w:ascii="Arial" w:hAnsi="Arial" w:cs="Arial"/>
            <w:color w:val="000000"/>
            <w:shd w:val="clear" w:color="auto" w:fill="FFFFFF"/>
          </w:rPr>
          <w:t>M</w:t>
        </w:r>
      </w:ins>
      <w:del w:id="18" w:author="David Halford" w:date="2023-07-11T12:19:00Z">
        <w:r w:rsidDel="00362581">
          <w:rPr>
            <w:rStyle w:val="normaltextrun"/>
            <w:rFonts w:ascii="Arial" w:hAnsi="Arial" w:cs="Arial"/>
            <w:color w:val="000000"/>
            <w:shd w:val="clear" w:color="auto" w:fill="FFFFFF"/>
          </w:rPr>
          <w:delText>m</w:delText>
        </w:r>
      </w:del>
      <w:r>
        <w:rPr>
          <w:rStyle w:val="normaltextrun"/>
          <w:rFonts w:ascii="Arial" w:hAnsi="Arial" w:cs="Arial"/>
          <w:color w:val="000000"/>
          <w:shd w:val="clear" w:color="auto" w:fill="FFFFFF"/>
        </w:rPr>
        <w:t xml:space="preserve">odule (PGM) technology, by increasing the commonality of </w:t>
      </w:r>
      <w:ins w:id="19" w:author="David Halford" w:date="2023-08-03T10:50:00Z">
        <w:r w:rsidR="00AE537E">
          <w:rPr>
            <w:rStyle w:val="normaltextrun"/>
            <w:rFonts w:ascii="Arial" w:hAnsi="Arial" w:cs="Arial"/>
            <w:color w:val="000000"/>
            <w:shd w:val="clear" w:color="auto" w:fill="FFFFFF"/>
          </w:rPr>
          <w:t>P</w:t>
        </w:r>
      </w:ins>
      <w:del w:id="20" w:author="David Halford" w:date="2023-08-03T10:50:00Z">
        <w:r w:rsidDel="00AE537E">
          <w:rPr>
            <w:rStyle w:val="normaltextrun"/>
            <w:rFonts w:ascii="Arial" w:hAnsi="Arial" w:cs="Arial"/>
            <w:color w:val="000000"/>
            <w:shd w:val="clear" w:color="auto" w:fill="FFFFFF"/>
          </w:rPr>
          <w:delText>p</w:delText>
        </w:r>
      </w:del>
      <w:r>
        <w:rPr>
          <w:rStyle w:val="normaltextrun"/>
          <w:rFonts w:ascii="Arial" w:hAnsi="Arial" w:cs="Arial"/>
          <w:color w:val="000000"/>
          <w:shd w:val="clear" w:color="auto" w:fill="FFFFFF"/>
        </w:rPr>
        <w:t xml:space="preserve">ower </w:t>
      </w:r>
      <w:ins w:id="21" w:author="David Halford" w:date="2023-08-03T10:50:00Z">
        <w:r w:rsidR="00AE537E">
          <w:rPr>
            <w:rStyle w:val="normaltextrun"/>
            <w:rFonts w:ascii="Arial" w:hAnsi="Arial" w:cs="Arial"/>
            <w:color w:val="000000"/>
            <w:shd w:val="clear" w:color="auto" w:fill="FFFFFF"/>
          </w:rPr>
          <w:t>S</w:t>
        </w:r>
      </w:ins>
      <w:del w:id="22" w:author="David Halford" w:date="2023-08-03T10:50:00Z">
        <w:r w:rsidDel="00AE537E">
          <w:rPr>
            <w:rStyle w:val="normaltextrun"/>
            <w:rFonts w:ascii="Arial" w:hAnsi="Arial" w:cs="Arial"/>
            <w:color w:val="000000"/>
            <w:shd w:val="clear" w:color="auto" w:fill="FFFFFF"/>
          </w:rPr>
          <w:delText>s</w:delText>
        </w:r>
      </w:del>
      <w:r>
        <w:rPr>
          <w:rStyle w:val="normaltextrun"/>
          <w:rFonts w:ascii="Arial" w:hAnsi="Arial" w:cs="Arial"/>
          <w:color w:val="000000"/>
          <w:shd w:val="clear" w:color="auto" w:fill="FFFFFF"/>
        </w:rPr>
        <w:t>tation requirements.</w:t>
      </w:r>
      <w:r>
        <w:rPr>
          <w:rStyle w:val="eop"/>
          <w:rFonts w:ascii="Arial" w:hAnsi="Arial" w:cs="Arial"/>
          <w:color w:val="000000"/>
          <w:shd w:val="clear" w:color="auto" w:fill="FFFFFF"/>
        </w:rPr>
        <w:t> </w:t>
      </w:r>
    </w:p>
    <w:bookmarkEnd w:id="8"/>
    <w:p w14:paraId="6D1F48EB" w14:textId="77777777" w:rsidR="00FC7012" w:rsidRDefault="00FC7012" w:rsidP="00D3031A">
      <w:pPr>
        <w:pStyle w:val="Style9"/>
      </w:pPr>
      <w:r>
        <w:t>What is the solution and when will it come into effect?</w:t>
      </w:r>
    </w:p>
    <w:p w14:paraId="643D5D53" w14:textId="07A0CBCD" w:rsidR="00FC7012" w:rsidRDefault="00FC7012" w:rsidP="00FC7012">
      <w:pPr>
        <w:rPr>
          <w:i/>
          <w:color w:val="00B050"/>
        </w:rPr>
      </w:pPr>
      <w:r w:rsidRPr="00E6107E">
        <w:rPr>
          <w:b/>
        </w:rPr>
        <w:t>Proposer’s solution</w:t>
      </w:r>
      <w:r w:rsidR="00E6107E">
        <w:rPr>
          <w:b/>
        </w:rPr>
        <w:t>:</w:t>
      </w:r>
      <w:r w:rsidR="0092758C">
        <w:rPr>
          <w:b/>
        </w:rPr>
        <w:t xml:space="preserve"> </w:t>
      </w:r>
      <w:r w:rsidR="00E03B4F">
        <w:rPr>
          <w:rStyle w:val="normaltextrun"/>
          <w:rFonts w:ascii="Arial" w:hAnsi="Arial" w:cs="Arial"/>
          <w:color w:val="000000"/>
          <w:shd w:val="clear" w:color="auto" w:fill="FFFFFF"/>
        </w:rPr>
        <w:t xml:space="preserve">A single, common, harmonised solution would apply across the whole of GB. Currently, there are up to three different applications of ‘Large’, ‘Medium’ and ‘Small’ Power Station depending simply on which of the three onshore TO licensed areas a </w:t>
      </w:r>
      <w:ins w:id="23" w:author="David Halford" w:date="2023-08-09T10:40:00Z">
        <w:r w:rsidR="00DB1A92">
          <w:rPr>
            <w:rStyle w:val="normaltextrun"/>
            <w:rFonts w:ascii="Arial" w:hAnsi="Arial" w:cs="Arial"/>
            <w:color w:val="000000"/>
            <w:shd w:val="clear" w:color="auto" w:fill="FFFFFF"/>
          </w:rPr>
          <w:t>G</w:t>
        </w:r>
      </w:ins>
      <w:del w:id="24" w:author="David Halford" w:date="2023-08-09T10:40:00Z">
        <w:r w:rsidR="00E03B4F" w:rsidDel="00DB1A92">
          <w:rPr>
            <w:rStyle w:val="normaltextrun"/>
            <w:rFonts w:ascii="Arial" w:hAnsi="Arial" w:cs="Arial"/>
            <w:color w:val="000000"/>
            <w:shd w:val="clear" w:color="auto" w:fill="FFFFFF"/>
          </w:rPr>
          <w:delText>g</w:delText>
        </w:r>
      </w:del>
      <w:r w:rsidR="00E03B4F">
        <w:rPr>
          <w:rStyle w:val="normaltextrun"/>
          <w:rFonts w:ascii="Arial" w:hAnsi="Arial" w:cs="Arial"/>
          <w:color w:val="000000"/>
          <w:shd w:val="clear" w:color="auto" w:fill="FFFFFF"/>
        </w:rPr>
        <w:t>enerator connects. Further details on the definition of Large</w:t>
      </w:r>
      <w:r w:rsidR="00F43DDE">
        <w:rPr>
          <w:rStyle w:val="normaltextrun"/>
          <w:rFonts w:ascii="Arial" w:hAnsi="Arial" w:cs="Arial"/>
          <w:color w:val="000000"/>
          <w:shd w:val="clear" w:color="auto" w:fill="FFFFFF"/>
        </w:rPr>
        <w:t>,</w:t>
      </w:r>
      <w:r w:rsidR="00E03B4F">
        <w:rPr>
          <w:rStyle w:val="normaltextrun"/>
          <w:rFonts w:ascii="Arial" w:hAnsi="Arial" w:cs="Arial"/>
          <w:color w:val="000000"/>
          <w:shd w:val="clear" w:color="auto" w:fill="FFFFFF"/>
        </w:rPr>
        <w:t xml:space="preserve"> Medium and Small Power Stations can be found below by reference to the </w:t>
      </w:r>
      <w:r w:rsidR="00952215">
        <w:rPr>
          <w:rStyle w:val="normaltextrun"/>
          <w:rFonts w:ascii="Arial" w:hAnsi="Arial" w:cs="Arial"/>
          <w:color w:val="000000"/>
          <w:shd w:val="clear" w:color="auto" w:fill="FFFFFF"/>
        </w:rPr>
        <w:t xml:space="preserve">Glossary and Definitions in the </w:t>
      </w:r>
      <w:r w:rsidR="00E03B4F">
        <w:rPr>
          <w:rStyle w:val="normaltextrun"/>
          <w:rFonts w:ascii="Arial" w:hAnsi="Arial" w:cs="Arial"/>
          <w:color w:val="000000"/>
          <w:shd w:val="clear" w:color="auto" w:fill="FFFFFF"/>
        </w:rPr>
        <w:t xml:space="preserve">current version of the Grid Code. The proposer’s solution for future Power Stations across GB is to define Large Power Stations as 10MW and above and Small Power Stations as less than 10MW. </w:t>
      </w:r>
      <w:r w:rsidR="00952215">
        <w:rPr>
          <w:rStyle w:val="normaltextrun"/>
          <w:rFonts w:ascii="Arial" w:hAnsi="Arial" w:cs="Arial"/>
          <w:color w:val="000000"/>
          <w:shd w:val="clear" w:color="auto" w:fill="FFFFFF"/>
        </w:rPr>
        <w:t>Going forward, t</w:t>
      </w:r>
      <w:r w:rsidR="00E03B4F">
        <w:rPr>
          <w:rStyle w:val="normaltextrun"/>
          <w:rFonts w:ascii="Arial" w:hAnsi="Arial" w:cs="Arial"/>
          <w:color w:val="000000"/>
          <w:shd w:val="clear" w:color="auto" w:fill="FFFFFF"/>
        </w:rPr>
        <w:t>here would be no concept of Medium Power Stations</w:t>
      </w:r>
      <w:ins w:id="25" w:author="David Halford" w:date="2023-08-09T12:31:00Z">
        <w:r w:rsidR="003328A9">
          <w:rPr>
            <w:rStyle w:val="normaltextrun"/>
            <w:rFonts w:ascii="Arial" w:hAnsi="Arial" w:cs="Arial"/>
            <w:color w:val="000000"/>
            <w:shd w:val="clear" w:color="auto" w:fill="FFFFFF"/>
          </w:rPr>
          <w:t>,</w:t>
        </w:r>
      </w:ins>
      <w:ins w:id="26" w:author="David Halford" w:date="2023-08-09T10:42:00Z">
        <w:r w:rsidR="007743FF">
          <w:rPr>
            <w:rStyle w:val="normaltextrun"/>
            <w:rFonts w:ascii="Arial" w:hAnsi="Arial" w:cs="Arial"/>
            <w:color w:val="000000"/>
            <w:shd w:val="clear" w:color="auto" w:fill="FFFFFF"/>
          </w:rPr>
          <w:t xml:space="preserve"> </w:t>
        </w:r>
      </w:ins>
      <w:ins w:id="27" w:author="David Halford" w:date="2023-08-10T15:45:00Z">
        <w:r w:rsidR="00063A0B">
          <w:rPr>
            <w:rStyle w:val="normaltextrun"/>
            <w:rFonts w:ascii="Arial" w:hAnsi="Arial" w:cs="Arial"/>
            <w:color w:val="000000"/>
            <w:shd w:val="clear" w:color="auto" w:fill="FFFFFF"/>
          </w:rPr>
          <w:t xml:space="preserve">or </w:t>
        </w:r>
      </w:ins>
      <w:ins w:id="28" w:author="David Halford" w:date="2023-08-09T10:42:00Z">
        <w:del w:id="29" w:author="David Halford" w:date="2023-08-10T15:45:00Z">
          <w:r w:rsidR="007743FF" w:rsidDel="00063A0B">
            <w:rPr>
              <w:rStyle w:val="normaltextrun"/>
              <w:rFonts w:ascii="Arial" w:hAnsi="Arial" w:cs="Arial"/>
              <w:color w:val="000000"/>
              <w:shd w:val="clear" w:color="auto" w:fill="FFFFFF"/>
            </w:rPr>
            <w:delText xml:space="preserve">and </w:delText>
          </w:r>
        </w:del>
        <w:r w:rsidR="007743FF">
          <w:rPr>
            <w:rStyle w:val="normaltextrun"/>
            <w:rFonts w:ascii="Arial" w:hAnsi="Arial" w:cs="Arial"/>
            <w:color w:val="000000"/>
            <w:shd w:val="clear" w:color="auto" w:fill="FFFFFF"/>
          </w:rPr>
          <w:t>the ability for a Generator</w:t>
        </w:r>
      </w:ins>
      <w:ins w:id="30" w:author="David Halford" w:date="2023-08-09T10:43:00Z">
        <w:r w:rsidR="00284038">
          <w:rPr>
            <w:rStyle w:val="normaltextrun"/>
            <w:rFonts w:ascii="Arial" w:hAnsi="Arial" w:cs="Arial"/>
            <w:color w:val="000000"/>
            <w:shd w:val="clear" w:color="auto" w:fill="FFFFFF"/>
          </w:rPr>
          <w:t xml:space="preserve"> </w:t>
        </w:r>
      </w:ins>
      <w:ins w:id="31" w:author="David Halford" w:date="2023-08-09T10:42:00Z">
        <w:r w:rsidR="007743FF">
          <w:rPr>
            <w:rStyle w:val="normaltextrun"/>
            <w:rFonts w:ascii="Arial" w:hAnsi="Arial" w:cs="Arial"/>
            <w:color w:val="000000"/>
            <w:shd w:val="clear" w:color="auto" w:fill="FFFFFF"/>
          </w:rPr>
          <w:t xml:space="preserve">to </w:t>
        </w:r>
      </w:ins>
      <w:ins w:id="32" w:author="David Halford" w:date="2023-08-09T10:43:00Z">
        <w:r w:rsidR="003B12C6">
          <w:rPr>
            <w:rStyle w:val="normaltextrun"/>
            <w:rFonts w:ascii="Arial" w:hAnsi="Arial" w:cs="Arial"/>
            <w:color w:val="000000"/>
            <w:shd w:val="clear" w:color="auto" w:fill="FFFFFF"/>
          </w:rPr>
          <w:t xml:space="preserve">apply for </w:t>
        </w:r>
        <w:r w:rsidR="00284038">
          <w:rPr>
            <w:rStyle w:val="normaltextrun"/>
            <w:rFonts w:ascii="Arial" w:hAnsi="Arial" w:cs="Arial"/>
            <w:color w:val="000000"/>
            <w:shd w:val="clear" w:color="auto" w:fill="FFFFFF"/>
          </w:rPr>
          <w:t xml:space="preserve">a Bilateral Embedded Licence </w:t>
        </w:r>
      </w:ins>
      <w:ins w:id="33" w:author="David Halford" w:date="2023-08-09T10:44:00Z">
        <w:r w:rsidR="00FA50E9">
          <w:rPr>
            <w:rStyle w:val="normaltextrun"/>
            <w:rFonts w:ascii="Arial" w:hAnsi="Arial" w:cs="Arial"/>
            <w:color w:val="000000"/>
            <w:shd w:val="clear" w:color="auto" w:fill="FFFFFF"/>
          </w:rPr>
          <w:t xml:space="preserve">exemptible </w:t>
        </w:r>
        <w:proofErr w:type="gramStart"/>
        <w:r w:rsidR="00FA50E9">
          <w:rPr>
            <w:rStyle w:val="normaltextrun"/>
            <w:rFonts w:ascii="Arial" w:hAnsi="Arial" w:cs="Arial"/>
            <w:color w:val="000000"/>
            <w:shd w:val="clear" w:color="auto" w:fill="FFFFFF"/>
          </w:rPr>
          <w:t>Large</w:t>
        </w:r>
        <w:proofErr w:type="gramEnd"/>
        <w:r w:rsidR="00FA50E9">
          <w:rPr>
            <w:rStyle w:val="normaltextrun"/>
            <w:rFonts w:ascii="Arial" w:hAnsi="Arial" w:cs="Arial"/>
            <w:color w:val="000000"/>
            <w:shd w:val="clear" w:color="auto" w:fill="FFFFFF"/>
          </w:rPr>
          <w:t xml:space="preserve"> power station Ag</w:t>
        </w:r>
        <w:r w:rsidR="007815DD">
          <w:rPr>
            <w:rStyle w:val="normaltextrun"/>
            <w:rFonts w:ascii="Arial" w:hAnsi="Arial" w:cs="Arial"/>
            <w:color w:val="000000"/>
            <w:shd w:val="clear" w:color="auto" w:fill="FFFFFF"/>
          </w:rPr>
          <w:t xml:space="preserve">reement (BELLA), would not be </w:t>
        </w:r>
      </w:ins>
      <w:ins w:id="34" w:author="David Halford" w:date="2023-08-09T10:45:00Z">
        <w:r w:rsidR="007815DD">
          <w:rPr>
            <w:rStyle w:val="normaltextrun"/>
            <w:rFonts w:ascii="Arial" w:hAnsi="Arial" w:cs="Arial"/>
            <w:color w:val="000000"/>
            <w:shd w:val="clear" w:color="auto" w:fill="FFFFFF"/>
          </w:rPr>
          <w:t xml:space="preserve">available </w:t>
        </w:r>
        <w:r w:rsidR="00452DC2">
          <w:rPr>
            <w:rStyle w:val="normaltextrun"/>
            <w:rFonts w:ascii="Arial" w:hAnsi="Arial" w:cs="Arial"/>
            <w:color w:val="000000"/>
            <w:shd w:val="clear" w:color="auto" w:fill="FFFFFF"/>
          </w:rPr>
          <w:t>from the date of implementation</w:t>
        </w:r>
      </w:ins>
      <w:r w:rsidR="00E03B4F">
        <w:rPr>
          <w:rStyle w:val="normaltextrun"/>
          <w:rFonts w:ascii="Arial" w:hAnsi="Arial" w:cs="Arial"/>
          <w:color w:val="000000"/>
          <w:shd w:val="clear" w:color="auto" w:fill="FFFFFF"/>
        </w:rPr>
        <w:t xml:space="preserve">. This proposal is non-retrospective and would be expected to apply from 2027 when the appropriate NGESO </w:t>
      </w:r>
      <w:r w:rsidR="00350C42">
        <w:rPr>
          <w:rStyle w:val="normaltextrun"/>
          <w:rFonts w:ascii="Arial" w:hAnsi="Arial" w:cs="Arial"/>
          <w:color w:val="000000"/>
          <w:shd w:val="clear" w:color="auto" w:fill="FFFFFF"/>
        </w:rPr>
        <w:t xml:space="preserve">Balancing </w:t>
      </w:r>
      <w:r w:rsidR="00E03B4F">
        <w:rPr>
          <w:rStyle w:val="normaltextrun"/>
          <w:rFonts w:ascii="Arial" w:hAnsi="Arial" w:cs="Arial"/>
          <w:color w:val="000000"/>
          <w:shd w:val="clear" w:color="auto" w:fill="FFFFFF"/>
        </w:rPr>
        <w:t>IT systems have been upgraded</w:t>
      </w:r>
      <w:r w:rsidR="00350C42">
        <w:rPr>
          <w:rStyle w:val="normaltextrun"/>
          <w:rFonts w:ascii="Arial" w:hAnsi="Arial" w:cs="Arial"/>
          <w:color w:val="000000"/>
          <w:shd w:val="clear" w:color="auto" w:fill="FFFFFF"/>
        </w:rPr>
        <w:t xml:space="preserve"> </w:t>
      </w:r>
      <w:proofErr w:type="gramStart"/>
      <w:r w:rsidR="00350C42">
        <w:rPr>
          <w:rStyle w:val="normaltextrun"/>
          <w:rFonts w:ascii="Arial" w:hAnsi="Arial" w:cs="Arial"/>
          <w:color w:val="000000"/>
          <w:shd w:val="clear" w:color="auto" w:fill="FFFFFF"/>
        </w:rPr>
        <w:t>in order to</w:t>
      </w:r>
      <w:proofErr w:type="gramEnd"/>
      <w:r w:rsidR="00350C42">
        <w:rPr>
          <w:rStyle w:val="normaltextrun"/>
          <w:rFonts w:ascii="Arial" w:hAnsi="Arial" w:cs="Arial"/>
          <w:color w:val="000000"/>
          <w:shd w:val="clear" w:color="auto" w:fill="FFFFFF"/>
        </w:rPr>
        <w:t xml:space="preserve"> facilitate the expected additional numbers of Balancing M</w:t>
      </w:r>
      <w:r w:rsidR="00A152E6">
        <w:rPr>
          <w:rStyle w:val="normaltextrun"/>
          <w:rFonts w:ascii="Arial" w:hAnsi="Arial" w:cs="Arial"/>
          <w:color w:val="000000"/>
          <w:shd w:val="clear" w:color="auto" w:fill="FFFFFF"/>
        </w:rPr>
        <w:t>echanism (BM) participants</w:t>
      </w:r>
      <w:r w:rsidR="00E03B4F">
        <w:rPr>
          <w:rStyle w:val="normaltextrun"/>
          <w:rFonts w:ascii="Arial" w:hAnsi="Arial" w:cs="Arial"/>
          <w:color w:val="000000"/>
          <w:shd w:val="clear" w:color="auto" w:fill="FFFFFF"/>
        </w:rPr>
        <w:t>. </w:t>
      </w:r>
      <w:r w:rsidR="00E03B4F">
        <w:rPr>
          <w:rStyle w:val="eop"/>
          <w:rFonts w:ascii="Arial" w:hAnsi="Arial" w:cs="Arial"/>
          <w:color w:val="000000"/>
          <w:shd w:val="clear" w:color="auto" w:fill="FFFFFF"/>
        </w:rPr>
        <w:t> </w:t>
      </w:r>
    </w:p>
    <w:p w14:paraId="1D990F01" w14:textId="77777777" w:rsidR="00E03B4F" w:rsidRPr="00E6107E" w:rsidRDefault="00E03B4F" w:rsidP="00FC7012">
      <w:pPr>
        <w:rPr>
          <w:i/>
          <w:color w:val="00B050"/>
        </w:rPr>
      </w:pPr>
    </w:p>
    <w:p w14:paraId="21322008" w14:textId="4AE9B65C" w:rsidR="00FC7012" w:rsidRDefault="00FC7012" w:rsidP="00FC7012">
      <w:pPr>
        <w:rPr>
          <w:i/>
          <w:color w:val="00B050"/>
        </w:rPr>
      </w:pPr>
      <w:r w:rsidRPr="00E6107E">
        <w:rPr>
          <w:b/>
        </w:rPr>
        <w:t>Implementation date:</w:t>
      </w:r>
      <w:r>
        <w:t xml:space="preserve"> </w:t>
      </w:r>
      <w:r w:rsidR="00E03B4F">
        <w:rPr>
          <w:rStyle w:val="normaltextrun"/>
          <w:rFonts w:ascii="Arial" w:hAnsi="Arial" w:cs="Arial"/>
          <w:color w:val="000000"/>
          <w:shd w:val="clear" w:color="auto" w:fill="FFFFFF"/>
        </w:rPr>
        <w:t>With respect to the changes to the Grid Code this would be 10 working days after The Authority’s decision expected in 202</w:t>
      </w:r>
      <w:r w:rsidR="00B46390">
        <w:rPr>
          <w:rStyle w:val="normaltextrun"/>
          <w:rFonts w:ascii="Arial" w:hAnsi="Arial" w:cs="Arial"/>
          <w:color w:val="000000"/>
          <w:shd w:val="clear" w:color="auto" w:fill="FFFFFF"/>
        </w:rPr>
        <w:t>4</w:t>
      </w:r>
      <w:r w:rsidR="00E03B4F">
        <w:rPr>
          <w:rStyle w:val="normaltextrun"/>
          <w:rFonts w:ascii="Arial" w:hAnsi="Arial" w:cs="Arial"/>
          <w:color w:val="000000"/>
          <w:shd w:val="clear" w:color="auto" w:fill="FFFFFF"/>
        </w:rPr>
        <w:t xml:space="preserve"> and for compliance implementation this would be anytime between 10 days following implementation up to circa 2027 depending on The Authority’s decision. Please see </w:t>
      </w:r>
      <w:r w:rsidR="00E03B4F">
        <w:rPr>
          <w:rStyle w:val="normaltextrun"/>
          <w:rFonts w:ascii="Arial" w:hAnsi="Arial" w:cs="Arial"/>
          <w:color w:val="000000"/>
          <w:shd w:val="clear" w:color="auto" w:fill="FFFFFF"/>
          <w:lang w:val="en-US"/>
        </w:rPr>
        <w:t xml:space="preserve">the summary table of </w:t>
      </w:r>
      <w:del w:id="35" w:author="ESO Code Admin" w:date="2023-09-06T14:29:00Z">
        <w:r w:rsidR="00E03B4F">
          <w:rPr>
            <w:rStyle w:val="normaltextrun"/>
            <w:rFonts w:ascii="Arial" w:hAnsi="Arial" w:cs="Arial"/>
            <w:color w:val="000000"/>
            <w:shd w:val="clear" w:color="auto" w:fill="FFFFFF"/>
            <w:lang w:val="en-US"/>
          </w:rPr>
          <w:delText>NG</w:delText>
        </w:r>
      </w:del>
      <w:r w:rsidR="00E03B4F">
        <w:rPr>
          <w:rStyle w:val="normaltextrun"/>
          <w:rFonts w:ascii="Arial" w:hAnsi="Arial" w:cs="Arial"/>
          <w:color w:val="000000"/>
          <w:shd w:val="clear" w:color="auto" w:fill="FFFFFF"/>
          <w:lang w:val="en-US"/>
        </w:rPr>
        <w:t xml:space="preserve">ESO’s estimated delivery timeframes and associated costs in Annex 11, </w:t>
      </w:r>
      <w:r w:rsidR="00E03B4F">
        <w:rPr>
          <w:rStyle w:val="normaltextrun"/>
          <w:rFonts w:ascii="Arial" w:hAnsi="Arial" w:cs="Arial"/>
          <w:color w:val="000000"/>
          <w:shd w:val="clear" w:color="auto" w:fill="FFFFFF"/>
        </w:rPr>
        <w:t xml:space="preserve">which takes account of the need to make changes to the </w:t>
      </w:r>
      <w:del w:id="36" w:author="ESO Code Admin" w:date="2023-09-06T14:29:00Z">
        <w:r w:rsidR="00E03B4F">
          <w:rPr>
            <w:rStyle w:val="normaltextrun"/>
            <w:rFonts w:ascii="Arial" w:hAnsi="Arial" w:cs="Arial"/>
            <w:color w:val="000000"/>
            <w:shd w:val="clear" w:color="auto" w:fill="FFFFFF"/>
          </w:rPr>
          <w:delText>NG</w:delText>
        </w:r>
      </w:del>
      <w:r w:rsidR="00E03B4F">
        <w:rPr>
          <w:rStyle w:val="normaltextrun"/>
          <w:rFonts w:ascii="Arial" w:hAnsi="Arial" w:cs="Arial"/>
          <w:color w:val="000000"/>
          <w:shd w:val="clear" w:color="auto" w:fill="FFFFFF"/>
        </w:rPr>
        <w:t>ESO IT</w:t>
      </w:r>
      <w:r w:rsidR="00261E87">
        <w:rPr>
          <w:rStyle w:val="normaltextrun"/>
          <w:rFonts w:ascii="Arial" w:hAnsi="Arial" w:cs="Arial"/>
          <w:color w:val="000000"/>
          <w:shd w:val="clear" w:color="auto" w:fill="FFFFFF"/>
        </w:rPr>
        <w:t xml:space="preserve"> Balancing</w:t>
      </w:r>
      <w:r w:rsidR="00E03B4F">
        <w:rPr>
          <w:rStyle w:val="normaltextrun"/>
          <w:rFonts w:ascii="Arial" w:hAnsi="Arial" w:cs="Arial"/>
          <w:color w:val="000000"/>
          <w:shd w:val="clear" w:color="auto" w:fill="FFFFFF"/>
        </w:rPr>
        <w:t xml:space="preserve"> systems (i.e., it will take time to apply the changes associated with some of the options). </w:t>
      </w:r>
      <w:r w:rsidR="00C45CB1">
        <w:rPr>
          <w:rStyle w:val="normaltextrun"/>
          <w:rFonts w:ascii="Arial" w:hAnsi="Arial" w:cs="Arial"/>
          <w:color w:val="000000"/>
          <w:shd w:val="clear" w:color="auto" w:fill="FFFFFF"/>
        </w:rPr>
        <w:t xml:space="preserve"> Therefore</w:t>
      </w:r>
      <w:r w:rsidR="006F5D99">
        <w:rPr>
          <w:rStyle w:val="normaltextrun"/>
          <w:rFonts w:ascii="Arial" w:hAnsi="Arial" w:cs="Arial"/>
          <w:color w:val="000000"/>
          <w:shd w:val="clear" w:color="auto" w:fill="FFFFFF"/>
        </w:rPr>
        <w:t>, the</w:t>
      </w:r>
      <w:r w:rsidR="00C45CB1">
        <w:rPr>
          <w:rStyle w:val="normaltextrun"/>
          <w:rFonts w:ascii="Arial" w:hAnsi="Arial" w:cs="Arial"/>
          <w:color w:val="000000"/>
          <w:shd w:val="clear" w:color="auto" w:fill="FFFFFF"/>
        </w:rPr>
        <w:t xml:space="preserve"> t</w:t>
      </w:r>
      <w:r w:rsidR="006F5D99">
        <w:rPr>
          <w:rStyle w:val="normaltextrun"/>
          <w:rFonts w:ascii="Arial" w:hAnsi="Arial" w:cs="Arial"/>
          <w:color w:val="000000"/>
          <w:shd w:val="clear" w:color="auto" w:fill="FFFFFF"/>
        </w:rPr>
        <w:t xml:space="preserve">ime from when the </w:t>
      </w:r>
      <w:r w:rsidR="00501D08">
        <w:rPr>
          <w:rStyle w:val="normaltextrun"/>
          <w:rFonts w:ascii="Arial" w:hAnsi="Arial" w:cs="Arial"/>
          <w:color w:val="000000"/>
          <w:shd w:val="clear" w:color="auto" w:fill="FFFFFF"/>
        </w:rPr>
        <w:t xml:space="preserve">requirement applies will depend upon which option is </w:t>
      </w:r>
      <w:r w:rsidR="00827CC8">
        <w:rPr>
          <w:rStyle w:val="normaltextrun"/>
          <w:rFonts w:ascii="Arial" w:hAnsi="Arial" w:cs="Arial"/>
          <w:color w:val="000000"/>
          <w:shd w:val="clear" w:color="auto" w:fill="FFFFFF"/>
        </w:rPr>
        <w:t>adopted.</w:t>
      </w:r>
      <w:r w:rsidR="006F5D99">
        <w:rPr>
          <w:rStyle w:val="normaltextrun"/>
          <w:rFonts w:ascii="Arial" w:hAnsi="Arial" w:cs="Arial"/>
          <w:color w:val="000000"/>
          <w:shd w:val="clear" w:color="auto" w:fill="FFFFFF"/>
        </w:rPr>
        <w:t xml:space="preserve"> </w:t>
      </w:r>
      <w:r w:rsidR="00E03B4F">
        <w:rPr>
          <w:rStyle w:val="eop"/>
          <w:rFonts w:ascii="Arial" w:hAnsi="Arial" w:cs="Arial"/>
          <w:color w:val="000000"/>
          <w:shd w:val="clear" w:color="auto" w:fill="FFFFFF"/>
        </w:rPr>
        <w:t> </w:t>
      </w:r>
    </w:p>
    <w:p w14:paraId="2275953B" w14:textId="77777777" w:rsidR="00E03B4F" w:rsidRDefault="00E03B4F" w:rsidP="00FC7012"/>
    <w:p w14:paraId="1B039572" w14:textId="77777777" w:rsidR="00FC7012" w:rsidRPr="00E6107E" w:rsidRDefault="00FC7012" w:rsidP="00FC7012">
      <w:pPr>
        <w:rPr>
          <w:b/>
        </w:rPr>
      </w:pPr>
      <w:r w:rsidRPr="00E6107E">
        <w:rPr>
          <w:b/>
        </w:rPr>
        <w:t>Summary of alternative solution(s) and implementation date(s):</w:t>
      </w:r>
    </w:p>
    <w:p w14:paraId="7452E1CC" w14:textId="77777777" w:rsidR="00C62DB0" w:rsidRDefault="00C62DB0" w:rsidP="00C62DB0">
      <w:pPr>
        <w:pStyle w:val="paragraph"/>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WAGCM1</w:t>
      </w:r>
      <w:r>
        <w:rPr>
          <w:rStyle w:val="eop"/>
          <w:rFonts w:ascii="Arial" w:hAnsi="Arial" w:cs="Arial"/>
        </w:rPr>
        <w:t> </w:t>
      </w:r>
    </w:p>
    <w:p w14:paraId="2AAD4F63" w14:textId="4B612B16" w:rsidR="00C62DB0" w:rsidRDefault="00C62DB0" w:rsidP="00CB6D63">
      <w:pPr>
        <w:pStyle w:val="paragraph"/>
        <w:numPr>
          <w:ilvl w:val="0"/>
          <w:numId w:val="34"/>
        </w:numPr>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Under this option, the Power Station thresholds of Small (less than 50MW), Medium (50 – &lt;100MW) and Large (100MW or greater) that currently apply in England and Wales would also be applied in Scotland. </w:t>
      </w:r>
      <w:r w:rsidR="00503B56">
        <w:rPr>
          <w:rStyle w:val="normaltextrun"/>
          <w:rFonts w:ascii="Arial" w:eastAsiaTheme="majorEastAsia" w:hAnsi="Arial" w:cs="Arial"/>
          <w:lang w:val="en-US"/>
        </w:rPr>
        <w:t>Going forward t</w:t>
      </w:r>
      <w:r>
        <w:rPr>
          <w:rStyle w:val="normaltextrun"/>
          <w:rFonts w:ascii="Arial" w:eastAsiaTheme="majorEastAsia" w:hAnsi="Arial" w:cs="Arial"/>
          <w:lang w:val="en-US"/>
        </w:rPr>
        <w:t xml:space="preserve">he Large, Medium, and Small Power Station classification criteria would then be the same across GB. This </w:t>
      </w:r>
      <w:del w:id="37" w:author="David Halford" w:date="2023-08-10T15:46:00Z">
        <w:r w:rsidDel="006B68C4">
          <w:rPr>
            <w:rStyle w:val="normaltextrun"/>
            <w:rFonts w:ascii="Arial" w:eastAsiaTheme="majorEastAsia" w:hAnsi="Arial" w:cs="Arial"/>
            <w:lang w:val="en-US"/>
          </w:rPr>
          <w:delText>could be</w:delText>
        </w:r>
      </w:del>
      <w:ins w:id="38" w:author="David Halford" w:date="2023-08-10T15:46:00Z">
        <w:r w:rsidR="006B68C4">
          <w:rPr>
            <w:rStyle w:val="normaltextrun"/>
            <w:rFonts w:ascii="Arial" w:eastAsiaTheme="majorEastAsia" w:hAnsi="Arial" w:cs="Arial"/>
            <w:lang w:val="en-US"/>
          </w:rPr>
          <w:t>would be exp</w:t>
        </w:r>
        <w:r w:rsidR="00783526">
          <w:rPr>
            <w:rStyle w:val="normaltextrun"/>
            <w:rFonts w:ascii="Arial" w:eastAsiaTheme="majorEastAsia" w:hAnsi="Arial" w:cs="Arial"/>
            <w:lang w:val="en-US"/>
          </w:rPr>
          <w:t>ected to be</w:t>
        </w:r>
      </w:ins>
      <w:r>
        <w:rPr>
          <w:rStyle w:val="normaltextrun"/>
          <w:rFonts w:ascii="Arial" w:eastAsiaTheme="majorEastAsia" w:hAnsi="Arial" w:cs="Arial"/>
          <w:lang w:val="en-US"/>
        </w:rPr>
        <w:t xml:space="preserve"> implemented </w:t>
      </w:r>
      <w:del w:id="39" w:author="David Halford" w:date="2023-08-10T15:46:00Z">
        <w:r w:rsidDel="00783526">
          <w:rPr>
            <w:rStyle w:val="normaltextrun"/>
            <w:rFonts w:ascii="Arial" w:eastAsiaTheme="majorEastAsia" w:hAnsi="Arial" w:cs="Arial"/>
            <w:lang w:val="en-US"/>
          </w:rPr>
          <w:delText>10 working days</w:delText>
        </w:r>
      </w:del>
      <w:r w:rsidR="00783526">
        <w:rPr>
          <w:rStyle w:val="normaltextrun"/>
          <w:rFonts w:ascii="Arial" w:eastAsiaTheme="majorEastAsia" w:hAnsi="Arial" w:cs="Arial"/>
          <w:lang w:val="en-US"/>
        </w:rPr>
        <w:t xml:space="preserve">approximately </w:t>
      </w:r>
      <w:commentRangeStart w:id="40"/>
      <w:r w:rsidR="00232D01">
        <w:rPr>
          <w:rStyle w:val="normaltextrun"/>
          <w:rFonts w:ascii="Arial" w:eastAsiaTheme="majorEastAsia" w:hAnsi="Arial" w:cs="Arial"/>
          <w:lang w:val="en-US"/>
        </w:rPr>
        <w:t>6</w:t>
      </w:r>
      <w:commentRangeEnd w:id="40"/>
      <w:r w:rsidR="00232D01">
        <w:rPr>
          <w:rStyle w:val="CommentReference"/>
          <w:rFonts w:ascii="Arial" w:hAnsi="Arial"/>
        </w:rPr>
        <w:commentReference w:id="40"/>
      </w:r>
      <w:ins w:id="41" w:author="David Halford" w:date="2023-08-10T15:49:00Z">
        <w:r w:rsidR="00232D01">
          <w:rPr>
            <w:rStyle w:val="normaltextrun"/>
            <w:rFonts w:ascii="Arial" w:eastAsiaTheme="majorEastAsia" w:hAnsi="Arial" w:cs="Arial"/>
            <w:lang w:val="en-US"/>
          </w:rPr>
          <w:t xml:space="preserve"> </w:t>
        </w:r>
      </w:ins>
      <w:ins w:id="42" w:author="David Halford" w:date="2023-08-10T15:46:00Z">
        <w:r w:rsidR="00783526">
          <w:rPr>
            <w:rStyle w:val="normaltextrun"/>
            <w:rFonts w:ascii="Arial" w:eastAsiaTheme="majorEastAsia" w:hAnsi="Arial" w:cs="Arial"/>
            <w:lang w:val="en-US"/>
          </w:rPr>
          <w:t>months</w:t>
        </w:r>
      </w:ins>
      <w:r>
        <w:rPr>
          <w:rStyle w:val="normaltextrun"/>
          <w:rFonts w:ascii="Arial" w:eastAsiaTheme="majorEastAsia" w:hAnsi="Arial" w:cs="Arial"/>
          <w:lang w:val="en-US"/>
        </w:rPr>
        <w:t xml:space="preserve"> following The Authority’s decision</w:t>
      </w:r>
      <w:ins w:id="43" w:author="David Halford" w:date="2023-08-10T15:46:00Z">
        <w:r w:rsidR="00783526">
          <w:rPr>
            <w:rStyle w:val="eop"/>
            <w:rFonts w:ascii="Arial" w:hAnsi="Arial" w:cs="Arial"/>
          </w:rPr>
          <w:t xml:space="preserve"> to allow for</w:t>
        </w:r>
      </w:ins>
      <w:ins w:id="44" w:author="David Halford" w:date="2023-08-10T15:47:00Z">
        <w:r w:rsidR="00783526">
          <w:rPr>
            <w:rStyle w:val="eop"/>
            <w:rFonts w:ascii="Arial" w:hAnsi="Arial" w:cs="Arial"/>
          </w:rPr>
          <w:t xml:space="preserve"> current projects to progress through the Connections process</w:t>
        </w:r>
      </w:ins>
      <w:del w:id="45" w:author="David Halford" w:date="2023-08-10T15:46:00Z">
        <w:r w:rsidDel="00783526">
          <w:rPr>
            <w:rStyle w:val="normaltextrun"/>
            <w:rFonts w:ascii="Arial" w:eastAsiaTheme="majorEastAsia" w:hAnsi="Arial" w:cs="Arial"/>
            <w:lang w:val="en-US"/>
          </w:rPr>
          <w:delText>.</w:delText>
        </w:r>
        <w:r w:rsidDel="00783526">
          <w:rPr>
            <w:rStyle w:val="eop"/>
            <w:rFonts w:ascii="Arial" w:hAnsi="Arial" w:cs="Arial"/>
          </w:rPr>
          <w:delText> </w:delText>
        </w:r>
      </w:del>
    </w:p>
    <w:p w14:paraId="55CB619B" w14:textId="77777777" w:rsidR="00C62DB0" w:rsidRDefault="00C62DB0" w:rsidP="00C62DB0">
      <w:pPr>
        <w:pStyle w:val="paragraph"/>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Potential Alternative 1</w:t>
      </w:r>
      <w:r>
        <w:rPr>
          <w:rStyle w:val="eop"/>
          <w:rFonts w:ascii="Arial" w:hAnsi="Arial" w:cs="Arial"/>
        </w:rPr>
        <w:t> </w:t>
      </w:r>
    </w:p>
    <w:p w14:paraId="766C4C93" w14:textId="77777777" w:rsidR="00C62DB0" w:rsidRDefault="00C62DB0" w:rsidP="00CB6D63">
      <w:pPr>
        <w:pStyle w:val="paragraph"/>
        <w:numPr>
          <w:ilvl w:val="0"/>
          <w:numId w:val="34"/>
        </w:numPr>
        <w:spacing w:before="0" w:beforeAutospacing="0" w:after="0" w:afterAutospacing="0"/>
        <w:jc w:val="both"/>
        <w:textAlignment w:val="baseline"/>
        <w:rPr>
          <w:rFonts w:ascii="Arial" w:hAnsi="Arial" w:cs="Arial"/>
        </w:rPr>
      </w:pPr>
      <w:r>
        <w:rPr>
          <w:rStyle w:val="normaltextrun"/>
          <w:rFonts w:ascii="Arial" w:eastAsiaTheme="majorEastAsia" w:hAnsi="Arial" w:cs="Arial"/>
          <w:color w:val="000000"/>
        </w:rPr>
        <w:t>Large/Small Power Station Threshold changed to 100MW. This alternative has been raised by UKPN with implementation 10 working days following The Authority’s decision.</w:t>
      </w:r>
      <w:r>
        <w:rPr>
          <w:rStyle w:val="eop"/>
          <w:rFonts w:ascii="Arial" w:hAnsi="Arial" w:cs="Arial"/>
          <w:color w:val="000000"/>
        </w:rPr>
        <w:t> </w:t>
      </w:r>
    </w:p>
    <w:p w14:paraId="33C2985E" w14:textId="05AAAB2A" w:rsidR="00C62DB0" w:rsidRDefault="00C62DB0" w:rsidP="00C62DB0">
      <w:pPr>
        <w:pStyle w:val="paragraph"/>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Potential Alternative</w:t>
      </w:r>
      <w:r>
        <w:rPr>
          <w:rStyle w:val="normaltextrun"/>
          <w:rFonts w:ascii="Arial" w:eastAsiaTheme="majorEastAsia" w:hAnsi="Arial" w:cs="Arial"/>
          <w:color w:val="000000"/>
        </w:rPr>
        <w:t xml:space="preserve"> 2</w:t>
      </w:r>
      <w:r>
        <w:rPr>
          <w:rStyle w:val="normaltextrun"/>
          <w:rFonts w:eastAsiaTheme="majorEastAsia"/>
          <w:b/>
          <w:bCs/>
        </w:rPr>
        <w:t> </w:t>
      </w:r>
      <w:r w:rsidR="00651A0F" w:rsidRPr="00D0644B">
        <w:rPr>
          <w:rStyle w:val="normaltextrun"/>
          <w:rFonts w:asciiTheme="minorHAnsi" w:eastAsiaTheme="majorEastAsia" w:hAnsiTheme="minorHAnsi" w:cstheme="minorHAnsi"/>
          <w:sz w:val="22"/>
          <w:szCs w:val="22"/>
        </w:rPr>
        <w:t>(WAG</w:t>
      </w:r>
      <w:ins w:id="46" w:author="ESO Code Admin" w:date="2023-09-06T14:20:00Z">
        <w:r w:rsidR="000F17E3">
          <w:rPr>
            <w:rStyle w:val="normaltextrun"/>
            <w:rFonts w:asciiTheme="minorHAnsi" w:eastAsiaTheme="majorEastAsia" w:hAnsiTheme="minorHAnsi" w:cstheme="minorHAnsi"/>
            <w:sz w:val="22"/>
            <w:szCs w:val="22"/>
          </w:rPr>
          <w:t>C</w:t>
        </w:r>
      </w:ins>
      <w:r w:rsidR="00651A0F" w:rsidRPr="00D0644B">
        <w:rPr>
          <w:rStyle w:val="normaltextrun"/>
          <w:rFonts w:asciiTheme="minorHAnsi" w:eastAsiaTheme="majorEastAsia" w:hAnsiTheme="minorHAnsi" w:cstheme="minorHAnsi"/>
          <w:sz w:val="22"/>
          <w:szCs w:val="22"/>
        </w:rPr>
        <w:t>M</w:t>
      </w:r>
      <w:r w:rsidR="00D0644B" w:rsidRPr="00D0644B">
        <w:rPr>
          <w:rStyle w:val="normaltextrun"/>
          <w:rFonts w:asciiTheme="minorHAnsi" w:eastAsiaTheme="majorEastAsia" w:hAnsiTheme="minorHAnsi" w:cstheme="minorHAnsi"/>
          <w:sz w:val="22"/>
          <w:szCs w:val="22"/>
        </w:rPr>
        <w:t>2)</w:t>
      </w:r>
      <w:r>
        <w:rPr>
          <w:rStyle w:val="eop"/>
        </w:rPr>
        <w:t> </w:t>
      </w:r>
    </w:p>
    <w:p w14:paraId="4B5C1674" w14:textId="1E68DC37" w:rsidR="00C62DB0" w:rsidRDefault="00C62DB0" w:rsidP="00CB6D63">
      <w:pPr>
        <w:pStyle w:val="paragraph"/>
        <w:numPr>
          <w:ilvl w:val="0"/>
          <w:numId w:val="34"/>
        </w:numPr>
        <w:spacing w:before="0" w:beforeAutospacing="0" w:after="0" w:afterAutospacing="0"/>
        <w:jc w:val="both"/>
        <w:textAlignment w:val="baseline"/>
        <w:rPr>
          <w:rFonts w:ascii="Arial" w:hAnsi="Arial" w:cs="Arial"/>
        </w:rPr>
      </w:pPr>
      <w:r>
        <w:rPr>
          <w:rStyle w:val="normaltextrun"/>
          <w:rFonts w:eastAsiaTheme="majorEastAsia"/>
          <w:b/>
          <w:bCs/>
        </w:rPr>
        <w:t>“</w:t>
      </w:r>
      <w:r>
        <w:rPr>
          <w:rStyle w:val="normaltextrun"/>
          <w:rFonts w:ascii="Arial" w:eastAsiaTheme="majorEastAsia" w:hAnsi="Arial" w:cs="Arial"/>
          <w:color w:val="000000"/>
        </w:rPr>
        <w:t>LEEMPS Plus” – Medium Power Station Threshold changed to 10 – 100MW across GB</w:t>
      </w:r>
      <w:r w:rsidR="00597F7A">
        <w:rPr>
          <w:rStyle w:val="normaltextrun"/>
          <w:rFonts w:ascii="Arial" w:eastAsiaTheme="majorEastAsia" w:hAnsi="Arial" w:cs="Arial"/>
          <w:color w:val="000000"/>
        </w:rPr>
        <w:t xml:space="preserve"> with </w:t>
      </w:r>
      <w:r w:rsidR="00E63899">
        <w:rPr>
          <w:rStyle w:val="normaltextrun"/>
          <w:rFonts w:ascii="Arial" w:eastAsiaTheme="majorEastAsia" w:hAnsi="Arial" w:cs="Arial"/>
          <w:color w:val="000000"/>
        </w:rPr>
        <w:t xml:space="preserve">those Medium Power Stations </w:t>
      </w:r>
      <w:r w:rsidR="006557C5">
        <w:rPr>
          <w:rStyle w:val="normaltextrun"/>
          <w:rFonts w:ascii="Arial" w:eastAsiaTheme="majorEastAsia" w:hAnsi="Arial" w:cs="Arial"/>
          <w:color w:val="000000"/>
        </w:rPr>
        <w:t>falling under the Balancing Mechanism</w:t>
      </w:r>
      <w:r>
        <w:rPr>
          <w:rStyle w:val="normaltextrun"/>
          <w:rFonts w:ascii="Arial" w:eastAsiaTheme="majorEastAsia" w:hAnsi="Arial" w:cs="Arial"/>
          <w:color w:val="000000"/>
        </w:rPr>
        <w:t>.  T</w:t>
      </w:r>
      <w:r>
        <w:rPr>
          <w:rStyle w:val="normaltextrun"/>
          <w:rFonts w:ascii="Arial" w:eastAsiaTheme="majorEastAsia" w:hAnsi="Arial" w:cs="Arial"/>
          <w:lang w:val="en-US"/>
        </w:rPr>
        <w:t>his has been raised by NGESO</w:t>
      </w:r>
      <w:r>
        <w:rPr>
          <w:rStyle w:val="normaltextrun"/>
          <w:rFonts w:ascii="Arial" w:eastAsiaTheme="majorEastAsia" w:hAnsi="Arial" w:cs="Arial"/>
          <w:color w:val="000000"/>
        </w:rPr>
        <w:t xml:space="preserve">. </w:t>
      </w:r>
      <w:r>
        <w:rPr>
          <w:rStyle w:val="normaltextrun"/>
          <w:rFonts w:ascii="Arial" w:eastAsiaTheme="majorEastAsia" w:hAnsi="Arial" w:cs="Arial"/>
          <w:lang w:val="en-US"/>
        </w:rPr>
        <w:t>This could be implemented 10 working days following The Authority’s decision</w:t>
      </w:r>
      <w:r>
        <w:rPr>
          <w:rStyle w:val="normaltextrun"/>
          <w:rFonts w:ascii="Arial" w:eastAsiaTheme="majorEastAsia" w:hAnsi="Arial" w:cs="Arial"/>
          <w:color w:val="000000"/>
        </w:rPr>
        <w:t xml:space="preserve"> although the earliest possible </w:t>
      </w:r>
      <w:r>
        <w:rPr>
          <w:rStyle w:val="normaltextrun"/>
          <w:rFonts w:ascii="Arial" w:eastAsiaTheme="majorEastAsia" w:hAnsi="Arial" w:cs="Arial"/>
          <w:color w:val="000000"/>
        </w:rPr>
        <w:lastRenderedPageBreak/>
        <w:t>compliance implementation is 2027, pending the outcome of the Balancing Transformation Strategic Review.</w:t>
      </w:r>
      <w:r>
        <w:rPr>
          <w:rStyle w:val="eop"/>
          <w:rFonts w:ascii="Arial" w:hAnsi="Arial" w:cs="Arial"/>
          <w:color w:val="000000"/>
        </w:rPr>
        <w:t> </w:t>
      </w:r>
    </w:p>
    <w:p w14:paraId="26D644D9" w14:textId="77777777" w:rsidR="00C62DB0" w:rsidRDefault="00C62DB0" w:rsidP="00C62DB0">
      <w:pPr>
        <w:pStyle w:val="paragraph"/>
        <w:spacing w:before="0" w:beforeAutospacing="0" w:after="0" w:afterAutospacing="0"/>
        <w:jc w:val="both"/>
        <w:textAlignment w:val="baseline"/>
        <w:rPr>
          <w:rFonts w:ascii="Arial" w:hAnsi="Arial" w:cs="Arial"/>
        </w:rPr>
      </w:pPr>
      <w:r>
        <w:rPr>
          <w:rStyle w:val="normaltextrun"/>
          <w:rFonts w:ascii="Arial" w:eastAsiaTheme="majorEastAsia" w:hAnsi="Arial" w:cs="Arial"/>
          <w:color w:val="000000"/>
        </w:rPr>
        <w:t>Potential Alternative 3</w:t>
      </w:r>
      <w:r>
        <w:rPr>
          <w:rStyle w:val="eop"/>
          <w:rFonts w:ascii="Arial" w:hAnsi="Arial" w:cs="Arial"/>
          <w:color w:val="000000"/>
        </w:rPr>
        <w:t> </w:t>
      </w:r>
    </w:p>
    <w:p w14:paraId="051BF11B" w14:textId="5D4878B2" w:rsidR="00C62DB0" w:rsidRDefault="00C62DB0" w:rsidP="00CB6D63">
      <w:pPr>
        <w:pStyle w:val="paragraph"/>
        <w:numPr>
          <w:ilvl w:val="0"/>
          <w:numId w:val="34"/>
        </w:numPr>
        <w:spacing w:before="0" w:beforeAutospacing="0" w:after="0" w:afterAutospacing="0"/>
        <w:textAlignment w:val="baseline"/>
        <w:rPr>
          <w:rFonts w:ascii="Arial" w:hAnsi="Arial" w:cs="Arial"/>
        </w:rPr>
      </w:pPr>
      <w:r>
        <w:rPr>
          <w:rStyle w:val="normaltextrun"/>
          <w:rFonts w:ascii="Arial" w:eastAsiaTheme="majorEastAsia" w:hAnsi="Arial" w:cs="Arial"/>
          <w:color w:val="000000"/>
        </w:rPr>
        <w:t>Use the Regional Development Programme (RDP) for Power Stations of 10MW</w:t>
      </w:r>
      <w:r w:rsidR="00C010AA">
        <w:rPr>
          <w:rStyle w:val="normaltextrun"/>
          <w:rFonts w:ascii="Arial" w:eastAsiaTheme="majorEastAsia" w:hAnsi="Arial" w:cs="Arial"/>
          <w:color w:val="000000"/>
        </w:rPr>
        <w:t xml:space="preserve"> </w:t>
      </w:r>
      <w:proofErr w:type="gramStart"/>
      <w:r w:rsidR="00C010AA">
        <w:rPr>
          <w:rStyle w:val="normaltextrun"/>
          <w:rFonts w:ascii="Arial" w:eastAsiaTheme="majorEastAsia" w:hAnsi="Arial" w:cs="Arial"/>
          <w:color w:val="000000"/>
        </w:rPr>
        <w:t xml:space="preserve">- </w:t>
      </w:r>
      <w:r>
        <w:rPr>
          <w:rStyle w:val="normaltextrun"/>
          <w:rFonts w:ascii="Arial" w:eastAsiaTheme="majorEastAsia" w:hAnsi="Arial" w:cs="Arial"/>
          <w:color w:val="000000"/>
        </w:rPr>
        <w:t xml:space="preserve"> </w:t>
      </w:r>
      <w:r w:rsidR="00C010AA">
        <w:rPr>
          <w:rStyle w:val="normaltextrun"/>
          <w:rFonts w:ascii="Arial" w:eastAsiaTheme="majorEastAsia" w:hAnsi="Arial" w:cs="Arial"/>
          <w:color w:val="000000"/>
        </w:rPr>
        <w:t>100</w:t>
      </w:r>
      <w:proofErr w:type="gramEnd"/>
      <w:r w:rsidR="00C010AA">
        <w:rPr>
          <w:rStyle w:val="normaltextrun"/>
          <w:rFonts w:ascii="Arial" w:eastAsiaTheme="majorEastAsia" w:hAnsi="Arial" w:cs="Arial"/>
          <w:color w:val="000000"/>
        </w:rPr>
        <w:t>MW</w:t>
      </w:r>
      <w:r>
        <w:rPr>
          <w:rStyle w:val="normaltextrun"/>
          <w:rFonts w:ascii="Arial" w:eastAsiaTheme="majorEastAsia" w:hAnsi="Arial" w:cs="Arial"/>
          <w:color w:val="000000"/>
        </w:rPr>
        <w:t xml:space="preserve">.  This has been raised by </w:t>
      </w:r>
      <w:del w:id="47" w:author="ESO Code Admin" w:date="2023-09-06T14:30:00Z">
        <w:r>
          <w:rPr>
            <w:rStyle w:val="normaltextrun"/>
            <w:rFonts w:ascii="Arial" w:eastAsiaTheme="majorEastAsia" w:hAnsi="Arial" w:cs="Arial"/>
            <w:color w:val="000000"/>
          </w:rPr>
          <w:delText>NG</w:delText>
        </w:r>
      </w:del>
      <w:r>
        <w:rPr>
          <w:rStyle w:val="normaltextrun"/>
          <w:rFonts w:ascii="Arial" w:eastAsiaTheme="majorEastAsia" w:hAnsi="Arial" w:cs="Arial"/>
          <w:color w:val="000000"/>
        </w:rPr>
        <w:t>ESO.</w:t>
      </w:r>
      <w:r>
        <w:rPr>
          <w:rStyle w:val="normaltextrun"/>
          <w:rFonts w:ascii="Arial" w:eastAsiaTheme="majorEastAsia" w:hAnsi="Arial" w:cs="Arial"/>
          <w:lang w:val="en-US"/>
        </w:rPr>
        <w:t xml:space="preserve"> This could be implemented 10 working days following The Authority’s decision</w:t>
      </w:r>
      <w:r>
        <w:rPr>
          <w:rStyle w:val="normaltextrun"/>
          <w:rFonts w:ascii="Arial" w:eastAsiaTheme="majorEastAsia" w:hAnsi="Arial" w:cs="Arial"/>
          <w:color w:val="000000"/>
        </w:rPr>
        <w:t xml:space="preserve"> although the earliest possible compliance implementation </w:t>
      </w:r>
      <w:r w:rsidR="00181F31">
        <w:rPr>
          <w:rStyle w:val="normaltextrun"/>
          <w:rFonts w:ascii="Arial" w:eastAsiaTheme="majorEastAsia" w:hAnsi="Arial" w:cs="Arial"/>
          <w:color w:val="000000"/>
        </w:rPr>
        <w:t xml:space="preserve">date </w:t>
      </w:r>
      <w:r>
        <w:rPr>
          <w:rStyle w:val="normaltextrun"/>
          <w:rFonts w:ascii="Arial" w:eastAsiaTheme="majorEastAsia" w:hAnsi="Arial" w:cs="Arial"/>
          <w:color w:val="000000"/>
        </w:rPr>
        <w:t xml:space="preserve">is 2027 pending the outcome of the </w:t>
      </w:r>
      <w:del w:id="48" w:author="ESO Code Admin" w:date="2023-09-06T14:30:00Z">
        <w:r>
          <w:rPr>
            <w:rStyle w:val="normaltextrun"/>
            <w:rFonts w:ascii="Arial" w:eastAsiaTheme="majorEastAsia" w:hAnsi="Arial" w:cs="Arial"/>
            <w:color w:val="000000"/>
          </w:rPr>
          <w:delText>NG</w:delText>
        </w:r>
      </w:del>
      <w:r>
        <w:rPr>
          <w:rStyle w:val="normaltextrun"/>
          <w:rFonts w:ascii="Arial" w:eastAsiaTheme="majorEastAsia" w:hAnsi="Arial" w:cs="Arial"/>
          <w:color w:val="000000"/>
        </w:rPr>
        <w:t>ESO Balancing Transformation Strategic review.</w:t>
      </w:r>
      <w:r>
        <w:rPr>
          <w:rStyle w:val="eop"/>
          <w:rFonts w:ascii="Arial" w:hAnsi="Arial" w:cs="Arial"/>
          <w:color w:val="000000"/>
        </w:rPr>
        <w:t> </w:t>
      </w:r>
    </w:p>
    <w:p w14:paraId="1BFD5C19" w14:textId="77777777" w:rsidR="00C62DB0" w:rsidRDefault="00C62DB0" w:rsidP="00C62DB0">
      <w:pPr>
        <w:pStyle w:val="paragraph"/>
        <w:spacing w:before="0" w:beforeAutospacing="0" w:after="0" w:afterAutospacing="0"/>
        <w:textAlignment w:val="baseline"/>
        <w:rPr>
          <w:rFonts w:ascii="Arial" w:hAnsi="Arial" w:cs="Arial"/>
        </w:rPr>
      </w:pPr>
      <w:r>
        <w:rPr>
          <w:rStyle w:val="normaltextrun"/>
          <w:rFonts w:ascii="Arial" w:eastAsiaTheme="majorEastAsia" w:hAnsi="Arial" w:cs="Arial"/>
          <w:color w:val="000000"/>
        </w:rPr>
        <w:t>Potential Alternative 4</w:t>
      </w:r>
      <w:r>
        <w:rPr>
          <w:rStyle w:val="eop"/>
          <w:rFonts w:ascii="Arial" w:hAnsi="Arial" w:cs="Arial"/>
          <w:color w:val="000000"/>
        </w:rPr>
        <w:t> </w:t>
      </w:r>
    </w:p>
    <w:p w14:paraId="61C2E2E7" w14:textId="7E2E4C08" w:rsidR="00C62DB0" w:rsidRDefault="00C62DB0" w:rsidP="00CB6D63">
      <w:pPr>
        <w:pStyle w:val="paragraph"/>
        <w:numPr>
          <w:ilvl w:val="0"/>
          <w:numId w:val="34"/>
        </w:numPr>
        <w:spacing w:before="0" w:beforeAutospacing="0" w:after="0" w:afterAutospacing="0"/>
        <w:textAlignment w:val="baseline"/>
        <w:rPr>
          <w:rFonts w:ascii="Arial" w:hAnsi="Arial" w:cs="Arial"/>
        </w:rPr>
      </w:pPr>
      <w:r>
        <w:rPr>
          <w:rStyle w:val="normaltextrun"/>
          <w:rFonts w:ascii="Arial" w:eastAsiaTheme="majorEastAsia" w:hAnsi="Arial" w:cs="Arial"/>
          <w:lang w:val="en-US"/>
        </w:rPr>
        <w:t xml:space="preserve">Hybrid solution of Potential Alternative 2 &amp; 3 but with a lower Small Power station threshold. This would require Small Power Stations greater than 1MW but less than 50MW to be part of an RDP and the LEEMPS Plus potential alternative to apply for Medium Power Stations between 50 – 100MW.  This proposal has been raised by </w:t>
      </w:r>
      <w:del w:id="49" w:author="ESO Code Admin" w:date="2023-09-06T14:30:00Z">
        <w:r>
          <w:rPr>
            <w:rStyle w:val="normaltextrun"/>
            <w:rFonts w:ascii="Arial" w:eastAsiaTheme="majorEastAsia" w:hAnsi="Arial" w:cs="Arial"/>
            <w:lang w:val="en-US"/>
          </w:rPr>
          <w:delText>NG</w:delText>
        </w:r>
      </w:del>
      <w:r>
        <w:rPr>
          <w:rStyle w:val="normaltextrun"/>
          <w:rFonts w:ascii="Arial" w:eastAsiaTheme="majorEastAsia" w:hAnsi="Arial" w:cs="Arial"/>
          <w:lang w:val="en-US"/>
        </w:rPr>
        <w:t>ESO. This could be implemented 10 working days following the Authority’s decision</w:t>
      </w:r>
      <w:r>
        <w:rPr>
          <w:rStyle w:val="normaltextrun"/>
          <w:rFonts w:ascii="Arial" w:eastAsiaTheme="majorEastAsia" w:hAnsi="Arial" w:cs="Arial"/>
          <w:color w:val="000000"/>
        </w:rPr>
        <w:t xml:space="preserve"> although the earliest possible compliance implementation is 2027</w:t>
      </w:r>
      <w:r>
        <w:rPr>
          <w:rStyle w:val="normaltextrun"/>
          <w:rFonts w:ascii="Arial" w:eastAsiaTheme="majorEastAsia" w:hAnsi="Arial" w:cs="Arial"/>
          <w:lang w:val="en-US"/>
        </w:rPr>
        <w:t>, pending the outcome of the Balancing Transformation Strategic review.</w:t>
      </w:r>
      <w:r>
        <w:rPr>
          <w:rStyle w:val="eop"/>
          <w:rFonts w:ascii="Arial" w:hAnsi="Arial" w:cs="Arial"/>
        </w:rPr>
        <w:t> </w:t>
      </w:r>
    </w:p>
    <w:p w14:paraId="42454940" w14:textId="77777777" w:rsidR="00C62DB0" w:rsidRDefault="00C62DB0" w:rsidP="00FC7012">
      <w:pPr>
        <w:rPr>
          <w:rStyle w:val="normaltextrun"/>
          <w:rFonts w:ascii="Arial" w:hAnsi="Arial" w:cs="Arial"/>
          <w:color w:val="000000"/>
          <w:shd w:val="clear" w:color="auto" w:fill="FFFFFF"/>
        </w:rPr>
      </w:pPr>
    </w:p>
    <w:p w14:paraId="593FB025" w14:textId="0519A8E9" w:rsidR="00C62DB0" w:rsidRDefault="00C62DB0" w:rsidP="00FC7012">
      <w:pPr>
        <w:rPr>
          <w:rStyle w:val="eop"/>
          <w:rFonts w:ascii="Arial" w:hAnsi="Arial" w:cs="Arial"/>
          <w:color w:val="000000"/>
          <w:shd w:val="clear" w:color="auto" w:fill="FFFFFF"/>
        </w:rPr>
      </w:pPr>
      <w:r>
        <w:rPr>
          <w:rStyle w:val="normaltextrun"/>
          <w:rFonts w:ascii="Arial" w:hAnsi="Arial" w:cs="Arial"/>
          <w:color w:val="000000"/>
          <w:shd w:val="clear" w:color="auto" w:fill="FFFFFF"/>
        </w:rPr>
        <w:t xml:space="preserve">The original solution and the alternatives were discussed at length </w:t>
      </w:r>
      <w:r w:rsidR="00845102">
        <w:rPr>
          <w:rStyle w:val="normaltextrun"/>
          <w:rFonts w:ascii="Arial" w:hAnsi="Arial" w:cs="Arial"/>
          <w:color w:val="000000"/>
          <w:shd w:val="clear" w:color="auto" w:fill="FFFFFF"/>
        </w:rPr>
        <w:t>during</w:t>
      </w:r>
      <w:r>
        <w:rPr>
          <w:rStyle w:val="normaltextrun"/>
          <w:rFonts w:ascii="Arial" w:hAnsi="Arial" w:cs="Arial"/>
          <w:color w:val="000000"/>
          <w:shd w:val="clear" w:color="auto" w:fill="FFFFFF"/>
        </w:rPr>
        <w:t xml:space="preserve"> the workgroups including the individual features of each approach and the implications on users. Information on these can be found in Annex 4.</w:t>
      </w:r>
      <w:r>
        <w:rPr>
          <w:rStyle w:val="eop"/>
          <w:rFonts w:ascii="Arial" w:hAnsi="Arial" w:cs="Arial"/>
          <w:color w:val="000000"/>
          <w:shd w:val="clear" w:color="auto" w:fill="FFFFFF"/>
        </w:rPr>
        <w:t> </w:t>
      </w:r>
    </w:p>
    <w:p w14:paraId="4471AD9D" w14:textId="524F1B31" w:rsidR="00DF7FCB" w:rsidRDefault="00DF7FCB" w:rsidP="00FC7012">
      <w:pPr>
        <w:rPr>
          <w:rStyle w:val="eop"/>
          <w:rFonts w:ascii="Arial" w:hAnsi="Arial" w:cs="Arial"/>
          <w:color w:val="000000"/>
          <w:shd w:val="clear" w:color="auto" w:fill="FFFFFF"/>
        </w:rPr>
      </w:pPr>
    </w:p>
    <w:p w14:paraId="0D2787E9" w14:textId="2011D9B4" w:rsidR="00DF7FCB" w:rsidRDefault="00DF7FCB" w:rsidP="00380A92">
      <w:pPr>
        <w:spacing w:line="240" w:lineRule="auto"/>
        <w:jc w:val="both"/>
        <w:textAlignment w:val="baseline"/>
        <w:rPr>
          <w:rFonts w:ascii="Arial" w:eastAsia="Times New Roman" w:hAnsi="Arial" w:cs="Arial"/>
          <w:szCs w:val="24"/>
          <w:lang w:eastAsia="en-GB"/>
        </w:rPr>
      </w:pPr>
      <w:r w:rsidRPr="006B792D">
        <w:rPr>
          <w:rFonts w:ascii="Arial" w:eastAsia="Times New Roman" w:hAnsi="Arial" w:cs="Arial"/>
          <w:szCs w:val="24"/>
          <w:lang w:val="en-US" w:eastAsia="en-GB"/>
        </w:rPr>
        <w:t xml:space="preserve">Following the </w:t>
      </w:r>
      <w:r>
        <w:rPr>
          <w:rFonts w:ascii="Arial" w:eastAsia="Times New Roman" w:hAnsi="Arial" w:cs="Arial"/>
          <w:szCs w:val="24"/>
          <w:lang w:val="en-US" w:eastAsia="en-GB"/>
        </w:rPr>
        <w:t xml:space="preserve">alternative </w:t>
      </w:r>
      <w:r w:rsidRPr="006B792D">
        <w:rPr>
          <w:rFonts w:ascii="Arial" w:eastAsia="Times New Roman" w:hAnsi="Arial" w:cs="Arial"/>
          <w:szCs w:val="24"/>
          <w:lang w:val="en-US" w:eastAsia="en-GB"/>
        </w:rPr>
        <w:t>vote</w:t>
      </w:r>
      <w:r w:rsidR="0056547B">
        <w:rPr>
          <w:rFonts w:ascii="Arial" w:eastAsia="Times New Roman" w:hAnsi="Arial" w:cs="Arial"/>
          <w:szCs w:val="24"/>
          <w:lang w:val="en-US" w:eastAsia="en-GB"/>
        </w:rPr>
        <w:t>,</w:t>
      </w:r>
      <w:r w:rsidRPr="006B792D">
        <w:rPr>
          <w:rFonts w:ascii="Arial" w:eastAsia="Times New Roman" w:hAnsi="Arial" w:cs="Arial"/>
          <w:szCs w:val="24"/>
          <w:lang w:val="en-US" w:eastAsia="en-GB"/>
        </w:rPr>
        <w:t xml:space="preserve"> two WAGCMs</w:t>
      </w:r>
      <w:r>
        <w:rPr>
          <w:rFonts w:ascii="Arial" w:eastAsia="Times New Roman" w:hAnsi="Arial" w:cs="Arial"/>
          <w:szCs w:val="24"/>
          <w:lang w:val="en-US" w:eastAsia="en-GB"/>
        </w:rPr>
        <w:t xml:space="preserve"> were voted</w:t>
      </w:r>
      <w:ins w:id="50" w:author="David Halford" w:date="2023-07-11T12:31:00Z">
        <w:r w:rsidR="00D25434">
          <w:rPr>
            <w:rFonts w:ascii="Arial" w:eastAsia="Times New Roman" w:hAnsi="Arial" w:cs="Arial"/>
            <w:szCs w:val="24"/>
            <w:lang w:val="en-US" w:eastAsia="en-GB"/>
          </w:rPr>
          <w:t xml:space="preserve"> to </w:t>
        </w:r>
      </w:ins>
      <w:ins w:id="51" w:author="David Halford" w:date="2023-07-11T12:32:00Z">
        <w:r w:rsidR="00EA7EAE">
          <w:rPr>
            <w:rFonts w:ascii="Arial" w:eastAsia="Times New Roman" w:hAnsi="Arial" w:cs="Arial"/>
            <w:szCs w:val="24"/>
            <w:lang w:val="en-US" w:eastAsia="en-GB"/>
          </w:rPr>
          <w:t>move forward</w:t>
        </w:r>
      </w:ins>
      <w:del w:id="52" w:author="David Halford" w:date="2023-07-11T12:32:00Z">
        <w:r w:rsidRPr="006B792D" w:rsidDel="00EA7EAE">
          <w:rPr>
            <w:rFonts w:ascii="Arial" w:eastAsia="Times New Roman" w:hAnsi="Arial" w:cs="Arial"/>
            <w:szCs w:val="24"/>
            <w:lang w:val="en-US" w:eastAsia="en-GB"/>
          </w:rPr>
          <w:delText>, as</w:delText>
        </w:r>
      </w:del>
      <w:ins w:id="53" w:author="David Halford" w:date="2023-07-11T12:32:00Z">
        <w:r w:rsidR="00EA7EAE">
          <w:rPr>
            <w:rFonts w:ascii="Arial" w:eastAsia="Times New Roman" w:hAnsi="Arial" w:cs="Arial"/>
            <w:szCs w:val="24"/>
            <w:lang w:val="en-US" w:eastAsia="en-GB"/>
          </w:rPr>
          <w:t>.</w:t>
        </w:r>
      </w:ins>
      <w:ins w:id="54" w:author="Mike Kay" w:date="2023-06-27T09:26:00Z">
        <w:r w:rsidR="009921AF">
          <w:rPr>
            <w:rFonts w:ascii="Arial" w:eastAsia="Times New Roman" w:hAnsi="Arial" w:cs="Arial"/>
            <w:szCs w:val="24"/>
            <w:lang w:val="en-US" w:eastAsia="en-GB"/>
          </w:rPr>
          <w:t xml:space="preserve"> </w:t>
        </w:r>
      </w:ins>
      <w:ins w:id="55" w:author="David Halford" w:date="2023-07-11T12:32:00Z">
        <w:r w:rsidR="00EA7EAE">
          <w:rPr>
            <w:rFonts w:ascii="Arial" w:eastAsia="Times New Roman" w:hAnsi="Arial" w:cs="Arial"/>
            <w:szCs w:val="24"/>
            <w:lang w:val="en-US" w:eastAsia="en-GB"/>
          </w:rPr>
          <w:t>T</w:t>
        </w:r>
      </w:ins>
      <w:ins w:id="56" w:author="Mike Kay" w:date="2023-06-27T09:26:00Z">
        <w:del w:id="57" w:author="David Halford" w:date="2023-07-11T12:32:00Z">
          <w:r w:rsidR="009921AF" w:rsidDel="00EA7EAE">
            <w:rPr>
              <w:rFonts w:ascii="Arial" w:eastAsia="Times New Roman" w:hAnsi="Arial" w:cs="Arial"/>
              <w:szCs w:val="24"/>
              <w:lang w:val="en-US" w:eastAsia="en-GB"/>
            </w:rPr>
            <w:delText>t</w:delText>
          </w:r>
        </w:del>
        <w:r w:rsidR="009921AF">
          <w:rPr>
            <w:rFonts w:ascii="Arial" w:eastAsia="Times New Roman" w:hAnsi="Arial" w:cs="Arial"/>
            <w:szCs w:val="24"/>
            <w:lang w:val="en-US" w:eastAsia="en-GB"/>
          </w:rPr>
          <w:t>he</w:t>
        </w:r>
      </w:ins>
      <w:r w:rsidRPr="006B792D">
        <w:rPr>
          <w:rFonts w:ascii="Arial" w:eastAsia="Times New Roman" w:hAnsi="Arial" w:cs="Arial"/>
          <w:szCs w:val="24"/>
          <w:lang w:val="en-US" w:eastAsia="en-GB"/>
        </w:rPr>
        <w:t xml:space="preserve"> ESO’s alternative </w:t>
      </w:r>
      <w:r w:rsidR="009F3682">
        <w:rPr>
          <w:rFonts w:ascii="Arial" w:eastAsia="Times New Roman" w:hAnsi="Arial" w:cs="Arial"/>
          <w:szCs w:val="24"/>
          <w:lang w:val="en-US" w:eastAsia="en-GB"/>
        </w:rPr>
        <w:t>2</w:t>
      </w:r>
      <w:r w:rsidRPr="006B792D">
        <w:rPr>
          <w:rFonts w:ascii="Arial" w:eastAsia="Times New Roman" w:hAnsi="Arial" w:cs="Arial"/>
          <w:szCs w:val="24"/>
          <w:lang w:val="en-US" w:eastAsia="en-GB"/>
        </w:rPr>
        <w:t xml:space="preserve"> (LEEMPS Plus) progressed to WAGCM2 (5 in support and 3 against). 2 of 8 Workgroup members were in support of alternative </w:t>
      </w:r>
      <w:r w:rsidR="00CF4D93">
        <w:rPr>
          <w:rFonts w:ascii="Arial" w:eastAsia="Times New Roman" w:hAnsi="Arial" w:cs="Arial"/>
          <w:szCs w:val="24"/>
          <w:lang w:val="en-US" w:eastAsia="en-GB"/>
        </w:rPr>
        <w:t>1</w:t>
      </w:r>
      <w:r w:rsidRPr="006B792D">
        <w:rPr>
          <w:rFonts w:ascii="Arial" w:eastAsia="Times New Roman" w:hAnsi="Arial" w:cs="Arial"/>
          <w:szCs w:val="24"/>
          <w:lang w:val="en-US" w:eastAsia="en-GB"/>
        </w:rPr>
        <w:t xml:space="preserve"> raised by UKPN and 3 were in support of </w:t>
      </w:r>
      <w:ins w:id="58" w:author="Mike Kay" w:date="2023-06-27T09:26:00Z">
        <w:r w:rsidR="009921AF">
          <w:rPr>
            <w:rFonts w:ascii="Arial" w:eastAsia="Times New Roman" w:hAnsi="Arial" w:cs="Arial"/>
            <w:szCs w:val="24"/>
            <w:lang w:val="en-US" w:eastAsia="en-GB"/>
          </w:rPr>
          <w:t>th</w:t>
        </w:r>
      </w:ins>
      <w:ins w:id="59" w:author="Mike Kay" w:date="2023-06-27T09:27:00Z">
        <w:r w:rsidR="009921AF">
          <w:rPr>
            <w:rFonts w:ascii="Arial" w:eastAsia="Times New Roman" w:hAnsi="Arial" w:cs="Arial"/>
            <w:szCs w:val="24"/>
            <w:lang w:val="en-US" w:eastAsia="en-GB"/>
          </w:rPr>
          <w:t xml:space="preserve">e </w:t>
        </w:r>
      </w:ins>
      <w:r w:rsidRPr="006B792D">
        <w:rPr>
          <w:rFonts w:ascii="Arial" w:eastAsia="Times New Roman" w:hAnsi="Arial" w:cs="Arial"/>
          <w:szCs w:val="24"/>
          <w:lang w:val="en-US" w:eastAsia="en-GB"/>
        </w:rPr>
        <w:t xml:space="preserve">ESO’s alternatives </w:t>
      </w:r>
      <w:r w:rsidR="00CF4D93">
        <w:rPr>
          <w:rFonts w:ascii="Arial" w:eastAsia="Times New Roman" w:hAnsi="Arial" w:cs="Arial"/>
          <w:szCs w:val="24"/>
          <w:lang w:val="en-US" w:eastAsia="en-GB"/>
        </w:rPr>
        <w:t>3</w:t>
      </w:r>
      <w:r w:rsidRPr="006B792D">
        <w:rPr>
          <w:rFonts w:ascii="Arial" w:eastAsia="Times New Roman" w:hAnsi="Arial" w:cs="Arial"/>
          <w:szCs w:val="24"/>
          <w:lang w:val="en-US" w:eastAsia="en-GB"/>
        </w:rPr>
        <w:t xml:space="preserve"> (RDP) and </w:t>
      </w:r>
      <w:r w:rsidR="00CF4D93">
        <w:rPr>
          <w:rFonts w:ascii="Arial" w:eastAsia="Times New Roman" w:hAnsi="Arial" w:cs="Arial"/>
          <w:szCs w:val="24"/>
          <w:lang w:val="en-US" w:eastAsia="en-GB"/>
        </w:rPr>
        <w:t>4</w:t>
      </w:r>
      <w:r w:rsidRPr="006B792D">
        <w:rPr>
          <w:rFonts w:ascii="Arial" w:eastAsia="Times New Roman" w:hAnsi="Arial" w:cs="Arial"/>
          <w:szCs w:val="24"/>
          <w:lang w:val="en-US" w:eastAsia="en-GB"/>
        </w:rPr>
        <w:t xml:space="preserve"> (Hybrid Approach).</w:t>
      </w:r>
      <w:r w:rsidRPr="006B792D">
        <w:rPr>
          <w:rFonts w:ascii="Arial" w:eastAsia="Times New Roman" w:hAnsi="Arial" w:cs="Arial"/>
          <w:szCs w:val="24"/>
          <w:lang w:eastAsia="en-GB"/>
        </w:rPr>
        <w:t> </w:t>
      </w:r>
    </w:p>
    <w:p w14:paraId="32A5D708" w14:textId="6D74F10F" w:rsidR="009011DF" w:rsidRPr="006B792D" w:rsidRDefault="009011DF" w:rsidP="009011DF">
      <w:pPr>
        <w:spacing w:line="240" w:lineRule="auto"/>
        <w:jc w:val="both"/>
        <w:textAlignment w:val="baseline"/>
        <w:rPr>
          <w:rFonts w:ascii="Segoe UI" w:eastAsia="Times New Roman" w:hAnsi="Segoe UI" w:cs="Segoe UI"/>
          <w:color w:val="454545"/>
          <w:sz w:val="18"/>
          <w:szCs w:val="18"/>
          <w:lang w:eastAsia="en-GB"/>
        </w:rPr>
      </w:pPr>
      <w:r w:rsidRPr="006B792D">
        <w:rPr>
          <w:rFonts w:ascii="Arial" w:eastAsia="Times New Roman" w:hAnsi="Arial" w:cs="Arial"/>
          <w:szCs w:val="24"/>
          <w:lang w:val="en-US" w:eastAsia="en-GB"/>
        </w:rPr>
        <w:t xml:space="preserve">As there </w:t>
      </w:r>
      <w:del w:id="60" w:author="Mike Kay" w:date="2023-06-05T04:41:00Z">
        <w:r w:rsidRPr="006B792D" w:rsidDel="005A0EF2">
          <w:rPr>
            <w:rFonts w:ascii="Arial" w:eastAsia="Times New Roman" w:hAnsi="Arial" w:cs="Arial"/>
            <w:szCs w:val="24"/>
            <w:lang w:val="en-US" w:eastAsia="en-GB"/>
          </w:rPr>
          <w:delText>weren’t any themes of</w:delText>
        </w:r>
      </w:del>
      <w:ins w:id="61" w:author="Mike Kay" w:date="2023-06-05T04:41:00Z">
        <w:r w:rsidR="005A0EF2">
          <w:rPr>
            <w:rFonts w:ascii="Arial" w:eastAsia="Times New Roman" w:hAnsi="Arial" w:cs="Arial"/>
            <w:szCs w:val="24"/>
            <w:lang w:val="en-US" w:eastAsia="en-GB"/>
          </w:rPr>
          <w:t>was not any</w:t>
        </w:r>
      </w:ins>
      <w:r w:rsidRPr="006B792D">
        <w:rPr>
          <w:rFonts w:ascii="Arial" w:eastAsia="Times New Roman" w:hAnsi="Arial" w:cs="Arial"/>
          <w:szCs w:val="24"/>
          <w:lang w:val="en-US" w:eastAsia="en-GB"/>
        </w:rPr>
        <w:t xml:space="preserve"> support for the alternatives </w:t>
      </w:r>
      <w:ins w:id="62" w:author="Mike Kay" w:date="2023-06-05T04:42:00Z">
        <w:r w:rsidR="00D168FE">
          <w:rPr>
            <w:rFonts w:ascii="Arial" w:eastAsia="Times New Roman" w:hAnsi="Arial" w:cs="Arial"/>
            <w:szCs w:val="24"/>
            <w:lang w:val="en-US" w:eastAsia="en-GB"/>
          </w:rPr>
          <w:t xml:space="preserve">in the responses </w:t>
        </w:r>
      </w:ins>
      <w:r w:rsidRPr="006B792D">
        <w:rPr>
          <w:rFonts w:ascii="Arial" w:eastAsia="Times New Roman" w:hAnsi="Arial" w:cs="Arial"/>
          <w:szCs w:val="24"/>
          <w:lang w:val="en-US" w:eastAsia="en-GB"/>
        </w:rPr>
        <w:t xml:space="preserve">from the Workgroup Consultation, </w:t>
      </w:r>
      <w:r>
        <w:rPr>
          <w:rFonts w:ascii="Arial" w:eastAsia="Times New Roman" w:hAnsi="Arial" w:cs="Arial"/>
          <w:szCs w:val="24"/>
          <w:lang w:val="en-US" w:eastAsia="en-GB"/>
        </w:rPr>
        <w:t xml:space="preserve">the </w:t>
      </w:r>
      <w:ins w:id="63" w:author="ESO Code Admin" w:date="2023-09-06T08:53:00Z">
        <w:r w:rsidR="00CE4895">
          <w:rPr>
            <w:rFonts w:ascii="Arial" w:eastAsia="Times New Roman" w:hAnsi="Arial" w:cs="Arial"/>
            <w:szCs w:val="24"/>
            <w:lang w:val="en-US" w:eastAsia="en-GB"/>
          </w:rPr>
          <w:t>C</w:t>
        </w:r>
      </w:ins>
      <w:del w:id="64" w:author="ESO Code Admin" w:date="2023-09-06T08:53:00Z">
        <w:r w:rsidDel="00CE4895">
          <w:rPr>
            <w:rFonts w:ascii="Arial" w:eastAsia="Times New Roman" w:hAnsi="Arial" w:cs="Arial"/>
            <w:szCs w:val="24"/>
            <w:lang w:val="en-US" w:eastAsia="en-GB"/>
          </w:rPr>
          <w:delText>c</w:delText>
        </w:r>
      </w:del>
      <w:r>
        <w:rPr>
          <w:rFonts w:ascii="Arial" w:eastAsia="Times New Roman" w:hAnsi="Arial" w:cs="Arial"/>
          <w:szCs w:val="24"/>
          <w:lang w:val="en-US" w:eastAsia="en-GB"/>
        </w:rPr>
        <w:t xml:space="preserve">hair </w:t>
      </w:r>
      <w:r w:rsidRPr="006B792D">
        <w:rPr>
          <w:rFonts w:ascii="Arial" w:eastAsia="Times New Roman" w:hAnsi="Arial" w:cs="Arial"/>
          <w:szCs w:val="24"/>
          <w:lang w:val="en-US" w:eastAsia="en-GB"/>
        </w:rPr>
        <w:t>chose not to save any of the alternatives which did not receive enough votes to progress to a WAGCM.</w:t>
      </w:r>
      <w:r w:rsidRPr="006B792D">
        <w:rPr>
          <w:rFonts w:ascii="Arial" w:eastAsia="Times New Roman" w:hAnsi="Arial" w:cs="Arial"/>
          <w:szCs w:val="24"/>
          <w:lang w:eastAsia="en-GB"/>
        </w:rPr>
        <w:t> </w:t>
      </w:r>
    </w:p>
    <w:p w14:paraId="1E44D54C" w14:textId="186CC4C4" w:rsidR="00651A0F" w:rsidRPr="003B03D7" w:rsidRDefault="00651A0F" w:rsidP="00380A92">
      <w:pPr>
        <w:spacing w:line="240" w:lineRule="auto"/>
        <w:jc w:val="both"/>
        <w:textAlignment w:val="baseline"/>
        <w:rPr>
          <w:rFonts w:ascii="Arial" w:hAnsi="Arial" w:cs="Arial"/>
          <w:szCs w:val="24"/>
          <w:lang w:val="en-US"/>
        </w:rPr>
      </w:pPr>
    </w:p>
    <w:p w14:paraId="14ABA124" w14:textId="31811DBF" w:rsidR="00651A0F" w:rsidRPr="003B03D7" w:rsidRDefault="00651A0F" w:rsidP="00380A92">
      <w:pPr>
        <w:spacing w:line="240" w:lineRule="auto"/>
        <w:jc w:val="both"/>
        <w:textAlignment w:val="baseline"/>
        <w:rPr>
          <w:rFonts w:ascii="Arial" w:hAnsi="Arial" w:cs="Arial"/>
          <w:szCs w:val="24"/>
          <w:lang w:val="en-US"/>
        </w:rPr>
      </w:pPr>
      <w:del w:id="65" w:author="Mike Kay" w:date="2023-06-05T04:42:00Z">
        <w:r w:rsidRPr="003B03D7" w:rsidDel="00EF0882">
          <w:rPr>
            <w:rFonts w:ascii="Arial" w:hAnsi="Arial" w:cs="Arial"/>
            <w:szCs w:val="24"/>
            <w:lang w:val="en-US"/>
          </w:rPr>
          <w:delText>Towards the end of the process</w:delText>
        </w:r>
      </w:del>
      <w:ins w:id="66" w:author="Mike Kay" w:date="2023-06-05T04:42:00Z">
        <w:r w:rsidR="00EF0882">
          <w:rPr>
            <w:rFonts w:ascii="Arial" w:hAnsi="Arial" w:cs="Arial"/>
            <w:szCs w:val="24"/>
            <w:lang w:val="en-US"/>
          </w:rPr>
          <w:t>At workgroup meeting</w:t>
        </w:r>
      </w:ins>
      <w:ins w:id="67" w:author="Mike Kay" w:date="2023-06-05T04:43:00Z">
        <w:r w:rsidR="002E2349">
          <w:rPr>
            <w:rFonts w:ascii="Arial" w:hAnsi="Arial" w:cs="Arial"/>
            <w:szCs w:val="24"/>
            <w:lang w:val="en-US"/>
          </w:rPr>
          <w:t xml:space="preserve"> 17 on 23 May 2023</w:t>
        </w:r>
      </w:ins>
      <w:r w:rsidRPr="003B03D7">
        <w:rPr>
          <w:rFonts w:ascii="Arial" w:hAnsi="Arial" w:cs="Arial"/>
          <w:szCs w:val="24"/>
          <w:lang w:val="en-US"/>
        </w:rPr>
        <w:t xml:space="preserve">, the </w:t>
      </w:r>
      <w:r w:rsidR="00ED71D6" w:rsidRPr="003B03D7">
        <w:rPr>
          <w:rFonts w:ascii="Arial" w:hAnsi="Arial" w:cs="Arial"/>
          <w:szCs w:val="24"/>
          <w:lang w:val="en-US"/>
        </w:rPr>
        <w:t>ESO</w:t>
      </w:r>
      <w:r w:rsidRPr="003B03D7">
        <w:rPr>
          <w:rFonts w:ascii="Arial" w:hAnsi="Arial" w:cs="Arial"/>
          <w:szCs w:val="24"/>
          <w:lang w:val="en-US"/>
        </w:rPr>
        <w:t xml:space="preserve"> decided to withdraw WAG</w:t>
      </w:r>
      <w:ins w:id="68" w:author="ESO Code Admin" w:date="2023-09-06T14:04:00Z">
        <w:r w:rsidR="00D1645D">
          <w:rPr>
            <w:rFonts w:ascii="Arial" w:hAnsi="Arial" w:cs="Arial"/>
            <w:szCs w:val="24"/>
            <w:lang w:val="en-US"/>
          </w:rPr>
          <w:t>C</w:t>
        </w:r>
      </w:ins>
      <w:r w:rsidRPr="003B03D7">
        <w:rPr>
          <w:rFonts w:ascii="Arial" w:hAnsi="Arial" w:cs="Arial"/>
          <w:szCs w:val="24"/>
          <w:lang w:val="en-US"/>
        </w:rPr>
        <w:t>M</w:t>
      </w:r>
      <w:r w:rsidR="00ED71D6" w:rsidRPr="003B03D7">
        <w:rPr>
          <w:rFonts w:ascii="Arial" w:hAnsi="Arial" w:cs="Arial"/>
          <w:szCs w:val="24"/>
          <w:lang w:val="en-US"/>
        </w:rPr>
        <w:t xml:space="preserve">2 on the basis that further internal discussions had </w:t>
      </w:r>
      <w:r w:rsidR="00112580" w:rsidRPr="003B03D7">
        <w:rPr>
          <w:rFonts w:ascii="Arial" w:hAnsi="Arial" w:cs="Arial"/>
          <w:szCs w:val="24"/>
          <w:lang w:val="en-US"/>
        </w:rPr>
        <w:t xml:space="preserve">concluded that as a solution it was very close to the Original and therefore not worth </w:t>
      </w:r>
      <w:r w:rsidR="0032747A" w:rsidRPr="003B03D7">
        <w:rPr>
          <w:rFonts w:ascii="Arial" w:hAnsi="Arial" w:cs="Arial"/>
          <w:szCs w:val="24"/>
          <w:lang w:val="en-US"/>
        </w:rPr>
        <w:t>pursuing</w:t>
      </w:r>
      <w:ins w:id="69" w:author="Mike Kay" w:date="2023-06-05T04:43:00Z">
        <w:r w:rsidR="002E2349">
          <w:rPr>
            <w:rFonts w:ascii="Arial" w:hAnsi="Arial" w:cs="Arial"/>
            <w:szCs w:val="24"/>
            <w:lang w:val="en-US"/>
          </w:rPr>
          <w:t xml:space="preserve"> separately</w:t>
        </w:r>
      </w:ins>
      <w:r w:rsidR="00112580" w:rsidRPr="003B03D7">
        <w:rPr>
          <w:rFonts w:ascii="Arial" w:hAnsi="Arial" w:cs="Arial"/>
          <w:szCs w:val="24"/>
          <w:lang w:val="en-US"/>
        </w:rPr>
        <w:t>.</w:t>
      </w:r>
      <w:ins w:id="70" w:author="David Halford" w:date="2023-07-11T12:35:00Z">
        <w:r w:rsidR="00727573">
          <w:rPr>
            <w:rFonts w:ascii="Arial" w:hAnsi="Arial" w:cs="Arial"/>
            <w:szCs w:val="24"/>
            <w:lang w:val="en-US"/>
          </w:rPr>
          <w:t xml:space="preserve"> Also, </w:t>
        </w:r>
        <w:r w:rsidR="008D04B6">
          <w:rPr>
            <w:rFonts w:ascii="Arial" w:hAnsi="Arial" w:cs="Arial"/>
            <w:szCs w:val="24"/>
            <w:lang w:val="en-US"/>
          </w:rPr>
          <w:t>after co</w:t>
        </w:r>
      </w:ins>
      <w:ins w:id="71" w:author="David Halford" w:date="2023-07-11T12:36:00Z">
        <w:r w:rsidR="008D04B6">
          <w:rPr>
            <w:rFonts w:ascii="Arial" w:hAnsi="Arial" w:cs="Arial"/>
            <w:szCs w:val="24"/>
            <w:lang w:val="en-US"/>
          </w:rPr>
          <w:t xml:space="preserve">nsultation with the </w:t>
        </w:r>
      </w:ins>
      <w:ins w:id="72" w:author="David Halford" w:date="2023-07-11T12:35:00Z">
        <w:r w:rsidR="00727573">
          <w:rPr>
            <w:rFonts w:ascii="Arial" w:hAnsi="Arial" w:cs="Arial"/>
            <w:szCs w:val="24"/>
            <w:lang w:val="en-US"/>
          </w:rPr>
          <w:t>ESO Control Room</w:t>
        </w:r>
      </w:ins>
      <w:ins w:id="73" w:author="David Halford" w:date="2023-07-11T12:36:00Z">
        <w:r w:rsidR="009632D6">
          <w:rPr>
            <w:rFonts w:ascii="Arial" w:hAnsi="Arial" w:cs="Arial"/>
            <w:szCs w:val="24"/>
            <w:lang w:val="en-US"/>
          </w:rPr>
          <w:t>, it was</w:t>
        </w:r>
      </w:ins>
      <w:ins w:id="74" w:author="David Halford" w:date="2023-07-11T12:35:00Z">
        <w:r w:rsidR="008D04B6">
          <w:rPr>
            <w:rFonts w:ascii="Arial" w:hAnsi="Arial" w:cs="Arial"/>
            <w:szCs w:val="24"/>
            <w:lang w:val="en-US"/>
          </w:rPr>
          <w:t xml:space="preserve"> concluded that this WAGCM </w:t>
        </w:r>
      </w:ins>
      <w:ins w:id="75" w:author="David Halford" w:date="2023-07-11T12:36:00Z">
        <w:r w:rsidR="009632D6">
          <w:rPr>
            <w:rFonts w:ascii="Arial" w:hAnsi="Arial" w:cs="Arial"/>
            <w:szCs w:val="24"/>
            <w:lang w:val="en-US"/>
          </w:rPr>
          <w:t>was not practical from a</w:t>
        </w:r>
        <w:del w:id="76" w:author="ESO Code Admin" w:date="2023-09-13T12:49:00Z">
          <w:r w:rsidR="009632D6" w:rsidDel="0074047F">
            <w:rPr>
              <w:rFonts w:ascii="Arial" w:hAnsi="Arial" w:cs="Arial"/>
              <w:szCs w:val="24"/>
              <w:lang w:val="en-US"/>
            </w:rPr>
            <w:delText>n</w:delText>
          </w:r>
        </w:del>
        <w:r w:rsidR="009632D6">
          <w:rPr>
            <w:rFonts w:ascii="Arial" w:hAnsi="Arial" w:cs="Arial"/>
            <w:szCs w:val="24"/>
            <w:lang w:val="en-US"/>
          </w:rPr>
          <w:t xml:space="preserve"> system operation point of view</w:t>
        </w:r>
      </w:ins>
      <w:ins w:id="77" w:author="ESO Code Admin" w:date="2023-09-06T14:04:00Z">
        <w:r w:rsidR="00D1645D">
          <w:rPr>
            <w:rFonts w:ascii="Arial" w:hAnsi="Arial" w:cs="Arial"/>
            <w:szCs w:val="24"/>
            <w:lang w:val="en-US"/>
          </w:rPr>
          <w:t xml:space="preserve">, </w:t>
        </w:r>
      </w:ins>
      <w:ins w:id="78" w:author="ESO Code Admin" w:date="2023-09-06T14:10:00Z">
        <w:r w:rsidR="001C2E33">
          <w:rPr>
            <w:rFonts w:ascii="Arial" w:hAnsi="Arial" w:cs="Arial"/>
            <w:szCs w:val="24"/>
            <w:lang w:val="en-US"/>
          </w:rPr>
          <w:t xml:space="preserve">there were </w:t>
        </w:r>
      </w:ins>
      <w:ins w:id="79" w:author="ESO Code Admin" w:date="2023-09-06T14:04:00Z">
        <w:r w:rsidR="00D1645D">
          <w:rPr>
            <w:rFonts w:ascii="Arial" w:hAnsi="Arial" w:cs="Arial"/>
            <w:szCs w:val="24"/>
            <w:lang w:val="en-US"/>
          </w:rPr>
          <w:t>no</w:t>
        </w:r>
      </w:ins>
      <w:ins w:id="80" w:author="ESO Code Admin" w:date="2023-09-06T14:10:00Z">
        <w:r w:rsidR="00BC4DC6">
          <w:rPr>
            <w:rFonts w:ascii="Arial" w:hAnsi="Arial" w:cs="Arial"/>
            <w:szCs w:val="24"/>
            <w:lang w:val="en-US"/>
          </w:rPr>
          <w:t xml:space="preserve"> objections from other</w:t>
        </w:r>
      </w:ins>
      <w:ins w:id="81" w:author="ESO Code Admin" w:date="2023-09-06T14:04:00Z">
        <w:r w:rsidR="00D1645D">
          <w:rPr>
            <w:rFonts w:ascii="Arial" w:hAnsi="Arial" w:cs="Arial"/>
            <w:szCs w:val="24"/>
            <w:lang w:val="en-US"/>
          </w:rPr>
          <w:t xml:space="preserve"> Workgroup Members</w:t>
        </w:r>
      </w:ins>
      <w:ins w:id="82" w:author="David Halford" w:date="2023-07-11T12:36:00Z">
        <w:r w:rsidR="009632D6">
          <w:rPr>
            <w:rFonts w:ascii="Arial" w:hAnsi="Arial" w:cs="Arial"/>
            <w:szCs w:val="24"/>
            <w:lang w:val="en-US"/>
          </w:rPr>
          <w:t>.</w:t>
        </w:r>
      </w:ins>
    </w:p>
    <w:p w14:paraId="2A5A401B" w14:textId="77777777" w:rsidR="00C62DB0" w:rsidRDefault="00C62DB0" w:rsidP="00FC7012">
      <w:pPr>
        <w:rPr>
          <w:b/>
        </w:rPr>
      </w:pPr>
    </w:p>
    <w:p w14:paraId="68368DD7" w14:textId="2CC33E74" w:rsidR="00FC7012" w:rsidRPr="00D112CA" w:rsidRDefault="00FC7012" w:rsidP="00FC7012">
      <w:r w:rsidRPr="00E6107E">
        <w:rPr>
          <w:b/>
        </w:rPr>
        <w:t>Workgroup conclusions</w:t>
      </w:r>
      <w:r w:rsidR="0092758C">
        <w:rPr>
          <w:b/>
        </w:rPr>
        <w:t xml:space="preserve">: </w:t>
      </w:r>
      <w:bookmarkStart w:id="83" w:name="_Hlk50541475"/>
      <w:r w:rsidR="00D112CA">
        <w:t xml:space="preserve">The Workgroup concluded </w:t>
      </w:r>
      <w:r w:rsidR="00D112CA">
        <w:rPr>
          <w:highlight w:val="yellow"/>
        </w:rPr>
        <w:t>unanimously/by majority</w:t>
      </w:r>
      <w:r w:rsidR="00D112CA">
        <w:t xml:space="preserve"> that the </w:t>
      </w:r>
      <w:r w:rsidR="00D112CA" w:rsidRPr="00101B69">
        <w:rPr>
          <w:highlight w:val="yellow"/>
        </w:rPr>
        <w:t>Original and WACM1</w:t>
      </w:r>
      <w:r w:rsidR="00D112CA">
        <w:t xml:space="preserve"> better facilitated the Applicable Objectives than the Baseline.</w:t>
      </w:r>
      <w:bookmarkEnd w:id="83"/>
    </w:p>
    <w:p w14:paraId="0FEC646C" w14:textId="77777777" w:rsidR="00FC7012" w:rsidRDefault="00FC7012" w:rsidP="00D3031A">
      <w:pPr>
        <w:pStyle w:val="Style10"/>
      </w:pPr>
      <w:r>
        <w:t>What is the impact if this change is made?</w:t>
      </w:r>
    </w:p>
    <w:p w14:paraId="7AD54B9D" w14:textId="5A89D247" w:rsidR="00FC7012" w:rsidRPr="00885BAE" w:rsidRDefault="00C62DB0" w:rsidP="00FC7012">
      <w:pPr>
        <w:rPr>
          <w:i/>
          <w:color w:val="00B050"/>
        </w:rPr>
      </w:pPr>
      <w:del w:id="84" w:author="Antony Johnson (ESO)" w:date="2023-07-14T15:53:00Z">
        <w:r>
          <w:rPr>
            <w:rStyle w:val="normaltextrun"/>
            <w:rFonts w:ascii="Arial" w:hAnsi="Arial" w:cs="Arial"/>
            <w:color w:val="000000"/>
          </w:rPr>
          <w:delText>The EU Network Codes/Guidelines implementation has resulted in a substantial programme of work within the GB industry</w:delText>
        </w:r>
      </w:del>
      <w:r>
        <w:rPr>
          <w:rStyle w:val="normaltextrun"/>
          <w:rFonts w:ascii="Arial" w:hAnsi="Arial" w:cs="Arial"/>
          <w:color w:val="000000"/>
        </w:rPr>
        <w:t xml:space="preserve">.  </w:t>
      </w:r>
      <w:ins w:id="85" w:author="Antony Johnson (ESO)" w:date="2023-07-14T15:55:00Z">
        <w:r w:rsidR="00594D59">
          <w:rPr>
            <w:rStyle w:val="normaltextrun"/>
            <w:rFonts w:ascii="Arial" w:hAnsi="Arial" w:cs="Arial"/>
            <w:color w:val="000000"/>
          </w:rPr>
          <w:t>This modification pro</w:t>
        </w:r>
      </w:ins>
      <w:ins w:id="86" w:author="Antony Johnson (ESO)" w:date="2023-07-14T15:56:00Z">
        <w:r w:rsidR="00594D59">
          <w:rPr>
            <w:rStyle w:val="normaltextrun"/>
            <w:rFonts w:ascii="Arial" w:hAnsi="Arial" w:cs="Arial"/>
            <w:color w:val="000000"/>
          </w:rPr>
          <w:t xml:space="preserve">poses to change the Small, Medium Large Power Station threshold which </w:t>
        </w:r>
      </w:ins>
      <w:ins w:id="87" w:author="Antony Johnson (ESO)" w:date="2023-07-14T15:57:00Z">
        <w:r w:rsidR="004A22D4">
          <w:rPr>
            <w:rStyle w:val="normaltextrun"/>
            <w:rFonts w:ascii="Arial" w:hAnsi="Arial" w:cs="Arial"/>
            <w:color w:val="000000"/>
          </w:rPr>
          <w:t>c</w:t>
        </w:r>
      </w:ins>
      <w:ins w:id="88" w:author="Antony Johnson (ESO)" w:date="2023-07-14T15:56:00Z">
        <w:r w:rsidR="00594D59">
          <w:rPr>
            <w:rStyle w:val="normaltextrun"/>
            <w:rFonts w:ascii="Arial" w:hAnsi="Arial" w:cs="Arial"/>
            <w:color w:val="000000"/>
          </w:rPr>
          <w:t xml:space="preserve">ould have </w:t>
        </w:r>
      </w:ins>
      <w:ins w:id="89" w:author="Antony Johnson (ESO)" w:date="2023-07-14T15:58:00Z">
        <w:r w:rsidR="004A22D4">
          <w:rPr>
            <w:rStyle w:val="normaltextrun"/>
            <w:rFonts w:ascii="Arial" w:hAnsi="Arial" w:cs="Arial"/>
            <w:color w:val="000000"/>
          </w:rPr>
          <w:t xml:space="preserve">a </w:t>
        </w:r>
      </w:ins>
      <w:ins w:id="90" w:author="Antony Johnson (ESO)" w:date="2023-07-14T15:56:00Z">
        <w:r w:rsidR="00E24D6E">
          <w:rPr>
            <w:rStyle w:val="normaltextrun"/>
            <w:rFonts w:ascii="Arial" w:hAnsi="Arial" w:cs="Arial"/>
            <w:color w:val="000000"/>
          </w:rPr>
          <w:t xml:space="preserve">significant impact for </w:t>
        </w:r>
      </w:ins>
      <w:ins w:id="91" w:author="Antony Johnson (ESO)" w:date="2023-07-14T15:57:00Z">
        <w:r w:rsidR="00E24D6E">
          <w:rPr>
            <w:rStyle w:val="normaltextrun"/>
            <w:rFonts w:ascii="Arial" w:hAnsi="Arial" w:cs="Arial"/>
            <w:color w:val="000000"/>
          </w:rPr>
          <w:t xml:space="preserve">future Generators </w:t>
        </w:r>
        <w:r w:rsidR="004A22D4">
          <w:rPr>
            <w:rStyle w:val="normaltextrun"/>
            <w:rFonts w:ascii="Arial" w:hAnsi="Arial" w:cs="Arial"/>
            <w:color w:val="000000"/>
          </w:rPr>
          <w:t xml:space="preserve">which own and operate </w:t>
        </w:r>
      </w:ins>
      <w:ins w:id="92" w:author="Antony Johnson (ESO)" w:date="2023-07-14T15:56:00Z">
        <w:r w:rsidR="00E24D6E">
          <w:rPr>
            <w:rStyle w:val="normaltextrun"/>
            <w:rFonts w:ascii="Arial" w:hAnsi="Arial" w:cs="Arial"/>
            <w:color w:val="000000"/>
          </w:rPr>
          <w:t>Embedded</w:t>
        </w:r>
      </w:ins>
      <w:ins w:id="93" w:author="Antony Johnson (ESO)" w:date="2023-07-14T15:57:00Z">
        <w:r w:rsidR="004A22D4">
          <w:rPr>
            <w:rStyle w:val="normaltextrun"/>
            <w:rFonts w:ascii="Arial" w:hAnsi="Arial" w:cs="Arial"/>
            <w:color w:val="000000"/>
          </w:rPr>
          <w:t xml:space="preserve"> Power Stations of less than 100MW in England and Wales and the South of Scotland.</w:t>
        </w:r>
      </w:ins>
      <w:ins w:id="94" w:author="Antony Johnson (ESO)" w:date="2023-07-14T15:56:00Z">
        <w:r w:rsidR="00E24D6E">
          <w:rPr>
            <w:rStyle w:val="normaltextrun"/>
            <w:rFonts w:ascii="Arial" w:hAnsi="Arial" w:cs="Arial"/>
            <w:color w:val="000000"/>
          </w:rPr>
          <w:t xml:space="preserve"> </w:t>
        </w:r>
      </w:ins>
      <w:ins w:id="95" w:author="Antony Johnson (ESO)" w:date="2023-07-14T15:58:00Z">
        <w:r w:rsidR="0023670A">
          <w:rPr>
            <w:rStyle w:val="normaltextrun"/>
            <w:rFonts w:ascii="Arial" w:hAnsi="Arial" w:cs="Arial"/>
            <w:color w:val="000000"/>
          </w:rPr>
          <w:t>Although the European Requirements for Generat</w:t>
        </w:r>
        <w:r w:rsidR="00D20A43">
          <w:rPr>
            <w:rStyle w:val="normaltextrun"/>
            <w:rFonts w:ascii="Arial" w:hAnsi="Arial" w:cs="Arial"/>
            <w:color w:val="000000"/>
          </w:rPr>
          <w:t>or</w:t>
        </w:r>
      </w:ins>
      <w:ins w:id="96" w:author="Antony Johnson (ESO)" w:date="2023-07-14T15:59:00Z">
        <w:r w:rsidR="00D20A43">
          <w:rPr>
            <w:rStyle w:val="normaltextrun"/>
            <w:rFonts w:ascii="Arial" w:hAnsi="Arial" w:cs="Arial"/>
            <w:color w:val="000000"/>
          </w:rPr>
          <w:t>s (</w:t>
        </w:r>
        <w:proofErr w:type="spellStart"/>
        <w:r w:rsidR="00D20A43">
          <w:rPr>
            <w:rStyle w:val="normaltextrun"/>
            <w:rFonts w:ascii="Arial" w:hAnsi="Arial" w:cs="Arial"/>
            <w:color w:val="000000"/>
          </w:rPr>
          <w:t>RfG</w:t>
        </w:r>
        <w:proofErr w:type="spellEnd"/>
        <w:r w:rsidR="00D20A43">
          <w:rPr>
            <w:rStyle w:val="normaltextrun"/>
            <w:rFonts w:ascii="Arial" w:hAnsi="Arial" w:cs="Arial"/>
            <w:color w:val="000000"/>
          </w:rPr>
          <w:t>)</w:t>
        </w:r>
      </w:ins>
      <w:ins w:id="97" w:author="Antony Johnson (ESO)" w:date="2023-07-14T15:58:00Z">
        <w:r w:rsidR="00D20A43">
          <w:rPr>
            <w:rStyle w:val="normaltextrun"/>
            <w:rFonts w:ascii="Arial" w:hAnsi="Arial" w:cs="Arial"/>
            <w:color w:val="000000"/>
          </w:rPr>
          <w:t xml:space="preserve"> </w:t>
        </w:r>
      </w:ins>
      <w:ins w:id="98" w:author="Antony Johnson (ESO)" w:date="2023-07-14T15:59:00Z">
        <w:r w:rsidR="00837C36">
          <w:rPr>
            <w:rStyle w:val="normaltextrun"/>
            <w:rFonts w:ascii="Arial" w:hAnsi="Arial" w:cs="Arial"/>
            <w:color w:val="000000"/>
          </w:rPr>
          <w:t xml:space="preserve">now decouples the technical requirements </w:t>
        </w:r>
        <w:r w:rsidR="00BD4251">
          <w:rPr>
            <w:rStyle w:val="normaltextrun"/>
            <w:rFonts w:ascii="Arial" w:hAnsi="Arial" w:cs="Arial"/>
            <w:color w:val="000000"/>
          </w:rPr>
          <w:t>from the defini</w:t>
        </w:r>
      </w:ins>
      <w:ins w:id="99" w:author="Antony Johnson (ESO)" w:date="2023-07-14T16:00:00Z">
        <w:r w:rsidR="00BD4251">
          <w:rPr>
            <w:rStyle w:val="normaltextrun"/>
            <w:rFonts w:ascii="Arial" w:hAnsi="Arial" w:cs="Arial"/>
            <w:color w:val="000000"/>
          </w:rPr>
          <w:t>tion</w:t>
        </w:r>
        <w:r w:rsidR="00CF3C6F">
          <w:rPr>
            <w:rStyle w:val="normaltextrun"/>
            <w:rFonts w:ascii="Arial" w:hAnsi="Arial" w:cs="Arial"/>
            <w:color w:val="000000"/>
          </w:rPr>
          <w:t xml:space="preserve"> </w:t>
        </w:r>
        <w:r w:rsidR="00BD4251">
          <w:rPr>
            <w:rStyle w:val="normaltextrun"/>
            <w:rFonts w:ascii="Arial" w:hAnsi="Arial" w:cs="Arial"/>
            <w:color w:val="000000"/>
          </w:rPr>
          <w:t>of Small, Medium and Large Power Stations</w:t>
        </w:r>
      </w:ins>
      <w:ins w:id="100" w:author="Antony Johnson (ESO)" w:date="2023-07-14T16:46:00Z">
        <w:r w:rsidR="00F34AB6">
          <w:rPr>
            <w:rStyle w:val="normaltextrun"/>
            <w:rFonts w:ascii="Arial" w:hAnsi="Arial" w:cs="Arial"/>
            <w:color w:val="000000"/>
          </w:rPr>
          <w:t>, the connection process would have</w:t>
        </w:r>
        <w:r w:rsidR="00A33BCB">
          <w:rPr>
            <w:rStyle w:val="normaltextrun"/>
            <w:rFonts w:ascii="Arial" w:hAnsi="Arial" w:cs="Arial"/>
            <w:color w:val="000000"/>
          </w:rPr>
          <w:t xml:space="preserve"> an impact on future Medium and Small Power Stations which in future could move into the Large Power </w:t>
        </w:r>
        <w:r w:rsidR="007205AA">
          <w:rPr>
            <w:rStyle w:val="normaltextrun"/>
            <w:rFonts w:ascii="Arial" w:hAnsi="Arial" w:cs="Arial"/>
            <w:color w:val="000000"/>
          </w:rPr>
          <w:t>Station threshold</w:t>
        </w:r>
      </w:ins>
      <w:ins w:id="101" w:author="Antony Johnson (ESO)" w:date="2023-07-14T16:00:00Z">
        <w:r w:rsidR="00BD4251">
          <w:rPr>
            <w:rStyle w:val="normaltextrun"/>
            <w:rFonts w:ascii="Arial" w:hAnsi="Arial" w:cs="Arial"/>
            <w:color w:val="000000"/>
          </w:rPr>
          <w:t xml:space="preserve"> </w:t>
        </w:r>
      </w:ins>
      <w:del w:id="102" w:author="Antony Johnson (ESO)" w:date="2023-07-14T15:58:00Z">
        <w:r w:rsidDel="00D20A43">
          <w:rPr>
            <w:rStyle w:val="normaltextrun"/>
            <w:rFonts w:ascii="Arial" w:hAnsi="Arial" w:cs="Arial"/>
            <w:color w:val="000000"/>
          </w:rPr>
          <w:delText>However, t</w:delText>
        </w:r>
      </w:del>
      <w:ins w:id="103" w:author="Antony Johnson (ESO)" w:date="2023-07-14T15:58:00Z">
        <w:r w:rsidR="00D20A43">
          <w:rPr>
            <w:rStyle w:val="normaltextrun"/>
            <w:rFonts w:ascii="Arial" w:hAnsi="Arial" w:cs="Arial"/>
            <w:color w:val="000000"/>
          </w:rPr>
          <w:t>T</w:t>
        </w:r>
      </w:ins>
      <w:r>
        <w:rPr>
          <w:rStyle w:val="normaltextrun"/>
          <w:rFonts w:ascii="Arial" w:hAnsi="Arial" w:cs="Arial"/>
          <w:color w:val="000000"/>
        </w:rPr>
        <w:t>his modification does not have any impact on any on-going Ofgem led Significant Code Review</w:t>
      </w:r>
      <w:r w:rsidR="00E9520E">
        <w:rPr>
          <w:rStyle w:val="normaltextrun"/>
          <w:rFonts w:ascii="Arial" w:hAnsi="Arial" w:cs="Arial"/>
          <w:color w:val="000000"/>
        </w:rPr>
        <w:t>s</w:t>
      </w:r>
      <w:r>
        <w:rPr>
          <w:rStyle w:val="normaltextrun"/>
          <w:rFonts w:ascii="Arial" w:hAnsi="Arial" w:cs="Arial"/>
          <w:color w:val="000000"/>
        </w:rPr>
        <w:t xml:space="preserve">. This modification facilitates </w:t>
      </w:r>
      <w:r>
        <w:rPr>
          <w:rStyle w:val="normaltextrun"/>
          <w:rFonts w:ascii="Arial" w:hAnsi="Arial" w:cs="Arial"/>
          <w:color w:val="000000"/>
        </w:rPr>
        <w:lastRenderedPageBreak/>
        <w:t xml:space="preserve">the implementation of consistent technical </w:t>
      </w:r>
      <w:del w:id="104" w:author="David Halford" w:date="2023-07-11T12:41:00Z">
        <w:r>
          <w:rPr>
            <w:rStyle w:val="normaltextrun"/>
            <w:rFonts w:ascii="Arial" w:hAnsi="Arial" w:cs="Arial"/>
            <w:color w:val="000000"/>
          </w:rPr>
          <w:delText xml:space="preserve">standards </w:delText>
        </w:r>
      </w:del>
      <w:ins w:id="105" w:author="David Halford" w:date="2023-07-11T12:41:00Z">
        <w:r w:rsidR="00583F1F">
          <w:rPr>
            <w:rStyle w:val="normaltextrun"/>
            <w:rFonts w:ascii="Arial" w:hAnsi="Arial" w:cs="Arial"/>
            <w:color w:val="000000"/>
          </w:rPr>
          <w:t xml:space="preserve">requirements </w:t>
        </w:r>
      </w:ins>
      <w:r>
        <w:rPr>
          <w:rStyle w:val="normaltextrun"/>
          <w:rFonts w:ascii="Arial" w:hAnsi="Arial" w:cs="Arial"/>
          <w:color w:val="000000"/>
        </w:rPr>
        <w:t>across GB for the connection of new generation.</w:t>
      </w:r>
    </w:p>
    <w:p w14:paraId="63C2B1B5" w14:textId="77777777" w:rsidR="00FC7012" w:rsidRDefault="00FC7012" w:rsidP="00D3031A">
      <w:pPr>
        <w:pStyle w:val="Style11"/>
      </w:pPr>
      <w:r>
        <w:t>Interactions</w:t>
      </w:r>
    </w:p>
    <w:p w14:paraId="420C0473" w14:textId="4CD6ADF9" w:rsidR="002968DD" w:rsidRPr="002968DD" w:rsidRDefault="00062734" w:rsidP="0065065B">
      <w:pPr>
        <w:rPr>
          <w:ins w:id="106" w:author="David Halford" w:date="2023-07-11T12:46:00Z"/>
        </w:rPr>
      </w:pPr>
      <w:r w:rsidRPr="002968DD">
        <w:rPr>
          <w:rFonts w:cstheme="minorHAnsi"/>
          <w:szCs w:val="24"/>
        </w:rPr>
        <w:t>Depending on the solution taken forward, this modification will also have implications for the STC in respect of the Power Stations Transmission Licensees will have to consider, the BSC in terms of volume of participants in the BM and consequential related aspects for the CUSC</w:t>
      </w:r>
      <w:ins w:id="107" w:author="ESO Code Admin" w:date="2023-09-06T14:12:00Z">
        <w:r w:rsidR="006567FB">
          <w:rPr>
            <w:rFonts w:cstheme="minorHAnsi"/>
            <w:szCs w:val="24"/>
          </w:rPr>
          <w:t>.</w:t>
        </w:r>
      </w:ins>
    </w:p>
    <w:p w14:paraId="29E1231C" w14:textId="26CF6272" w:rsidR="002968DD" w:rsidRPr="002968DD" w:rsidRDefault="006567FB">
      <w:pPr>
        <w:spacing w:after="160"/>
        <w:rPr>
          <w:ins w:id="108" w:author="ESO Code Admin" w:date="2023-09-06T14:12:00Z"/>
        </w:rPr>
      </w:pPr>
      <w:ins w:id="109" w:author="ESO Code Admin" w:date="2023-09-06T14:12:00Z">
        <w:r>
          <w:br w:type="page"/>
        </w:r>
      </w:ins>
    </w:p>
    <w:p w14:paraId="7D008774" w14:textId="2EB8CDFA" w:rsidR="002968DD" w:rsidRPr="002968DD" w:rsidDel="006567FB" w:rsidRDefault="002968DD" w:rsidP="0065065B">
      <w:pPr>
        <w:rPr>
          <w:ins w:id="110" w:author="David Halford" w:date="2023-07-11T12:46:00Z"/>
          <w:del w:id="111" w:author="ESO Code Admin" w:date="2023-09-06T14:12:00Z"/>
        </w:rPr>
      </w:pPr>
    </w:p>
    <w:p w14:paraId="50CB8CDD" w14:textId="68CA09A6" w:rsidR="00043548" w:rsidRPr="0065065B" w:rsidRDefault="00DB0BD5" w:rsidP="00043548">
      <w:pPr>
        <w:pStyle w:val="CA2"/>
        <w:rPr>
          <w:rFonts w:asciiTheme="minorHAnsi" w:hAnsiTheme="minorHAnsi" w:cstheme="minorHAnsi"/>
          <w:sz w:val="24"/>
          <w:szCs w:val="24"/>
        </w:rPr>
      </w:pPr>
      <w:del w:id="112" w:author="ESO Code Admin" w:date="2023-09-06T14:12:00Z">
        <w:r w:rsidRPr="0065065B">
          <w:rPr>
            <w:rFonts w:asciiTheme="minorHAnsi" w:hAnsiTheme="minorHAnsi" w:cstheme="minorHAnsi"/>
            <w:sz w:val="24"/>
            <w:szCs w:val="24"/>
          </w:rPr>
          <w:delText>.</w:delText>
        </w:r>
      </w:del>
      <w:bookmarkStart w:id="113" w:name="_Toc129158657"/>
      <w:r w:rsidR="00043548" w:rsidRPr="0065065B">
        <w:rPr>
          <w:rFonts w:asciiTheme="minorHAnsi" w:hAnsiTheme="minorHAnsi" w:cstheme="minorHAnsi"/>
          <w:sz w:val="24"/>
          <w:szCs w:val="24"/>
        </w:rPr>
        <w:t>What is the issue?</w:t>
      </w:r>
      <w:bookmarkEnd w:id="7"/>
      <w:bookmarkEnd w:id="113"/>
    </w:p>
    <w:p w14:paraId="1691507C" w14:textId="340E0174" w:rsidR="00C62DB0" w:rsidRPr="00C62DB0" w:rsidRDefault="00C62DB0" w:rsidP="00C62DB0">
      <w:pPr>
        <w:spacing w:line="240" w:lineRule="auto"/>
        <w:jc w:val="both"/>
        <w:textAlignment w:val="baseline"/>
        <w:rPr>
          <w:rFonts w:ascii="Segoe UI" w:eastAsia="Times New Roman" w:hAnsi="Segoe UI" w:cs="Segoe UI"/>
          <w:b/>
          <w:bCs/>
          <w:sz w:val="18"/>
          <w:szCs w:val="18"/>
          <w:lang w:eastAsia="en-GB"/>
        </w:rPr>
      </w:pPr>
      <w:bookmarkStart w:id="114" w:name="_Toc58482272"/>
      <w:r w:rsidRPr="00C62DB0">
        <w:rPr>
          <w:rFonts w:ascii="Arial" w:eastAsia="Times New Roman" w:hAnsi="Arial" w:cs="Arial"/>
          <w:color w:val="000000"/>
          <w:szCs w:val="24"/>
          <w:shd w:val="clear" w:color="auto" w:fill="FFFFFF"/>
          <w:lang w:eastAsia="en-GB"/>
        </w:rPr>
        <w:t xml:space="preserve">The Grid Code does not currently apply </w:t>
      </w:r>
      <w:del w:id="115" w:author="Mike Kay" w:date="2023-06-05T04:44:00Z">
        <w:r w:rsidRPr="00C62DB0" w:rsidDel="00F5684A">
          <w:rPr>
            <w:rFonts w:ascii="Arial" w:eastAsia="Times New Roman" w:hAnsi="Arial" w:cs="Arial"/>
            <w:color w:val="000000"/>
            <w:szCs w:val="24"/>
            <w:shd w:val="clear" w:color="auto" w:fill="FFFFFF"/>
            <w:lang w:eastAsia="en-GB"/>
          </w:rPr>
          <w:delText>a</w:delText>
        </w:r>
      </w:del>
      <w:r w:rsidRPr="00C62DB0">
        <w:rPr>
          <w:rFonts w:ascii="Arial" w:eastAsia="Times New Roman" w:hAnsi="Arial" w:cs="Arial"/>
          <w:color w:val="000000"/>
          <w:szCs w:val="24"/>
          <w:shd w:val="clear" w:color="auto" w:fill="FFFFFF"/>
          <w:lang w:eastAsia="en-GB"/>
        </w:rPr>
        <w:t xml:space="preserve"> consisten</w:t>
      </w:r>
      <w:ins w:id="116" w:author="Mike Kay" w:date="2023-06-05T04:44:00Z">
        <w:r w:rsidR="00F5684A">
          <w:rPr>
            <w:rFonts w:ascii="Arial" w:eastAsia="Times New Roman" w:hAnsi="Arial" w:cs="Arial"/>
            <w:color w:val="000000"/>
            <w:szCs w:val="24"/>
            <w:shd w:val="clear" w:color="auto" w:fill="FFFFFF"/>
            <w:lang w:eastAsia="en-GB"/>
          </w:rPr>
          <w:t>t</w:t>
        </w:r>
      </w:ins>
      <w:del w:id="117" w:author="Mike Kay" w:date="2023-06-05T04:44:00Z">
        <w:r w:rsidRPr="00C62DB0" w:rsidDel="00F5684A">
          <w:rPr>
            <w:rFonts w:ascii="Arial" w:eastAsia="Times New Roman" w:hAnsi="Arial" w:cs="Arial"/>
            <w:color w:val="000000"/>
            <w:szCs w:val="24"/>
            <w:shd w:val="clear" w:color="auto" w:fill="FFFFFF"/>
            <w:lang w:eastAsia="en-GB"/>
          </w:rPr>
          <w:delText>cy</w:delText>
        </w:r>
      </w:del>
      <w:r w:rsidRPr="00C62DB0">
        <w:rPr>
          <w:rFonts w:ascii="Arial" w:eastAsia="Times New Roman" w:hAnsi="Arial" w:cs="Arial"/>
          <w:color w:val="000000"/>
          <w:szCs w:val="24"/>
          <w:shd w:val="clear" w:color="auto" w:fill="FFFFFF"/>
          <w:lang w:eastAsia="en-GB"/>
        </w:rPr>
        <w:t xml:space="preserve"> </w:t>
      </w:r>
      <w:del w:id="118" w:author="Mike Kay" w:date="2023-06-05T04:44:00Z">
        <w:r w:rsidRPr="00C62DB0" w:rsidDel="00F5684A">
          <w:rPr>
            <w:rFonts w:ascii="Arial" w:eastAsia="Times New Roman" w:hAnsi="Arial" w:cs="Arial"/>
            <w:color w:val="000000"/>
            <w:szCs w:val="24"/>
            <w:shd w:val="clear" w:color="auto" w:fill="FFFFFF"/>
            <w:lang w:eastAsia="en-GB"/>
          </w:rPr>
          <w:delText xml:space="preserve">of </w:delText>
        </w:r>
      </w:del>
      <w:r w:rsidRPr="00C62DB0">
        <w:rPr>
          <w:rFonts w:ascii="Arial" w:eastAsia="Times New Roman" w:hAnsi="Arial" w:cs="Arial"/>
          <w:color w:val="000000"/>
          <w:szCs w:val="24"/>
          <w:shd w:val="clear" w:color="auto" w:fill="FFFFFF"/>
          <w:lang w:eastAsia="en-GB"/>
        </w:rPr>
        <w:t>access arrangements across GB and, as such, does not assist the creation of a pan-GB market for power generating module (PGM) technology, by increasing the commonality of PGM requirements.</w:t>
      </w:r>
      <w:r w:rsidRPr="00C62DB0">
        <w:rPr>
          <w:rFonts w:ascii="Arial" w:eastAsia="Times New Roman" w:hAnsi="Arial" w:cs="Arial"/>
          <w:b/>
          <w:bCs/>
          <w:color w:val="000000"/>
          <w:szCs w:val="24"/>
          <w:lang w:eastAsia="en-GB"/>
        </w:rPr>
        <w:t> </w:t>
      </w:r>
    </w:p>
    <w:p w14:paraId="5FC96170" w14:textId="77777777" w:rsidR="00C62DB0" w:rsidRPr="00C62DB0" w:rsidRDefault="00C62DB0" w:rsidP="00C62DB0">
      <w:pPr>
        <w:spacing w:line="240" w:lineRule="auto"/>
        <w:jc w:val="both"/>
        <w:textAlignment w:val="baseline"/>
        <w:rPr>
          <w:rFonts w:ascii="Segoe UI" w:eastAsia="Times New Roman" w:hAnsi="Segoe UI" w:cs="Segoe UI"/>
          <w:sz w:val="18"/>
          <w:szCs w:val="18"/>
          <w:lang w:eastAsia="en-GB"/>
        </w:rPr>
      </w:pPr>
      <w:r w:rsidRPr="00C62DB0">
        <w:rPr>
          <w:rFonts w:ascii="Arial" w:eastAsia="Times New Roman" w:hAnsi="Arial" w:cs="Arial"/>
          <w:szCs w:val="24"/>
          <w:lang w:eastAsia="en-GB"/>
        </w:rPr>
        <w:t> </w:t>
      </w:r>
    </w:p>
    <w:p w14:paraId="4BABEEF6" w14:textId="13705027" w:rsidR="00C62DB0" w:rsidRPr="00C62DB0" w:rsidRDefault="00C62DB0" w:rsidP="00C62DB0">
      <w:pPr>
        <w:spacing w:line="240" w:lineRule="auto"/>
        <w:jc w:val="both"/>
        <w:textAlignment w:val="baseline"/>
        <w:rPr>
          <w:rFonts w:ascii="Segoe UI" w:eastAsia="Times New Roman" w:hAnsi="Segoe UI" w:cs="Segoe UI"/>
          <w:sz w:val="18"/>
          <w:szCs w:val="18"/>
          <w:lang w:eastAsia="en-GB"/>
        </w:rPr>
      </w:pPr>
      <w:r w:rsidRPr="00C62DB0">
        <w:rPr>
          <w:rFonts w:ascii="Arial" w:eastAsia="Times New Roman" w:hAnsi="Arial" w:cs="Arial"/>
          <w:szCs w:val="24"/>
          <w:lang w:eastAsia="en-GB"/>
        </w:rPr>
        <w:t xml:space="preserve">The </w:t>
      </w:r>
      <w:del w:id="119" w:author="Mike Kay" w:date="2023-06-05T04:45:00Z">
        <w:r w:rsidRPr="00C62DB0" w:rsidDel="004B0ACA">
          <w:rPr>
            <w:rFonts w:ascii="Arial" w:eastAsia="Times New Roman" w:hAnsi="Arial" w:cs="Arial"/>
            <w:szCs w:val="24"/>
            <w:lang w:eastAsia="en-GB"/>
          </w:rPr>
          <w:delText xml:space="preserve">additional </w:delText>
        </w:r>
      </w:del>
      <w:r w:rsidRPr="00C62DB0">
        <w:rPr>
          <w:rFonts w:ascii="Arial" w:eastAsia="Times New Roman" w:hAnsi="Arial" w:cs="Arial"/>
          <w:szCs w:val="24"/>
          <w:lang w:eastAsia="en-GB"/>
        </w:rPr>
        <w:t xml:space="preserve">requirements that currently apply to the same generator seeking to connect a </w:t>
      </w:r>
      <w:del w:id="120" w:author="Mike Kay" w:date="2023-06-05T04:45:00Z">
        <w:r w:rsidRPr="00C62DB0" w:rsidDel="004B0ACA">
          <w:rPr>
            <w:rFonts w:ascii="Arial" w:eastAsia="Times New Roman" w:hAnsi="Arial" w:cs="Arial"/>
            <w:szCs w:val="24"/>
            <w:lang w:eastAsia="en-GB"/>
          </w:rPr>
          <w:delText>‘</w:delText>
        </w:r>
      </w:del>
      <w:r w:rsidR="00FB3DDC">
        <w:rPr>
          <w:rFonts w:ascii="Arial" w:eastAsia="Times New Roman" w:hAnsi="Arial" w:cs="Arial"/>
          <w:szCs w:val="24"/>
          <w:lang w:eastAsia="en-GB"/>
        </w:rPr>
        <w:t xml:space="preserve">Power Station </w:t>
      </w:r>
      <w:r w:rsidRPr="00C62DB0">
        <w:rPr>
          <w:rFonts w:ascii="Arial" w:eastAsia="Times New Roman" w:hAnsi="Arial" w:cs="Arial"/>
          <w:szCs w:val="24"/>
          <w:lang w:eastAsia="en-GB"/>
        </w:rPr>
        <w:t xml:space="preserve">within the </w:t>
      </w:r>
      <w:del w:id="121" w:author="Mike Kay" w:date="2023-06-05T04:45:00Z">
        <w:r w:rsidRPr="00C62DB0" w:rsidDel="004B0ACA">
          <w:rPr>
            <w:rFonts w:ascii="Arial" w:eastAsia="Times New Roman" w:hAnsi="Arial" w:cs="Arial"/>
            <w:szCs w:val="24"/>
            <w:lang w:eastAsia="en-GB"/>
          </w:rPr>
          <w:delText xml:space="preserve">single </w:delText>
        </w:r>
      </w:del>
      <w:r w:rsidRPr="00C62DB0">
        <w:rPr>
          <w:rFonts w:ascii="Arial" w:eastAsia="Times New Roman" w:hAnsi="Arial" w:cs="Arial"/>
          <w:szCs w:val="24"/>
          <w:lang w:eastAsia="en-GB"/>
        </w:rPr>
        <w:t>GB synchronous area are contrary to the aim and purpose of the European Network Codes</w:t>
      </w:r>
      <w:r w:rsidRPr="00C62DB0">
        <w:rPr>
          <w:rFonts w:ascii="Arial" w:eastAsia="Times New Roman" w:hAnsi="Arial" w:cs="Arial"/>
          <w:sz w:val="19"/>
          <w:szCs w:val="19"/>
          <w:vertAlign w:val="superscript"/>
          <w:lang w:eastAsia="en-GB"/>
        </w:rPr>
        <w:t>1</w:t>
      </w:r>
      <w:r w:rsidRPr="00C62DB0">
        <w:rPr>
          <w:rFonts w:ascii="Arial" w:eastAsia="Times New Roman" w:hAnsi="Arial" w:cs="Arial"/>
          <w:szCs w:val="24"/>
          <w:lang w:eastAsia="en-GB"/>
        </w:rPr>
        <w:t xml:space="preserve"> </w:t>
      </w:r>
      <w:r w:rsidR="00C80BC7">
        <w:rPr>
          <w:rFonts w:ascii="Arial" w:eastAsia="Times New Roman" w:hAnsi="Arial" w:cs="Arial"/>
          <w:szCs w:val="24"/>
          <w:lang w:eastAsia="en-GB"/>
        </w:rPr>
        <w:t xml:space="preserve">in respect of Power Generating Modules (Type A, B, C or D) </w:t>
      </w:r>
      <w:r w:rsidRPr="00C62DB0">
        <w:rPr>
          <w:rFonts w:ascii="Arial" w:eastAsia="Times New Roman" w:hAnsi="Arial" w:cs="Arial"/>
          <w:szCs w:val="24"/>
          <w:lang w:eastAsia="en-GB"/>
        </w:rPr>
        <w:t xml:space="preserve">and will continue to lead to consequences that do not benefit the consumer or enhance the efficient and effective operation of the System.  </w:t>
      </w:r>
      <w:commentRangeStart w:id="122"/>
      <w:r w:rsidRPr="00C62DB0">
        <w:rPr>
          <w:rFonts w:ascii="Arial" w:eastAsia="Times New Roman" w:hAnsi="Arial" w:cs="Arial"/>
          <w:szCs w:val="24"/>
          <w:lang w:eastAsia="en-GB"/>
        </w:rPr>
        <w:t xml:space="preserve">For example, the current baseline arrangements appear to lead to the consequence of deliberate </w:t>
      </w:r>
      <w:del w:id="123" w:author="Mike Kay" w:date="2023-06-05T04:47:00Z">
        <w:r w:rsidRPr="00C62DB0" w:rsidDel="00222124">
          <w:rPr>
            <w:rFonts w:ascii="Arial" w:eastAsia="Times New Roman" w:hAnsi="Arial" w:cs="Arial"/>
            <w:szCs w:val="24"/>
            <w:lang w:eastAsia="en-GB"/>
          </w:rPr>
          <w:delText>under-</w:delText>
        </w:r>
      </w:del>
      <w:r w:rsidRPr="00C62DB0">
        <w:rPr>
          <w:rFonts w:ascii="Arial" w:eastAsia="Times New Roman" w:hAnsi="Arial" w:cs="Arial"/>
          <w:szCs w:val="24"/>
          <w:lang w:eastAsia="en-GB"/>
        </w:rPr>
        <w:t xml:space="preserve">sizing of generators </w:t>
      </w:r>
      <w:commentRangeEnd w:id="122"/>
      <w:r w:rsidR="004B0ACA">
        <w:rPr>
          <w:rStyle w:val="CommentReference"/>
          <w:rFonts w:ascii="Arial" w:eastAsia="Times New Roman" w:hAnsi="Arial" w:cs="Times New Roman"/>
          <w:lang w:eastAsia="en-GB"/>
        </w:rPr>
        <w:commentReference w:id="122"/>
      </w:r>
      <w:commentRangeStart w:id="124"/>
      <w:r w:rsidRPr="00C62DB0">
        <w:rPr>
          <w:rFonts w:ascii="Arial" w:eastAsia="Times New Roman" w:hAnsi="Arial" w:cs="Arial"/>
          <w:szCs w:val="24"/>
          <w:lang w:eastAsia="en-GB"/>
        </w:rPr>
        <w:t>to fit below an arbitrary MW threshold which varies depending on where in GB the plant is located, leading to a loss of economy of scale and particularly for renewable generation, a reduced ability to efficiently exploit the available energy resource, which ultimately is reflected in a higher cost of production and a greater cost to end consumers</w:t>
      </w:r>
      <w:commentRangeEnd w:id="124"/>
      <w:r w:rsidR="00222124">
        <w:rPr>
          <w:rStyle w:val="CommentReference"/>
          <w:rFonts w:ascii="Arial" w:eastAsia="Times New Roman" w:hAnsi="Arial" w:cs="Times New Roman"/>
          <w:lang w:eastAsia="en-GB"/>
        </w:rPr>
        <w:commentReference w:id="124"/>
      </w:r>
      <w:r w:rsidRPr="00C62DB0">
        <w:rPr>
          <w:rFonts w:ascii="Arial" w:eastAsia="Times New Roman" w:hAnsi="Arial" w:cs="Arial"/>
          <w:szCs w:val="24"/>
          <w:lang w:eastAsia="en-GB"/>
        </w:rPr>
        <w:t>.    </w:t>
      </w:r>
    </w:p>
    <w:p w14:paraId="1DFB3513" w14:textId="77777777" w:rsidR="00C62DB0" w:rsidRPr="00C62DB0" w:rsidRDefault="00C62DB0" w:rsidP="00C62DB0">
      <w:pPr>
        <w:spacing w:line="240" w:lineRule="auto"/>
        <w:jc w:val="both"/>
        <w:textAlignment w:val="baseline"/>
        <w:rPr>
          <w:rFonts w:ascii="Segoe UI" w:eastAsia="Times New Roman" w:hAnsi="Segoe UI" w:cs="Segoe UI"/>
          <w:sz w:val="18"/>
          <w:szCs w:val="18"/>
          <w:lang w:eastAsia="en-GB"/>
        </w:rPr>
      </w:pPr>
      <w:r w:rsidRPr="00C62DB0">
        <w:rPr>
          <w:rFonts w:ascii="Arial" w:eastAsia="Times New Roman" w:hAnsi="Arial" w:cs="Arial"/>
          <w:szCs w:val="24"/>
          <w:lang w:eastAsia="en-GB"/>
        </w:rPr>
        <w:t>  </w:t>
      </w:r>
    </w:p>
    <w:p w14:paraId="492FEE59" w14:textId="77777777" w:rsidR="00C62DB0" w:rsidRPr="00C62DB0" w:rsidRDefault="00C62DB0" w:rsidP="00C62DB0">
      <w:pPr>
        <w:spacing w:line="240" w:lineRule="auto"/>
        <w:jc w:val="both"/>
        <w:textAlignment w:val="baseline"/>
        <w:rPr>
          <w:rFonts w:ascii="Segoe UI" w:eastAsia="Times New Roman" w:hAnsi="Segoe UI" w:cs="Segoe UI"/>
          <w:sz w:val="18"/>
          <w:szCs w:val="18"/>
          <w:lang w:eastAsia="en-GB"/>
        </w:rPr>
      </w:pPr>
      <w:commentRangeStart w:id="125"/>
      <w:r w:rsidRPr="00C62DB0">
        <w:rPr>
          <w:rFonts w:ascii="Arial" w:eastAsia="Times New Roman" w:hAnsi="Arial" w:cs="Arial"/>
          <w:szCs w:val="24"/>
          <w:lang w:eastAsia="en-GB"/>
        </w:rPr>
        <w:t xml:space="preserve">Also, it has anecdotally had other potentially perverse outcomes, such as of the dearth of small-scale thermal generation </w:t>
      </w:r>
      <w:r w:rsidRPr="00C62DB0">
        <w:rPr>
          <w:rFonts w:ascii="Arial" w:eastAsia="Times New Roman" w:hAnsi="Arial" w:cs="Arial"/>
          <w:sz w:val="19"/>
          <w:szCs w:val="19"/>
          <w:vertAlign w:val="superscript"/>
          <w:lang w:eastAsia="en-GB"/>
        </w:rPr>
        <w:t>2</w:t>
      </w:r>
      <w:r w:rsidRPr="00C62DB0">
        <w:rPr>
          <w:rFonts w:ascii="Arial" w:eastAsia="Times New Roman" w:hAnsi="Arial" w:cs="Arial"/>
          <w:szCs w:val="24"/>
          <w:lang w:eastAsia="en-GB"/>
        </w:rPr>
        <w:t>being built in recent times in Scotland.  This, in turn is leading to knock-on effects from lack of synchronous generation on the distribution system (e.g., lower fault level, system inertia).  </w:t>
      </w:r>
      <w:commentRangeEnd w:id="125"/>
      <w:r w:rsidR="001218E1">
        <w:rPr>
          <w:rStyle w:val="CommentReference"/>
          <w:rFonts w:ascii="Arial" w:eastAsia="Times New Roman" w:hAnsi="Arial" w:cs="Times New Roman"/>
          <w:lang w:eastAsia="en-GB"/>
        </w:rPr>
        <w:commentReference w:id="125"/>
      </w:r>
    </w:p>
    <w:p w14:paraId="774C440F" w14:textId="77777777" w:rsidR="00C62DB0" w:rsidRDefault="00C62DB0" w:rsidP="00BE213C">
      <w:pPr>
        <w:pStyle w:val="Heading2"/>
      </w:pPr>
      <w:bookmarkStart w:id="126" w:name="_Why_change?"/>
      <w:bookmarkStart w:id="127" w:name="_Toc129158658"/>
      <w:bookmarkEnd w:id="126"/>
    </w:p>
    <w:p w14:paraId="76EA0AFE" w14:textId="69B2469F" w:rsidR="00BE213C" w:rsidRDefault="00BE213C" w:rsidP="00BE213C">
      <w:pPr>
        <w:pStyle w:val="Heading2"/>
      </w:pPr>
      <w:r>
        <w:t>Why change?</w:t>
      </w:r>
      <w:bookmarkEnd w:id="127"/>
    </w:p>
    <w:p w14:paraId="0FE64AFF"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xml:space="preserve">This Proposal is one of several which seeks to build on the relevant provisions of the EU Network Codes/ Guidelines. Although the UK has now left the EU, </w:t>
      </w:r>
      <w:proofErr w:type="gramStart"/>
      <w:r>
        <w:rPr>
          <w:rStyle w:val="normaltextrun"/>
          <w:rFonts w:ascii="Arial" w:eastAsiaTheme="majorEastAsia" w:hAnsi="Arial" w:cs="Arial"/>
        </w:rPr>
        <w:t>the majority of</w:t>
      </w:r>
      <w:proofErr w:type="gramEnd"/>
      <w:r>
        <w:rPr>
          <w:rStyle w:val="normaltextrun"/>
          <w:rFonts w:ascii="Arial" w:eastAsiaTheme="majorEastAsia" w:hAnsi="Arial" w:cs="Arial"/>
        </w:rPr>
        <w:t xml:space="preserve"> these requirements have been integrated into UK law through the application of Statutory Instruments. </w:t>
      </w:r>
      <w:r>
        <w:rPr>
          <w:rStyle w:val="eop"/>
          <w:rFonts w:ascii="Arial" w:hAnsi="Arial" w:cs="Arial"/>
        </w:rPr>
        <w:t> </w:t>
      </w:r>
    </w:p>
    <w:p w14:paraId="10D7E238"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450E400E"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The full set of EU Network Codes/ Guidelines are:  </w:t>
      </w:r>
      <w:r>
        <w:rPr>
          <w:rStyle w:val="eop"/>
          <w:rFonts w:ascii="Arial" w:hAnsi="Arial" w:cs="Arial"/>
        </w:rPr>
        <w:t> </w:t>
      </w:r>
    </w:p>
    <w:p w14:paraId="1288A4FE"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Pr>
          <w:rStyle w:val="normaltextrun"/>
          <w:rFonts w:ascii="Arial" w:eastAsiaTheme="majorEastAsia" w:hAnsi="Arial" w:cs="Arial"/>
          <w:i/>
          <w:iCs/>
        </w:rPr>
        <w:t>Regulation 2015/1222 – Capacity Allocation and Congestion Management (CACM) which entered into force 14 August 2015 </w:t>
      </w:r>
      <w:r>
        <w:rPr>
          <w:rStyle w:val="normaltextrun"/>
          <w:rFonts w:ascii="Arial" w:eastAsiaTheme="majorEastAsia" w:hAnsi="Arial" w:cs="Arial"/>
        </w:rPr>
        <w:t> </w:t>
      </w:r>
      <w:r>
        <w:rPr>
          <w:rStyle w:val="eop"/>
          <w:rFonts w:ascii="Arial" w:hAnsi="Arial" w:cs="Arial"/>
        </w:rPr>
        <w:t> </w:t>
      </w:r>
    </w:p>
    <w:p w14:paraId="226E7A9F"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Regulation 2016/1719 – Forward Capacity Allocation (FCA) which entered into force 17 October 2016 </w:t>
      </w:r>
      <w:r w:rsidRPr="00C20AA9">
        <w:rPr>
          <w:rStyle w:val="normaltextrun"/>
          <w:rFonts w:ascii="Arial" w:eastAsiaTheme="majorEastAsia" w:hAnsi="Arial" w:cs="Arial"/>
        </w:rPr>
        <w:t> </w:t>
      </w:r>
      <w:r w:rsidRPr="00C20AA9">
        <w:rPr>
          <w:rStyle w:val="eop"/>
          <w:rFonts w:ascii="Arial" w:hAnsi="Arial" w:cs="Arial"/>
        </w:rPr>
        <w:t> </w:t>
      </w:r>
    </w:p>
    <w:p w14:paraId="7108FBE2"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Regulation 2016/631 - Requirements for Generators (</w:t>
      </w:r>
      <w:proofErr w:type="spellStart"/>
      <w:r w:rsidRPr="00C20AA9">
        <w:rPr>
          <w:rStyle w:val="normaltextrun"/>
          <w:rFonts w:ascii="Arial" w:eastAsiaTheme="majorEastAsia" w:hAnsi="Arial" w:cs="Arial"/>
          <w:i/>
          <w:iCs/>
        </w:rPr>
        <w:t>RfG</w:t>
      </w:r>
      <w:proofErr w:type="spellEnd"/>
      <w:r w:rsidRPr="00C20AA9">
        <w:rPr>
          <w:rStyle w:val="normaltextrun"/>
          <w:rFonts w:ascii="Arial" w:eastAsiaTheme="majorEastAsia" w:hAnsi="Arial" w:cs="Arial"/>
          <w:i/>
          <w:iCs/>
        </w:rPr>
        <w:t>) which entered into force 17 May 2016 </w:t>
      </w:r>
      <w:r w:rsidRPr="00C20AA9">
        <w:rPr>
          <w:rStyle w:val="normaltextrun"/>
          <w:rFonts w:ascii="Arial" w:eastAsiaTheme="majorEastAsia" w:hAnsi="Arial" w:cs="Arial"/>
        </w:rPr>
        <w:t> </w:t>
      </w:r>
      <w:r w:rsidRPr="00C20AA9">
        <w:rPr>
          <w:rStyle w:val="eop"/>
          <w:rFonts w:ascii="Arial" w:hAnsi="Arial" w:cs="Arial"/>
        </w:rPr>
        <w:t> </w:t>
      </w:r>
    </w:p>
    <w:p w14:paraId="3C81D003"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Regulation 2016/1388 - Demand Connection Code (DCC) which entered into force 7 September 2016 </w:t>
      </w:r>
      <w:r w:rsidRPr="00C20AA9">
        <w:rPr>
          <w:rStyle w:val="normaltextrun"/>
          <w:rFonts w:ascii="Arial" w:eastAsiaTheme="majorEastAsia" w:hAnsi="Arial" w:cs="Arial"/>
        </w:rPr>
        <w:t> </w:t>
      </w:r>
      <w:r w:rsidRPr="00C20AA9">
        <w:rPr>
          <w:rStyle w:val="eop"/>
          <w:rFonts w:ascii="Arial" w:hAnsi="Arial" w:cs="Arial"/>
        </w:rPr>
        <w:t> </w:t>
      </w:r>
    </w:p>
    <w:p w14:paraId="01B9EAA1"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Regulation 2016/1447 - High Voltage Direct Current (HVDC) which entered into force 28 September 2016 </w:t>
      </w:r>
      <w:r w:rsidRPr="00C20AA9">
        <w:rPr>
          <w:rStyle w:val="normaltextrun"/>
          <w:rFonts w:ascii="Arial" w:eastAsiaTheme="majorEastAsia" w:hAnsi="Arial" w:cs="Arial"/>
        </w:rPr>
        <w:t> </w:t>
      </w:r>
      <w:r w:rsidRPr="00C20AA9">
        <w:rPr>
          <w:rStyle w:val="eop"/>
          <w:rFonts w:ascii="Arial" w:hAnsi="Arial" w:cs="Arial"/>
        </w:rPr>
        <w:t> </w:t>
      </w:r>
    </w:p>
    <w:p w14:paraId="3ED57806" w14:textId="77777777" w:rsid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Transmission System Operation Guideline (TSOG) - entry into force anticipated Summer 2017 </w:t>
      </w:r>
      <w:r w:rsidRPr="00C20AA9">
        <w:rPr>
          <w:rStyle w:val="normaltextrun"/>
          <w:rFonts w:ascii="Arial" w:eastAsiaTheme="majorEastAsia" w:hAnsi="Arial" w:cs="Arial"/>
        </w:rPr>
        <w:t> </w:t>
      </w:r>
      <w:r w:rsidRPr="00C20AA9">
        <w:rPr>
          <w:rStyle w:val="eop"/>
          <w:rFonts w:ascii="Arial" w:hAnsi="Arial" w:cs="Arial"/>
        </w:rPr>
        <w:t> </w:t>
      </w:r>
    </w:p>
    <w:p w14:paraId="261C6906" w14:textId="6368997F" w:rsidR="00C62DB0" w:rsidRPr="00C20AA9" w:rsidRDefault="00C62DB0" w:rsidP="00C20AA9">
      <w:pPr>
        <w:pStyle w:val="paragraph"/>
        <w:numPr>
          <w:ilvl w:val="0"/>
          <w:numId w:val="27"/>
        </w:numPr>
        <w:spacing w:before="0" w:beforeAutospacing="0" w:after="0" w:afterAutospacing="0"/>
        <w:jc w:val="both"/>
        <w:textAlignment w:val="baseline"/>
        <w:rPr>
          <w:rFonts w:ascii="Arial" w:hAnsi="Arial" w:cs="Arial"/>
        </w:rPr>
      </w:pPr>
      <w:r w:rsidRPr="00C20AA9">
        <w:rPr>
          <w:rStyle w:val="normaltextrun"/>
          <w:rFonts w:ascii="Arial" w:eastAsiaTheme="majorEastAsia" w:hAnsi="Arial" w:cs="Arial"/>
          <w:i/>
          <w:iCs/>
        </w:rPr>
        <w:t>Emergency and Restoration (E&amp;R) Guideline - entry into force anticipated Autumn 2017 </w:t>
      </w:r>
      <w:r w:rsidRPr="00C20AA9">
        <w:rPr>
          <w:rStyle w:val="normaltextrun"/>
          <w:rFonts w:ascii="Arial" w:eastAsiaTheme="majorEastAsia" w:hAnsi="Arial" w:cs="Arial"/>
        </w:rPr>
        <w:t> </w:t>
      </w:r>
      <w:r w:rsidRPr="00C20AA9">
        <w:rPr>
          <w:rStyle w:val="eop"/>
          <w:rFonts w:ascii="Arial" w:hAnsi="Arial" w:cs="Arial"/>
        </w:rPr>
        <w:t> </w:t>
      </w:r>
    </w:p>
    <w:p w14:paraId="2AF5D715"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34491A8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The Requirements for Generators (</w:t>
      </w:r>
      <w:proofErr w:type="spellStart"/>
      <w:r>
        <w:rPr>
          <w:rStyle w:val="normaltextrun"/>
          <w:rFonts w:ascii="Arial" w:eastAsiaTheme="majorEastAsia" w:hAnsi="Arial" w:cs="Arial"/>
        </w:rPr>
        <w:t>RfG</w:t>
      </w:r>
      <w:proofErr w:type="spellEnd"/>
      <w:r>
        <w:rPr>
          <w:rStyle w:val="normaltextrun"/>
          <w:rFonts w:ascii="Arial" w:eastAsiaTheme="majorEastAsia" w:hAnsi="Arial" w:cs="Arial"/>
        </w:rPr>
        <w:t>) (EU) Network Code was drafted to facilitate greater connection of renewable generation; improve security of supply; and enhance competition to reduce costs for end consumers, across EU Member States.</w:t>
      </w:r>
      <w:r>
        <w:rPr>
          <w:rStyle w:val="eop"/>
          <w:rFonts w:ascii="Arial" w:hAnsi="Arial" w:cs="Arial"/>
        </w:rPr>
        <w:t> </w:t>
      </w:r>
    </w:p>
    <w:p w14:paraId="738C1F22"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619356F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The code specifically sets out, in Recitals (3) and (27), the need for harmonised technical standards for the connection of new generation. </w:t>
      </w:r>
      <w:r>
        <w:rPr>
          <w:rStyle w:val="eop"/>
          <w:rFonts w:ascii="Arial" w:hAnsi="Arial" w:cs="Arial"/>
        </w:rPr>
        <w:t> </w:t>
      </w:r>
    </w:p>
    <w:p w14:paraId="6C7CD04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lastRenderedPageBreak/>
        <w:t> </w:t>
      </w:r>
    </w:p>
    <w:p w14:paraId="0B4FC9C8"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xml:space="preserve">Although Grid Code modifications </w:t>
      </w:r>
      <w:hyperlink r:id="rId16" w:tgtFrame="_blank" w:history="1">
        <w:r>
          <w:rPr>
            <w:rStyle w:val="normaltextrun"/>
            <w:rFonts w:ascii="Arial" w:eastAsiaTheme="majorEastAsia" w:hAnsi="Arial" w:cs="Arial"/>
            <w:color w:val="0000FF"/>
            <w:u w:val="single"/>
          </w:rPr>
          <w:t>GC0100</w:t>
        </w:r>
      </w:hyperlink>
      <w:r>
        <w:rPr>
          <w:rStyle w:val="normaltextrun"/>
          <w:rFonts w:ascii="Arial" w:eastAsiaTheme="majorEastAsia" w:hAnsi="Arial" w:cs="Arial"/>
        </w:rPr>
        <w:t xml:space="preserve">, </w:t>
      </w:r>
      <w:hyperlink r:id="rId17" w:tgtFrame="_blank" w:history="1">
        <w:r>
          <w:rPr>
            <w:rStyle w:val="normaltextrun"/>
            <w:rFonts w:ascii="Arial" w:eastAsiaTheme="majorEastAsia" w:hAnsi="Arial" w:cs="Arial"/>
            <w:color w:val="0000FF"/>
            <w:u w:val="single"/>
          </w:rPr>
          <w:t>GC0101</w:t>
        </w:r>
      </w:hyperlink>
      <w:r>
        <w:rPr>
          <w:rStyle w:val="normaltextrun"/>
          <w:rFonts w:ascii="Arial" w:eastAsiaTheme="majorEastAsia" w:hAnsi="Arial" w:cs="Arial"/>
        </w:rPr>
        <w:t xml:space="preserve"> and </w:t>
      </w:r>
      <w:hyperlink r:id="rId18" w:tgtFrame="_blank" w:history="1">
        <w:r>
          <w:rPr>
            <w:rStyle w:val="normaltextrun"/>
            <w:rFonts w:ascii="Arial" w:eastAsiaTheme="majorEastAsia" w:hAnsi="Arial" w:cs="Arial"/>
            <w:color w:val="0000FF"/>
            <w:u w:val="single"/>
          </w:rPr>
          <w:t>GC0102</w:t>
        </w:r>
      </w:hyperlink>
      <w:r>
        <w:rPr>
          <w:rStyle w:val="normaltextrun"/>
          <w:rFonts w:ascii="Arial" w:eastAsiaTheme="majorEastAsia" w:hAnsi="Arial" w:cs="Arial"/>
        </w:rPr>
        <w:t xml:space="preserve"> implemented </w:t>
      </w:r>
      <w:proofErr w:type="spellStart"/>
      <w:r>
        <w:rPr>
          <w:rStyle w:val="normaltextrun"/>
          <w:rFonts w:ascii="Arial" w:eastAsiaTheme="majorEastAsia" w:hAnsi="Arial" w:cs="Arial"/>
        </w:rPr>
        <w:t>RfG</w:t>
      </w:r>
      <w:proofErr w:type="spellEnd"/>
      <w:r>
        <w:rPr>
          <w:rStyle w:val="normaltextrun"/>
          <w:rFonts w:ascii="Arial" w:eastAsiaTheme="majorEastAsia" w:hAnsi="Arial" w:cs="Arial"/>
        </w:rPr>
        <w:t xml:space="preserve"> into the GB Grid Code in 2018, which provided consistent technical treatment of Power Generating Modules across the whole of GB, the same approach was not adopted with respect to Power Stations.  Whilst there are consistent technical requirements in the Grid Code and Distribution Code for Type A, Type B, Type C and Type D Power Generating Modules, it should be noted that this consistency does not apply in respect of Power Stations, which could comprise of any combination of a Type A, Type B, Type C and Type D Power Generating Module. </w:t>
      </w:r>
      <w:r>
        <w:rPr>
          <w:rStyle w:val="eop"/>
          <w:rFonts w:ascii="Arial" w:hAnsi="Arial" w:cs="Arial"/>
        </w:rPr>
        <w:t> </w:t>
      </w:r>
    </w:p>
    <w:p w14:paraId="0EFCACF0"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0E833E45"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[Extracts from Ofgem letter of 15 May 2018 as referenced in footnotes] </w:t>
      </w:r>
      <w:r>
        <w:rPr>
          <w:rStyle w:val="eop"/>
          <w:rFonts w:ascii="Arial" w:hAnsi="Arial" w:cs="Arial"/>
        </w:rPr>
        <w:t> </w:t>
      </w:r>
    </w:p>
    <w:p w14:paraId="5BF890B1" w14:textId="459F94C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Applying a consistency of access arrangements across GB “…</w:t>
      </w:r>
      <w:r>
        <w:rPr>
          <w:rStyle w:val="normaltextrun"/>
          <w:rFonts w:ascii="Arial" w:eastAsiaTheme="majorEastAsia" w:hAnsi="Arial" w:cs="Arial"/>
          <w:i/>
          <w:iCs/>
        </w:rPr>
        <w:t>should help improve competition between manufacturers and make it cheaper to build PGM technology, thus reducing costs for consumers</w:t>
      </w:r>
      <w:r>
        <w:rPr>
          <w:rStyle w:val="normaltextrun"/>
          <w:rFonts w:ascii="Arial" w:eastAsiaTheme="majorEastAsia" w:hAnsi="Arial" w:cs="Arial"/>
        </w:rPr>
        <w:t>”</w:t>
      </w:r>
      <w:r>
        <w:rPr>
          <w:rStyle w:val="normaltextrun"/>
          <w:rFonts w:ascii="Arial" w:eastAsiaTheme="majorEastAsia" w:hAnsi="Arial" w:cs="Arial"/>
          <w:sz w:val="15"/>
          <w:szCs w:val="15"/>
          <w:vertAlign w:val="superscript"/>
        </w:rPr>
        <w:t>2</w:t>
      </w:r>
      <w:r>
        <w:rPr>
          <w:rStyle w:val="normaltextrun"/>
          <w:rFonts w:ascii="Arial" w:eastAsiaTheme="majorEastAsia" w:hAnsi="Arial" w:cs="Arial"/>
        </w:rPr>
        <w:t xml:space="preserve"> as neither manufactures or generators will need to develop / specify different requirements for the same sized plant depending on whether they are connecting in Carlisle, Glasgow or Perth; a distance of about 150 miles (from Carlisle to Perth); or between Carlisle and Penzance, a distance of about 450 miles. </w:t>
      </w:r>
      <w:r>
        <w:rPr>
          <w:rStyle w:val="eop"/>
          <w:rFonts w:ascii="Arial" w:hAnsi="Arial" w:cs="Arial"/>
        </w:rPr>
        <w:t> </w:t>
      </w:r>
    </w:p>
    <w:p w14:paraId="69D3B5E8"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79F67CCA"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Furthermore, achieving “…</w:t>
      </w:r>
      <w:r>
        <w:rPr>
          <w:rStyle w:val="normaltextrun"/>
          <w:rFonts w:ascii="Arial" w:eastAsiaTheme="majorEastAsia" w:hAnsi="Arial" w:cs="Arial"/>
          <w:i/>
          <w:iCs/>
        </w:rPr>
        <w:t>harmonised systems across the GB energy market should help make it easier and more efficient to operate the electricity system, by introducing a common, clear set of requirements which every new connection to the electricity network will need to meet”.</w:t>
      </w:r>
      <w:r>
        <w:rPr>
          <w:rStyle w:val="normaltextrun"/>
          <w:rFonts w:ascii="Arial" w:eastAsiaTheme="majorEastAsia" w:hAnsi="Arial" w:cs="Arial"/>
          <w:sz w:val="15"/>
          <w:szCs w:val="15"/>
          <w:vertAlign w:val="superscript"/>
        </w:rPr>
        <w:t>3</w:t>
      </w:r>
      <w:r>
        <w:rPr>
          <w:rStyle w:val="normaltextrun"/>
          <w:rFonts w:ascii="Arial" w:eastAsiaTheme="majorEastAsia" w:hAnsi="Arial" w:cs="Arial"/>
        </w:rPr>
        <w:t> </w:t>
      </w:r>
      <w:r>
        <w:rPr>
          <w:rStyle w:val="eop"/>
          <w:rFonts w:ascii="Arial" w:hAnsi="Arial" w:cs="Arial"/>
        </w:rPr>
        <w:t> </w:t>
      </w:r>
    </w:p>
    <w:p w14:paraId="001E46BA"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248BEC11"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Implementation of this change “</w:t>
      </w:r>
      <w:r>
        <w:rPr>
          <w:rStyle w:val="normaltextrun"/>
          <w:rFonts w:ascii="Arial" w:eastAsiaTheme="majorEastAsia" w:hAnsi="Arial" w:cs="Arial"/>
          <w:i/>
          <w:iCs/>
        </w:rPr>
        <w:t xml:space="preserve">… should also help facilitate competition in the generation of electricity by improving transparency and consistency of access arrangements across different electricity systems in [GB].  This removes a potential barrier to entry and allows market participants to trade between Member States more </w:t>
      </w:r>
      <w:r>
        <w:rPr>
          <w:rStyle w:val="normaltextrun"/>
          <w:rFonts w:ascii="Arial" w:eastAsiaTheme="majorEastAsia" w:hAnsi="Arial" w:cs="Arial"/>
        </w:rPr>
        <w:t>easily by ensuring that there is a level playing field in terms of connection requirements, thus improving</w:t>
      </w:r>
      <w:r>
        <w:rPr>
          <w:rStyle w:val="normaltextrun"/>
          <w:rFonts w:ascii="Arial" w:eastAsiaTheme="majorEastAsia" w:hAnsi="Arial" w:cs="Arial"/>
          <w:i/>
          <w:iCs/>
        </w:rPr>
        <w:t xml:space="preserve"> competition in generation</w:t>
      </w:r>
      <w:r>
        <w:rPr>
          <w:rStyle w:val="normaltextrun"/>
          <w:rFonts w:ascii="Arial" w:eastAsiaTheme="majorEastAsia" w:hAnsi="Arial" w:cs="Arial"/>
        </w:rPr>
        <w:t>”</w:t>
      </w:r>
      <w:r>
        <w:rPr>
          <w:rStyle w:val="normaltextrun"/>
          <w:rFonts w:ascii="Arial" w:eastAsiaTheme="majorEastAsia" w:hAnsi="Arial" w:cs="Arial"/>
          <w:sz w:val="15"/>
          <w:szCs w:val="15"/>
          <w:vertAlign w:val="superscript"/>
        </w:rPr>
        <w:t>4</w:t>
      </w:r>
      <w:r>
        <w:rPr>
          <w:rStyle w:val="normaltextrun"/>
          <w:rFonts w:ascii="Arial" w:eastAsiaTheme="majorEastAsia" w:hAnsi="Arial" w:cs="Arial"/>
        </w:rPr>
        <w:t xml:space="preserve"> [emphasis added] as generation plant of the same size will be treated in a non-discriminatory manner across the whole of the GB system. </w:t>
      </w:r>
      <w:r>
        <w:rPr>
          <w:rStyle w:val="eop"/>
          <w:rFonts w:ascii="Arial" w:hAnsi="Arial" w:cs="Arial"/>
        </w:rPr>
        <w:t> </w:t>
      </w:r>
    </w:p>
    <w:p w14:paraId="26EC1F3F"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4B77784C"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The “</w:t>
      </w:r>
      <w:r>
        <w:rPr>
          <w:rStyle w:val="normaltextrun"/>
          <w:rFonts w:ascii="Arial" w:eastAsiaTheme="majorEastAsia" w:hAnsi="Arial" w:cs="Arial"/>
          <w:i/>
          <w:iCs/>
        </w:rPr>
        <w:t xml:space="preserve">European Regulations [such as the </w:t>
      </w:r>
      <w:proofErr w:type="spellStart"/>
      <w:r>
        <w:rPr>
          <w:rStyle w:val="normaltextrun"/>
          <w:rFonts w:ascii="Arial" w:eastAsiaTheme="majorEastAsia" w:hAnsi="Arial" w:cs="Arial"/>
          <w:i/>
          <w:iCs/>
        </w:rPr>
        <w:t>RfG</w:t>
      </w:r>
      <w:proofErr w:type="spellEnd"/>
      <w:r>
        <w:rPr>
          <w:rStyle w:val="normaltextrun"/>
          <w:rFonts w:ascii="Arial" w:eastAsiaTheme="majorEastAsia" w:hAnsi="Arial" w:cs="Arial"/>
          <w:i/>
          <w:iCs/>
        </w:rPr>
        <w:t xml:space="preserve">] intend to deliver a harmonised set of rules for the operation of the electricity sector in Europe.  The European Regulations aim to help ensure security of supply, facilitate the decarbonisation of the energy </w:t>
      </w:r>
      <w:proofErr w:type="gramStart"/>
      <w:r>
        <w:rPr>
          <w:rStyle w:val="normaltextrun"/>
          <w:rFonts w:ascii="Arial" w:eastAsiaTheme="majorEastAsia" w:hAnsi="Arial" w:cs="Arial"/>
          <w:i/>
          <w:iCs/>
        </w:rPr>
        <w:t>sector</w:t>
      </w:r>
      <w:proofErr w:type="gramEnd"/>
      <w:r>
        <w:rPr>
          <w:rStyle w:val="normaltextrun"/>
          <w:rFonts w:ascii="Arial" w:eastAsiaTheme="majorEastAsia" w:hAnsi="Arial" w:cs="Arial"/>
          <w:i/>
          <w:iCs/>
        </w:rPr>
        <w:t xml:space="preserve"> and create a competitive, pan-European market which benefits consumers</w:t>
      </w:r>
      <w:r>
        <w:rPr>
          <w:rStyle w:val="normaltextrun"/>
          <w:rFonts w:ascii="Arial" w:eastAsiaTheme="majorEastAsia" w:hAnsi="Arial" w:cs="Arial"/>
          <w:i/>
          <w:iCs/>
          <w:sz w:val="15"/>
          <w:szCs w:val="15"/>
          <w:vertAlign w:val="superscript"/>
        </w:rPr>
        <w:t>5</w:t>
      </w:r>
      <w:r>
        <w:rPr>
          <w:rStyle w:val="normaltextrun"/>
          <w:rFonts w:ascii="Arial" w:eastAsiaTheme="majorEastAsia" w:hAnsi="Arial" w:cs="Arial"/>
        </w:rPr>
        <w:t>.” </w:t>
      </w:r>
      <w:r>
        <w:rPr>
          <w:rStyle w:val="eop"/>
          <w:rFonts w:ascii="Arial" w:hAnsi="Arial" w:cs="Arial"/>
        </w:rPr>
        <w:t> </w:t>
      </w:r>
    </w:p>
    <w:p w14:paraId="414ECF3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0770D930"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This modification aims “</w:t>
      </w:r>
      <w:r>
        <w:rPr>
          <w:rStyle w:val="normaltextrun"/>
          <w:rFonts w:ascii="Arial" w:eastAsiaTheme="majorEastAsia" w:hAnsi="Arial" w:cs="Arial"/>
          <w:i/>
          <w:iCs/>
        </w:rPr>
        <w:t xml:space="preserve">to introduce commonality and reduce complexity of arrangements across GB.  This should improve the security and efficiency of the system as a whole and encourage further harmonisation thereby providing a clear and predictable framework from which to operate by.  This, in turn, should encourage increased standardisation of equipment and specifications across the whole of [GB] and lead to improved economies of scale and increased interconnection driving improved security of supply.  We therefore consider that [the] modification will promote the security and efficiency of the electricity generation, </w:t>
      </w:r>
      <w:proofErr w:type="gramStart"/>
      <w:r>
        <w:rPr>
          <w:rStyle w:val="normaltextrun"/>
          <w:rFonts w:ascii="Arial" w:eastAsiaTheme="majorEastAsia" w:hAnsi="Arial" w:cs="Arial"/>
          <w:i/>
          <w:iCs/>
        </w:rPr>
        <w:t>transmission</w:t>
      </w:r>
      <w:proofErr w:type="gramEnd"/>
      <w:r>
        <w:rPr>
          <w:rStyle w:val="normaltextrun"/>
          <w:rFonts w:ascii="Arial" w:eastAsiaTheme="majorEastAsia" w:hAnsi="Arial" w:cs="Arial"/>
          <w:i/>
          <w:iCs/>
        </w:rPr>
        <w:t xml:space="preserve"> and distribution systems</w:t>
      </w:r>
      <w:r>
        <w:rPr>
          <w:rStyle w:val="normaltextrun"/>
          <w:rFonts w:ascii="Arial" w:eastAsiaTheme="majorEastAsia" w:hAnsi="Arial" w:cs="Arial"/>
        </w:rPr>
        <w:t>.” </w:t>
      </w:r>
      <w:r>
        <w:rPr>
          <w:rStyle w:val="eop"/>
          <w:rFonts w:ascii="Arial" w:hAnsi="Arial" w:cs="Arial"/>
        </w:rPr>
        <w:t> </w:t>
      </w:r>
    </w:p>
    <w:p w14:paraId="0F48B63F"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73843E04"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Guidance from BEIS and Ofgem was to apply the new EU requirements within the existing GB regulatory frameworks.  This would provide accessibility and familiarity to GB parties, as well as putting in place a robust governance route to apply the new requirements in a transparent and proportionate way.  </w:t>
      </w:r>
      <w:r>
        <w:rPr>
          <w:rStyle w:val="eop"/>
          <w:rFonts w:ascii="Arial" w:hAnsi="Arial" w:cs="Arial"/>
        </w:rPr>
        <w:t> </w:t>
      </w:r>
    </w:p>
    <w:p w14:paraId="334C02F6"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061A533D"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color w:val="000000"/>
        </w:rPr>
        <w:t xml:space="preserve">Recital (27) of the </w:t>
      </w:r>
      <w:proofErr w:type="spellStart"/>
      <w:r>
        <w:rPr>
          <w:rStyle w:val="normaltextrun"/>
          <w:rFonts w:ascii="Arial" w:eastAsiaTheme="majorEastAsia" w:hAnsi="Arial" w:cs="Arial"/>
          <w:color w:val="000000"/>
        </w:rPr>
        <w:t>RfG</w:t>
      </w:r>
      <w:proofErr w:type="spellEnd"/>
      <w:r>
        <w:rPr>
          <w:rStyle w:val="normaltextrun"/>
          <w:rFonts w:ascii="Arial" w:eastAsiaTheme="majorEastAsia" w:hAnsi="Arial" w:cs="Arial"/>
          <w:color w:val="000000"/>
        </w:rPr>
        <w:t xml:space="preserve"> also sets out that: </w:t>
      </w:r>
      <w:r>
        <w:rPr>
          <w:rStyle w:val="eop"/>
          <w:rFonts w:ascii="Arial" w:hAnsi="Arial" w:cs="Arial"/>
          <w:color w:val="000000"/>
        </w:rPr>
        <w:t> </w:t>
      </w:r>
    </w:p>
    <w:p w14:paraId="3AF803A8"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color w:val="000000"/>
        </w:rPr>
        <w:t> </w:t>
      </w:r>
      <w:r>
        <w:rPr>
          <w:rStyle w:val="eop"/>
          <w:rFonts w:ascii="Arial" w:hAnsi="Arial" w:cs="Arial"/>
          <w:color w:val="000000"/>
        </w:rPr>
        <w:t> </w:t>
      </w:r>
    </w:p>
    <w:p w14:paraId="57B11C39"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lastRenderedPageBreak/>
        <w:t>“</w:t>
      </w:r>
      <w:r>
        <w:rPr>
          <w:rStyle w:val="normaltextrun"/>
          <w:rFonts w:ascii="Arial" w:eastAsiaTheme="majorEastAsia" w:hAnsi="Arial" w:cs="Arial"/>
          <w:i/>
          <w:iCs/>
        </w:rPr>
        <w:t xml:space="preserve">The regulatory authorities, Member States and system operators should ensure that, in the process of developing and approving the requirements for network connection, </w:t>
      </w:r>
      <w:r>
        <w:rPr>
          <w:rStyle w:val="normaltextrun"/>
          <w:rFonts w:ascii="Arial" w:eastAsiaTheme="majorEastAsia" w:hAnsi="Arial" w:cs="Arial"/>
          <w:i/>
          <w:iCs/>
          <w:u w:val="single"/>
        </w:rPr>
        <w:t>they are harmonised to the extent possible, in order to ensure full market integration</w:t>
      </w:r>
      <w:r>
        <w:rPr>
          <w:rStyle w:val="normaltextrun"/>
          <w:rFonts w:ascii="Arial" w:eastAsiaTheme="majorEastAsia" w:hAnsi="Arial" w:cs="Arial"/>
        </w:rPr>
        <w:t>.” [emphasis added] </w:t>
      </w:r>
      <w:r>
        <w:rPr>
          <w:rStyle w:val="eop"/>
          <w:rFonts w:ascii="Arial" w:hAnsi="Arial" w:cs="Arial"/>
        </w:rPr>
        <w:t> </w:t>
      </w:r>
    </w:p>
    <w:p w14:paraId="2E71E12B" w14:textId="77777777" w:rsidR="00043548" w:rsidRPr="005603D9" w:rsidRDefault="00043548" w:rsidP="00043548">
      <w:pPr>
        <w:pStyle w:val="CA3"/>
      </w:pPr>
      <w:bookmarkStart w:id="128" w:name="_Toc58837632"/>
      <w:bookmarkStart w:id="129" w:name="_Toc129158659"/>
      <w:r w:rsidRPr="005603D9">
        <w:t xml:space="preserve">What is the </w:t>
      </w:r>
      <w:r w:rsidR="005E3456">
        <w:t>s</w:t>
      </w:r>
      <w:r w:rsidRPr="005603D9">
        <w:t>olution?</w:t>
      </w:r>
      <w:bookmarkEnd w:id="114"/>
      <w:bookmarkEnd w:id="128"/>
      <w:bookmarkEnd w:id="129"/>
    </w:p>
    <w:p w14:paraId="61D803E3" w14:textId="77777777" w:rsidR="00DC39DC" w:rsidRDefault="00DC39DC" w:rsidP="00DC39DC">
      <w:pPr>
        <w:pStyle w:val="Heading2"/>
      </w:pPr>
      <w:bookmarkStart w:id="130" w:name="_Toc129158660"/>
      <w:r>
        <w:t>Proposer’s solution</w:t>
      </w:r>
      <w:bookmarkEnd w:id="130"/>
    </w:p>
    <w:p w14:paraId="0C0844EF"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A single, common, and harmonised solution would apply across the whole of GB.  </w:t>
      </w:r>
      <w:r>
        <w:rPr>
          <w:rStyle w:val="eop"/>
          <w:rFonts w:ascii="Arial" w:hAnsi="Arial" w:cs="Arial"/>
        </w:rPr>
        <w:t> </w:t>
      </w:r>
    </w:p>
    <w:p w14:paraId="34493AEC"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78664F1D" w14:textId="6CC549CC"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xml:space="preserve">Currently, there are up to three different applications of ‘Large’, ‘Medium’ and ‘Small’ Power Station depending </w:t>
      </w:r>
      <w:del w:id="131" w:author="Mike Kay" w:date="2023-06-05T04:53:00Z">
        <w:r w:rsidDel="00830B36">
          <w:rPr>
            <w:rStyle w:val="normaltextrun"/>
            <w:rFonts w:ascii="Arial" w:eastAsiaTheme="majorEastAsia" w:hAnsi="Arial" w:cs="Arial"/>
          </w:rPr>
          <w:delText xml:space="preserve">simply </w:delText>
        </w:r>
      </w:del>
      <w:r>
        <w:rPr>
          <w:rStyle w:val="normaltextrun"/>
          <w:rFonts w:ascii="Arial" w:eastAsiaTheme="majorEastAsia" w:hAnsi="Arial" w:cs="Arial"/>
        </w:rPr>
        <w:t xml:space="preserve">on </w:t>
      </w:r>
      <w:del w:id="132" w:author="Mike Kay" w:date="2023-06-05T04:53:00Z">
        <w:r w:rsidDel="00830B36">
          <w:rPr>
            <w:rStyle w:val="normaltextrun"/>
            <w:rFonts w:ascii="Arial" w:eastAsiaTheme="majorEastAsia" w:hAnsi="Arial" w:cs="Arial"/>
          </w:rPr>
          <w:delText xml:space="preserve">to </w:delText>
        </w:r>
      </w:del>
      <w:r>
        <w:rPr>
          <w:rStyle w:val="normaltextrun"/>
          <w:rFonts w:ascii="Arial" w:eastAsiaTheme="majorEastAsia" w:hAnsi="Arial" w:cs="Arial"/>
        </w:rPr>
        <w:t>which of the three onshore TO systems a generator connects</w:t>
      </w:r>
      <w:ins w:id="133" w:author="Mike Kay" w:date="2023-06-05T04:53:00Z">
        <w:r w:rsidR="000D7E51">
          <w:rPr>
            <w:rStyle w:val="normaltextrun"/>
            <w:rFonts w:ascii="Arial" w:eastAsiaTheme="majorEastAsia" w:hAnsi="Arial" w:cs="Arial"/>
          </w:rPr>
          <w:t xml:space="preserve"> to</w:t>
        </w:r>
      </w:ins>
      <w:r>
        <w:rPr>
          <w:rStyle w:val="normaltextrun"/>
          <w:rFonts w:ascii="Arial" w:eastAsiaTheme="majorEastAsia" w:hAnsi="Arial" w:cs="Arial"/>
        </w:rPr>
        <w:t xml:space="preserve">.  Further details on </w:t>
      </w:r>
      <w:del w:id="134" w:author="Mike Kay" w:date="2023-06-05T04:53:00Z">
        <w:r w:rsidDel="00153D12">
          <w:rPr>
            <w:rStyle w:val="normaltextrun"/>
            <w:rFonts w:ascii="Arial" w:eastAsiaTheme="majorEastAsia" w:hAnsi="Arial" w:cs="Arial"/>
          </w:rPr>
          <w:delText>wh</w:delText>
        </w:r>
        <w:r w:rsidR="006F032A" w:rsidDel="00153D12">
          <w:rPr>
            <w:rStyle w:val="normaltextrun"/>
            <w:rFonts w:ascii="Arial" w:eastAsiaTheme="majorEastAsia" w:hAnsi="Arial" w:cs="Arial"/>
          </w:rPr>
          <w:delText>ere</w:delText>
        </w:r>
        <w:r w:rsidDel="00153D12">
          <w:rPr>
            <w:rStyle w:val="normaltextrun"/>
            <w:rFonts w:ascii="Arial" w:eastAsiaTheme="majorEastAsia" w:hAnsi="Arial" w:cs="Arial"/>
          </w:rPr>
          <w:delText xml:space="preserve"> </w:delText>
        </w:r>
      </w:del>
      <w:r>
        <w:rPr>
          <w:rStyle w:val="normaltextrun"/>
          <w:rFonts w:ascii="Arial" w:eastAsiaTheme="majorEastAsia" w:hAnsi="Arial" w:cs="Arial"/>
        </w:rPr>
        <w:t xml:space="preserve">these can be found </w:t>
      </w:r>
      <w:del w:id="135" w:author="Mike Kay" w:date="2023-06-05T04:53:00Z">
        <w:r w:rsidR="006F032A" w:rsidDel="00153D12">
          <w:rPr>
            <w:rStyle w:val="normaltextrun"/>
            <w:rFonts w:ascii="Arial" w:eastAsiaTheme="majorEastAsia" w:hAnsi="Arial" w:cs="Arial"/>
          </w:rPr>
          <w:delText xml:space="preserve">are defined </w:delText>
        </w:r>
      </w:del>
      <w:r w:rsidR="00D91EF3">
        <w:rPr>
          <w:rStyle w:val="normaltextrun"/>
          <w:rFonts w:ascii="Arial" w:eastAsiaTheme="majorEastAsia" w:hAnsi="Arial" w:cs="Arial"/>
        </w:rPr>
        <w:t xml:space="preserve">in </w:t>
      </w:r>
      <w:del w:id="136" w:author="David Halford" w:date="2023-07-11T13:30:00Z">
        <w:r w:rsidR="00D91EF3" w:rsidDel="00B138F3">
          <w:rPr>
            <w:rStyle w:val="normaltextrun"/>
            <w:rFonts w:ascii="Arial" w:eastAsiaTheme="majorEastAsia" w:hAnsi="Arial" w:cs="Arial"/>
          </w:rPr>
          <w:delText xml:space="preserve">the </w:delText>
        </w:r>
        <w:r w:rsidDel="00B138F3">
          <w:rPr>
            <w:rStyle w:val="normaltextrun"/>
            <w:rFonts w:ascii="Arial" w:eastAsiaTheme="majorEastAsia" w:hAnsi="Arial" w:cs="Arial"/>
          </w:rPr>
          <w:delText>the current version of the Grid Code</w:delText>
        </w:r>
        <w:r w:rsidR="00D91EF3" w:rsidDel="00B138F3">
          <w:rPr>
            <w:rStyle w:val="normaltextrun"/>
            <w:rFonts w:ascii="Arial" w:eastAsiaTheme="majorEastAsia" w:hAnsi="Arial" w:cs="Arial"/>
          </w:rPr>
          <w:delText xml:space="preserve"> Glossary and Definitions</w:delText>
        </w:r>
        <w:r w:rsidDel="00B138F3">
          <w:rPr>
            <w:rStyle w:val="normaltextrun"/>
            <w:rFonts w:ascii="Arial" w:eastAsiaTheme="majorEastAsia" w:hAnsi="Arial" w:cs="Arial"/>
          </w:rPr>
          <w:delText>. </w:delText>
        </w:r>
      </w:del>
      <w:ins w:id="137" w:author="David Halford" w:date="2023-07-11T13:30:00Z">
        <w:r w:rsidR="00B138F3">
          <w:rPr>
            <w:rStyle w:val="normaltextrun"/>
            <w:rFonts w:ascii="Arial" w:eastAsiaTheme="majorEastAsia" w:hAnsi="Arial" w:cs="Arial"/>
          </w:rPr>
          <w:t>Annex 5</w:t>
        </w:r>
        <w:r w:rsidR="00BD2DE2">
          <w:rPr>
            <w:rStyle w:val="normaltextrun"/>
            <w:rFonts w:ascii="Arial" w:eastAsiaTheme="majorEastAsia" w:hAnsi="Arial" w:cs="Arial"/>
          </w:rPr>
          <w:t>.</w:t>
        </w:r>
      </w:ins>
      <w:r>
        <w:rPr>
          <w:rStyle w:val="eop"/>
          <w:rFonts w:ascii="Arial" w:hAnsi="Arial" w:cs="Arial"/>
        </w:rPr>
        <w:t> </w:t>
      </w:r>
    </w:p>
    <w:p w14:paraId="07F61482"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606261ED" w14:textId="77777777" w:rsidR="00427777" w:rsidRDefault="00C62DB0" w:rsidP="00427777">
      <w:pPr>
        <w:pStyle w:val="xmsonormal"/>
        <w:rPr>
          <w:ins w:id="138" w:author="David Halford" w:date="2023-08-08T10:36:00Z"/>
          <w:rStyle w:val="xnormaltextrun"/>
          <w:rFonts w:ascii="Arial" w:hAnsi="Arial" w:cs="Arial"/>
          <w:i/>
          <w:iCs/>
          <w:color w:val="000000"/>
          <w:szCs w:val="24"/>
          <w:shd w:val="clear" w:color="auto" w:fill="FFFFFF"/>
        </w:rPr>
      </w:pPr>
      <w:del w:id="139" w:author="David Halford" w:date="2023-07-11T13:45:00Z">
        <w:r w:rsidDel="00D07B2D">
          <w:rPr>
            <w:rStyle w:val="normaltextrun"/>
            <w:rFonts w:ascii="Arial" w:eastAsiaTheme="majorEastAsia" w:hAnsi="Arial" w:cs="Arial"/>
          </w:rPr>
          <w:delText>With the support of the industry, this</w:delText>
        </w:r>
      </w:del>
    </w:p>
    <w:p w14:paraId="0C0C38B4" w14:textId="77777777" w:rsidR="00427777" w:rsidRPr="00427777" w:rsidRDefault="00427777" w:rsidP="00427777">
      <w:pPr>
        <w:pStyle w:val="xmsonormal"/>
        <w:rPr>
          <w:ins w:id="140" w:author="David Halford" w:date="2023-08-08T10:36:00Z"/>
        </w:rPr>
      </w:pPr>
      <w:ins w:id="141" w:author="David Halford" w:date="2023-08-08T10:36:00Z">
        <w:r w:rsidRPr="00C5182B">
          <w:rPr>
            <w:rStyle w:val="xnormaltextrun"/>
            <w:rFonts w:ascii="Arial" w:hAnsi="Arial" w:cs="Arial"/>
            <w:color w:val="000000"/>
            <w:sz w:val="24"/>
            <w:szCs w:val="24"/>
            <w:shd w:val="clear" w:color="auto" w:fill="FFFFFF"/>
          </w:rPr>
          <w:t>The aim of this modification is to develop a single, common, harmonised GB solution for Power Station access arrangements before consulting with the wider industry and then submitting to Ofgem for a decision.</w:t>
        </w:r>
      </w:ins>
    </w:p>
    <w:p w14:paraId="067D7434" w14:textId="4BE80CA9" w:rsidR="00C62DB0" w:rsidRDefault="00D07B2D" w:rsidP="00C62DB0">
      <w:pPr>
        <w:pStyle w:val="paragraph"/>
        <w:spacing w:before="0" w:beforeAutospacing="0" w:after="0" w:afterAutospacing="0"/>
        <w:jc w:val="both"/>
        <w:textAlignment w:val="baseline"/>
        <w:rPr>
          <w:rFonts w:ascii="Segoe UI" w:hAnsi="Segoe UI" w:cs="Segoe UI"/>
          <w:sz w:val="18"/>
          <w:szCs w:val="18"/>
        </w:rPr>
      </w:pPr>
      <w:ins w:id="142" w:author="David Halford" w:date="2023-07-11T13:45:00Z">
        <w:del w:id="143" w:author="David Halford" w:date="2023-08-08T10:36:00Z">
          <w:r w:rsidDel="00427777">
            <w:rPr>
              <w:rStyle w:val="normaltextrun"/>
              <w:rFonts w:ascii="Arial" w:eastAsiaTheme="majorEastAsia" w:hAnsi="Arial" w:cs="Arial"/>
            </w:rPr>
            <w:delText>The aim</w:delText>
          </w:r>
        </w:del>
      </w:ins>
      <w:ins w:id="144" w:author="David Halford" w:date="2023-07-11T13:46:00Z">
        <w:del w:id="145" w:author="David Halford" w:date="2023-08-08T10:36:00Z">
          <w:r w:rsidDel="00427777">
            <w:rPr>
              <w:rStyle w:val="normaltextrun"/>
              <w:rFonts w:ascii="Arial" w:eastAsiaTheme="majorEastAsia" w:hAnsi="Arial" w:cs="Arial"/>
            </w:rPr>
            <w:delText xml:space="preserve"> of this </w:delText>
          </w:r>
        </w:del>
      </w:ins>
      <w:del w:id="146" w:author="David Halford" w:date="2023-08-08T10:36:00Z">
        <w:r w:rsidR="00C62DB0" w:rsidDel="00427777">
          <w:rPr>
            <w:rStyle w:val="normaltextrun"/>
            <w:rFonts w:ascii="Arial" w:eastAsiaTheme="majorEastAsia" w:hAnsi="Arial" w:cs="Arial"/>
          </w:rPr>
          <w:delText xml:space="preserve">modification would be used </w:delText>
        </w:r>
      </w:del>
      <w:ins w:id="147" w:author="David Halford" w:date="2023-07-11T13:46:00Z">
        <w:del w:id="148" w:author="David Halford" w:date="2023-08-08T10:36:00Z">
          <w:r w:rsidDel="00427777">
            <w:rPr>
              <w:rStyle w:val="normaltextrun"/>
              <w:rFonts w:ascii="Arial" w:eastAsiaTheme="majorEastAsia" w:hAnsi="Arial" w:cs="Arial"/>
            </w:rPr>
            <w:delText xml:space="preserve">is </w:delText>
          </w:r>
        </w:del>
      </w:ins>
      <w:del w:id="149" w:author="David Halford" w:date="2023-08-08T10:36:00Z">
        <w:r w:rsidR="00C62DB0" w:rsidDel="00427777">
          <w:rPr>
            <w:rStyle w:val="normaltextrun"/>
            <w:rFonts w:ascii="Arial" w:eastAsiaTheme="majorEastAsia" w:hAnsi="Arial" w:cs="Arial"/>
          </w:rPr>
          <w:delText>to develop a harmonised GB solution applying the EU Connection Codes requirements before consulting with the wider industry and then submitting to Ofgem for a decision.</w:delText>
        </w:r>
      </w:del>
      <w:r w:rsidR="00C62DB0">
        <w:rPr>
          <w:rStyle w:val="normaltextrun"/>
          <w:rFonts w:ascii="Arial" w:eastAsiaTheme="majorEastAsia" w:hAnsi="Arial" w:cs="Arial"/>
        </w:rPr>
        <w:t> </w:t>
      </w:r>
      <w:r w:rsidR="00C62DB0">
        <w:rPr>
          <w:rStyle w:val="eop"/>
          <w:rFonts w:ascii="Arial" w:hAnsi="Arial" w:cs="Arial"/>
        </w:rPr>
        <w:t> </w:t>
      </w:r>
    </w:p>
    <w:p w14:paraId="15DFB27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41CEC604"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Given the above, there appears to be six broad options of what a single, common, harmonised solution could look like by changing the existing Small / (Medium) / Large Power Station thresholds. Prior to any detailed Workgroup discussion these options included: </w:t>
      </w:r>
      <w:r>
        <w:rPr>
          <w:rStyle w:val="eop"/>
          <w:rFonts w:ascii="Arial" w:hAnsi="Arial" w:cs="Arial"/>
        </w:rPr>
        <w:t> </w:t>
      </w:r>
    </w:p>
    <w:p w14:paraId="348F5D2C" w14:textId="3C5D30A6" w:rsidR="00C62DB0" w:rsidRDefault="00C62DB0" w:rsidP="00C20AA9">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Applying the present ‘North of Scotland’ threshold of 10 MW in the ‘South of Scotland’ and England &amp; Wales.  </w:t>
      </w:r>
      <w:r>
        <w:rPr>
          <w:rStyle w:val="eop"/>
          <w:rFonts w:ascii="Arial" w:hAnsi="Arial" w:cs="Arial"/>
        </w:rPr>
        <w:t> </w:t>
      </w:r>
    </w:p>
    <w:p w14:paraId="7AF63307" w14:textId="22E10FB1" w:rsidR="00C62DB0" w:rsidRDefault="00C62DB0" w:rsidP="00C20AA9">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Applying the present ‘South of Scotland’ level threshold of 30 MW in the ‘North of Scotland’ and England &amp; Wales.  </w:t>
      </w:r>
      <w:r>
        <w:rPr>
          <w:rStyle w:val="eop"/>
          <w:rFonts w:ascii="Arial" w:hAnsi="Arial" w:cs="Arial"/>
        </w:rPr>
        <w:t> </w:t>
      </w:r>
    </w:p>
    <w:p w14:paraId="52108FC6" w14:textId="77777777" w:rsidR="00C62DB0" w:rsidRDefault="00C62DB0" w:rsidP="00C20AA9">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Applying the present England &amp; Wales level threshold of 50 MW in the ‘South of Scotland’ and the ‘North of Scotland’; or </w:t>
      </w:r>
      <w:r>
        <w:rPr>
          <w:rStyle w:val="eop"/>
          <w:rFonts w:ascii="Arial" w:hAnsi="Arial" w:cs="Arial"/>
        </w:rPr>
        <w:t> </w:t>
      </w:r>
    </w:p>
    <w:p w14:paraId="60687F10" w14:textId="533A5694" w:rsidR="00C62DB0" w:rsidRDefault="00C62DB0" w:rsidP="00C20AA9">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 xml:space="preserve">Applying the level based on the </w:t>
      </w:r>
      <w:proofErr w:type="spellStart"/>
      <w:r>
        <w:rPr>
          <w:rStyle w:val="normaltextrun"/>
          <w:rFonts w:ascii="Arial" w:eastAsiaTheme="majorEastAsia" w:hAnsi="Arial" w:cs="Arial"/>
        </w:rPr>
        <w:t>RfG</w:t>
      </w:r>
      <w:proofErr w:type="spellEnd"/>
      <w:r>
        <w:rPr>
          <w:rStyle w:val="normaltextrun"/>
          <w:rFonts w:ascii="Arial" w:eastAsiaTheme="majorEastAsia" w:hAnsi="Arial" w:cs="Arial"/>
        </w:rPr>
        <w:t xml:space="preserve"> </w:t>
      </w:r>
      <w:r w:rsidR="001343A3">
        <w:rPr>
          <w:rStyle w:val="normaltextrun"/>
          <w:rFonts w:ascii="Arial" w:eastAsiaTheme="majorEastAsia" w:hAnsi="Arial" w:cs="Arial"/>
        </w:rPr>
        <w:t xml:space="preserve">Power Generating Module </w:t>
      </w:r>
      <w:r>
        <w:rPr>
          <w:rStyle w:val="normaltextrun"/>
          <w:rFonts w:ascii="Arial" w:eastAsiaTheme="majorEastAsia" w:hAnsi="Arial" w:cs="Arial"/>
        </w:rPr>
        <w:t>Type</w:t>
      </w:r>
      <w:r w:rsidR="007A1215">
        <w:rPr>
          <w:rStyle w:val="normaltextrun"/>
          <w:rFonts w:ascii="Arial" w:eastAsiaTheme="majorEastAsia" w:hAnsi="Arial" w:cs="Arial"/>
        </w:rPr>
        <w:t xml:space="preserve"> </w:t>
      </w:r>
      <w:r w:rsidR="006E0DB6">
        <w:rPr>
          <w:rStyle w:val="normaltextrun"/>
          <w:rFonts w:ascii="Arial" w:eastAsiaTheme="majorEastAsia" w:hAnsi="Arial" w:cs="Arial"/>
        </w:rPr>
        <w:t>-</w:t>
      </w:r>
      <w:r w:rsidR="007A1215">
        <w:rPr>
          <w:rStyle w:val="normaltextrun"/>
          <w:rFonts w:ascii="Arial" w:eastAsiaTheme="majorEastAsia" w:hAnsi="Arial" w:cs="Arial"/>
        </w:rPr>
        <w:t xml:space="preserve"> A,</w:t>
      </w:r>
      <w:r>
        <w:rPr>
          <w:rStyle w:val="normaltextrun"/>
          <w:rFonts w:ascii="Arial" w:eastAsiaTheme="majorEastAsia" w:hAnsi="Arial" w:cs="Arial"/>
        </w:rPr>
        <w:t xml:space="preserve"> B</w:t>
      </w:r>
      <w:r w:rsidR="007A1215">
        <w:rPr>
          <w:rStyle w:val="normaltextrun"/>
          <w:rFonts w:ascii="Arial" w:eastAsiaTheme="majorEastAsia" w:hAnsi="Arial" w:cs="Arial"/>
        </w:rPr>
        <w:t>,</w:t>
      </w:r>
      <w:r>
        <w:rPr>
          <w:rStyle w:val="normaltextrun"/>
          <w:rFonts w:ascii="Arial" w:eastAsiaTheme="majorEastAsia" w:hAnsi="Arial" w:cs="Arial"/>
        </w:rPr>
        <w:t xml:space="preserve"> C and D thresholds</w:t>
      </w:r>
      <w:r w:rsidR="00F421B9">
        <w:rPr>
          <w:rStyle w:val="normaltextrun"/>
          <w:rFonts w:ascii="Arial" w:eastAsiaTheme="majorEastAsia" w:hAnsi="Arial" w:cs="Arial"/>
        </w:rPr>
        <w:t xml:space="preserve"> rather than Power Stations</w:t>
      </w:r>
      <w:r>
        <w:rPr>
          <w:rStyle w:val="normaltextrun"/>
          <w:rFonts w:ascii="Arial" w:eastAsiaTheme="majorEastAsia" w:hAnsi="Arial" w:cs="Arial"/>
        </w:rPr>
        <w:t>; or  </w:t>
      </w:r>
      <w:r>
        <w:rPr>
          <w:rStyle w:val="eop"/>
          <w:rFonts w:ascii="Arial" w:hAnsi="Arial" w:cs="Arial"/>
        </w:rPr>
        <w:t> </w:t>
      </w:r>
    </w:p>
    <w:p w14:paraId="23DF6460" w14:textId="77777777" w:rsidR="00C62DB0" w:rsidRDefault="00C62DB0" w:rsidP="00C20AA9">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Applying the level based on other figures than those associated with the four options above.  </w:t>
      </w:r>
      <w:r>
        <w:rPr>
          <w:rStyle w:val="eop"/>
          <w:rFonts w:ascii="Arial" w:hAnsi="Arial" w:cs="Arial"/>
        </w:rPr>
        <w:t> </w:t>
      </w:r>
    </w:p>
    <w:p w14:paraId="4C1A8F5D" w14:textId="77777777" w:rsidR="00C62DB0" w:rsidRDefault="00C62DB0" w:rsidP="00C20AA9">
      <w:pPr>
        <w:pStyle w:val="paragraph"/>
        <w:numPr>
          <w:ilvl w:val="0"/>
          <w:numId w:val="28"/>
        </w:numPr>
        <w:spacing w:before="0" w:beforeAutospacing="0" w:after="0" w:afterAutospacing="0"/>
        <w:jc w:val="both"/>
        <w:textAlignment w:val="baseline"/>
        <w:rPr>
          <w:rFonts w:ascii="Arial" w:hAnsi="Arial" w:cs="Arial"/>
        </w:rPr>
      </w:pPr>
      <w:r>
        <w:rPr>
          <w:rStyle w:val="normaltextrun"/>
          <w:rFonts w:ascii="Arial" w:eastAsiaTheme="majorEastAsia" w:hAnsi="Arial" w:cs="Arial"/>
        </w:rPr>
        <w:t>A further option variation could be centred around removing all references to ‘Small’, ‘Medium’ and ‘Large’.  </w:t>
      </w:r>
      <w:r>
        <w:rPr>
          <w:rStyle w:val="eop"/>
          <w:rFonts w:ascii="Arial" w:hAnsi="Arial" w:cs="Arial"/>
        </w:rPr>
        <w:t> </w:t>
      </w:r>
    </w:p>
    <w:p w14:paraId="31FAD07B"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7E1CD586" w14:textId="4898CC11" w:rsidR="00C62DB0" w:rsidRDefault="00C62DB0" w:rsidP="00C62DB0">
      <w:pPr>
        <w:pStyle w:val="paragraph"/>
        <w:spacing w:before="0" w:beforeAutospacing="0" w:after="0" w:afterAutospacing="0"/>
        <w:jc w:val="both"/>
        <w:textAlignment w:val="baseline"/>
        <w:rPr>
          <w:rFonts w:ascii="Segoe UI" w:hAnsi="Segoe UI" w:cs="Segoe UI"/>
          <w:sz w:val="18"/>
          <w:szCs w:val="18"/>
        </w:rPr>
      </w:pPr>
      <w:del w:id="150" w:author="Mike Kay" w:date="2023-06-05T04:55:00Z">
        <w:r w:rsidDel="00473990">
          <w:rPr>
            <w:rStyle w:val="normaltextrun"/>
            <w:rFonts w:ascii="Arial" w:eastAsiaTheme="majorEastAsia" w:hAnsi="Arial" w:cs="Arial"/>
          </w:rPr>
          <w:delText>For the avoidance of doubt,</w:delText>
        </w:r>
      </w:del>
      <w:ins w:id="151" w:author="Mike Kay" w:date="2023-06-05T04:55:00Z">
        <w:r w:rsidR="00473990">
          <w:rPr>
            <w:rStyle w:val="normaltextrun"/>
            <w:rFonts w:ascii="Arial" w:eastAsiaTheme="majorEastAsia" w:hAnsi="Arial" w:cs="Arial"/>
          </w:rPr>
          <w:t>It is not intended that</w:t>
        </w:r>
      </w:ins>
      <w:r>
        <w:rPr>
          <w:rStyle w:val="normaltextrun"/>
          <w:rFonts w:ascii="Arial" w:eastAsiaTheme="majorEastAsia" w:hAnsi="Arial" w:cs="Arial"/>
        </w:rPr>
        <w:t xml:space="preserve"> this proposal would </w:t>
      </w:r>
      <w:r w:rsidR="00F27208">
        <w:rPr>
          <w:rStyle w:val="normaltextrun"/>
          <w:rFonts w:ascii="Arial" w:eastAsiaTheme="majorEastAsia" w:hAnsi="Arial" w:cs="Arial"/>
        </w:rPr>
        <w:t xml:space="preserve">not be </w:t>
      </w:r>
      <w:r w:rsidR="00FB0BC5">
        <w:rPr>
          <w:rStyle w:val="normaltextrun"/>
          <w:rFonts w:ascii="Arial" w:eastAsiaTheme="majorEastAsia" w:hAnsi="Arial" w:cs="Arial"/>
        </w:rPr>
        <w:t>implemented</w:t>
      </w:r>
      <w:r w:rsidR="00340A3C">
        <w:rPr>
          <w:rStyle w:val="normaltextrun"/>
          <w:rFonts w:ascii="Arial" w:eastAsiaTheme="majorEastAsia" w:hAnsi="Arial" w:cs="Arial"/>
        </w:rPr>
        <w:t xml:space="preserve"> retrospectively </w:t>
      </w:r>
      <w:r w:rsidR="00054E36">
        <w:rPr>
          <w:rStyle w:val="normaltextrun"/>
          <w:rFonts w:ascii="Arial" w:eastAsiaTheme="majorEastAsia" w:hAnsi="Arial" w:cs="Arial"/>
        </w:rPr>
        <w:t xml:space="preserve">and </w:t>
      </w:r>
      <w:ins w:id="152" w:author="Mike Kay" w:date="2023-06-05T04:55:00Z">
        <w:r w:rsidR="0096314F">
          <w:rPr>
            <w:rStyle w:val="normaltextrun"/>
            <w:rFonts w:ascii="Arial" w:eastAsiaTheme="majorEastAsia" w:hAnsi="Arial" w:cs="Arial"/>
          </w:rPr>
          <w:t xml:space="preserve">would </w:t>
        </w:r>
      </w:ins>
      <w:r w:rsidR="00054E36">
        <w:rPr>
          <w:rStyle w:val="normaltextrun"/>
          <w:rFonts w:ascii="Arial" w:eastAsiaTheme="majorEastAsia" w:hAnsi="Arial" w:cs="Arial"/>
        </w:rPr>
        <w:t xml:space="preserve">only apply to </w:t>
      </w:r>
      <w:r w:rsidR="007E327D">
        <w:rPr>
          <w:rStyle w:val="normaltextrun"/>
          <w:rFonts w:ascii="Arial" w:eastAsiaTheme="majorEastAsia" w:hAnsi="Arial" w:cs="Arial"/>
        </w:rPr>
        <w:t xml:space="preserve">generation connections from the </w:t>
      </w:r>
      <w:r w:rsidR="00A83A3F">
        <w:rPr>
          <w:rStyle w:val="normaltextrun"/>
          <w:rFonts w:ascii="Arial" w:eastAsiaTheme="majorEastAsia" w:hAnsi="Arial" w:cs="Arial"/>
        </w:rPr>
        <w:t>implementation date</w:t>
      </w:r>
      <w:del w:id="153" w:author="Mike Kay" w:date="2023-06-05T04:56:00Z">
        <w:r w:rsidR="00A83A3F" w:rsidDel="000E6DDA">
          <w:rPr>
            <w:rStyle w:val="normaltextrun"/>
            <w:rFonts w:ascii="Arial" w:eastAsiaTheme="majorEastAsia" w:hAnsi="Arial" w:cs="Arial"/>
          </w:rPr>
          <w:delText xml:space="preserve"> </w:delText>
        </w:r>
        <w:r w:rsidR="00FB0BC5" w:rsidDel="000E6DDA">
          <w:rPr>
            <w:rStyle w:val="normaltextrun"/>
            <w:rFonts w:ascii="Arial" w:eastAsiaTheme="majorEastAsia" w:hAnsi="Arial" w:cs="Arial"/>
          </w:rPr>
          <w:delText xml:space="preserve">or </w:delText>
        </w:r>
        <w:r w:rsidR="009C79A9" w:rsidDel="000E6DDA">
          <w:rPr>
            <w:rStyle w:val="normaltextrun"/>
            <w:rFonts w:ascii="Arial" w:eastAsiaTheme="majorEastAsia" w:hAnsi="Arial" w:cs="Arial"/>
          </w:rPr>
          <w:delText xml:space="preserve">existing </w:delText>
        </w:r>
        <w:r w:rsidR="00FB0BC5" w:rsidDel="000E6DDA">
          <w:rPr>
            <w:rStyle w:val="normaltextrun"/>
            <w:rFonts w:ascii="Arial" w:eastAsiaTheme="majorEastAsia" w:hAnsi="Arial" w:cs="Arial"/>
          </w:rPr>
          <w:delText xml:space="preserve">connections </w:delText>
        </w:r>
        <w:r w:rsidR="00FB0BC5" w:rsidDel="0096314F">
          <w:rPr>
            <w:rStyle w:val="normaltextrun"/>
            <w:rFonts w:ascii="Arial" w:eastAsiaTheme="majorEastAsia" w:hAnsi="Arial" w:cs="Arial"/>
          </w:rPr>
          <w:delText xml:space="preserve">that have </w:delText>
        </w:r>
        <w:r w:rsidR="00FB0BC5" w:rsidDel="000E6DDA">
          <w:rPr>
            <w:rStyle w:val="normaltextrun"/>
            <w:rFonts w:ascii="Arial" w:eastAsiaTheme="majorEastAsia" w:hAnsi="Arial" w:cs="Arial"/>
          </w:rPr>
          <w:delText>been substantially modified</w:delText>
        </w:r>
      </w:del>
      <w:r w:rsidR="00FB0BC5">
        <w:rPr>
          <w:rStyle w:val="normaltextrun"/>
          <w:rFonts w:ascii="Arial" w:eastAsiaTheme="majorEastAsia" w:hAnsi="Arial" w:cs="Arial"/>
        </w:rPr>
        <w:t xml:space="preserve">. </w:t>
      </w:r>
    </w:p>
    <w:p w14:paraId="33386387"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154EF09C" w14:textId="783069D8"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xml:space="preserve">However, where, in accordance with Article 4(1) of the </w:t>
      </w:r>
      <w:proofErr w:type="spellStart"/>
      <w:r>
        <w:rPr>
          <w:rStyle w:val="normaltextrun"/>
          <w:rFonts w:ascii="Arial" w:eastAsiaTheme="majorEastAsia" w:hAnsi="Arial" w:cs="Arial"/>
        </w:rPr>
        <w:t>RfG</w:t>
      </w:r>
      <w:proofErr w:type="spellEnd"/>
      <w:r>
        <w:rPr>
          <w:rStyle w:val="normaltextrun"/>
          <w:rFonts w:ascii="Arial" w:eastAsiaTheme="majorEastAsia" w:hAnsi="Arial" w:cs="Arial"/>
        </w:rPr>
        <w:t xml:space="preserve">, an </w:t>
      </w:r>
      <w:r>
        <w:rPr>
          <w:rStyle w:val="normaltextrun"/>
          <w:rFonts w:ascii="Arial" w:eastAsiaTheme="majorEastAsia" w:hAnsi="Arial" w:cs="Arial"/>
          <w:i/>
          <w:iCs/>
        </w:rPr>
        <w:t>Existing</w:t>
      </w:r>
      <w:r>
        <w:rPr>
          <w:rStyle w:val="normaltextrun"/>
          <w:rFonts w:ascii="Arial" w:eastAsiaTheme="majorEastAsia" w:hAnsi="Arial" w:cs="Arial"/>
        </w:rPr>
        <w:t xml:space="preserve"> Type C or Type D Power Generating Module has been </w:t>
      </w:r>
      <w:ins w:id="154" w:author="Mike Kay" w:date="2023-06-05T04:57:00Z">
        <w:r w:rsidR="0062517C">
          <w:rPr>
            <w:rStyle w:val="normaltextrun"/>
            <w:rFonts w:ascii="Arial" w:eastAsiaTheme="majorEastAsia" w:hAnsi="Arial" w:cs="Arial"/>
          </w:rPr>
          <w:t xml:space="preserve">substantially </w:t>
        </w:r>
      </w:ins>
      <w:r>
        <w:rPr>
          <w:rStyle w:val="normaltextrun"/>
          <w:rFonts w:ascii="Arial" w:eastAsiaTheme="majorEastAsia" w:hAnsi="Arial" w:cs="Arial"/>
        </w:rPr>
        <w:t>modified</w:t>
      </w:r>
      <w:del w:id="155" w:author="Mike Kay" w:date="2023-06-05T04:57:00Z">
        <w:r w:rsidDel="0062517C">
          <w:rPr>
            <w:rStyle w:val="normaltextrun"/>
            <w:rFonts w:ascii="Arial" w:eastAsiaTheme="majorEastAsia" w:hAnsi="Arial" w:cs="Arial"/>
          </w:rPr>
          <w:delText xml:space="preserve"> to such an extent that its connection agreement must be substantially revised,</w:delText>
        </w:r>
      </w:del>
      <w:r>
        <w:rPr>
          <w:rStyle w:val="normaltextrun"/>
          <w:rFonts w:ascii="Arial" w:eastAsiaTheme="majorEastAsia" w:hAnsi="Arial" w:cs="Arial"/>
        </w:rPr>
        <w:t xml:space="preserve"> then it </w:t>
      </w:r>
      <w:r w:rsidR="005913A4">
        <w:rPr>
          <w:rStyle w:val="normaltextrun"/>
          <w:rFonts w:ascii="Arial" w:eastAsiaTheme="majorEastAsia" w:hAnsi="Arial" w:cs="Arial"/>
        </w:rPr>
        <w:t xml:space="preserve">will be required to meet the requirements of </w:t>
      </w:r>
      <w:proofErr w:type="spellStart"/>
      <w:r w:rsidR="005913A4">
        <w:rPr>
          <w:rStyle w:val="normaltextrun"/>
          <w:rFonts w:ascii="Arial" w:eastAsiaTheme="majorEastAsia" w:hAnsi="Arial" w:cs="Arial"/>
        </w:rPr>
        <w:t>RfG</w:t>
      </w:r>
      <w:proofErr w:type="spellEnd"/>
      <w:r w:rsidR="00A93648">
        <w:rPr>
          <w:rStyle w:val="normaltextrun"/>
          <w:rFonts w:ascii="Arial" w:eastAsiaTheme="majorEastAsia" w:hAnsi="Arial" w:cs="Arial"/>
        </w:rPr>
        <w:t xml:space="preserve"> either through the Grid Code or </w:t>
      </w:r>
      <w:ins w:id="156" w:author="Mike Kay" w:date="2023-06-05T04:58:00Z">
        <w:r w:rsidR="000529C9">
          <w:rPr>
            <w:rStyle w:val="normaltextrun"/>
            <w:rFonts w:ascii="Arial" w:eastAsiaTheme="majorEastAsia" w:hAnsi="Arial" w:cs="Arial"/>
          </w:rPr>
          <w:t xml:space="preserve">EREC </w:t>
        </w:r>
      </w:ins>
      <w:r w:rsidR="00A93648">
        <w:rPr>
          <w:rStyle w:val="normaltextrun"/>
          <w:rFonts w:ascii="Arial" w:eastAsiaTheme="majorEastAsia" w:hAnsi="Arial" w:cs="Arial"/>
        </w:rPr>
        <w:t>G99.</w:t>
      </w:r>
      <w:del w:id="157" w:author="Antony Johnson (ESO)" w:date="2023-07-14T17:03:00Z">
        <w:r w:rsidR="00044F76">
          <w:rPr>
            <w:rStyle w:val="normaltextrun"/>
            <w:rFonts w:ascii="Arial" w:eastAsiaTheme="majorEastAsia" w:hAnsi="Arial" w:cs="Arial"/>
          </w:rPr>
          <w:delText>.</w:delText>
        </w:r>
      </w:del>
      <w:r w:rsidR="00044F76">
        <w:rPr>
          <w:rStyle w:val="normaltextrun"/>
          <w:rFonts w:ascii="Arial" w:eastAsiaTheme="majorEastAsia" w:hAnsi="Arial" w:cs="Arial"/>
        </w:rPr>
        <w:t xml:space="preserve"> </w:t>
      </w:r>
      <w:commentRangeStart w:id="158"/>
      <w:r w:rsidR="00044F76">
        <w:rPr>
          <w:rStyle w:val="normaltextrun"/>
          <w:rFonts w:ascii="Arial" w:eastAsiaTheme="majorEastAsia" w:hAnsi="Arial" w:cs="Arial"/>
        </w:rPr>
        <w:t xml:space="preserve">As a separate issue as a result of GC0117, if the generator was to </w:t>
      </w:r>
      <w:r w:rsidR="00F925F2">
        <w:rPr>
          <w:rStyle w:val="normaltextrun"/>
          <w:rFonts w:ascii="Arial" w:eastAsiaTheme="majorEastAsia" w:hAnsi="Arial" w:cs="Arial"/>
        </w:rPr>
        <w:t>transition</w:t>
      </w:r>
      <w:r w:rsidR="00044F76">
        <w:rPr>
          <w:rStyle w:val="normaltextrun"/>
          <w:rFonts w:ascii="Arial" w:eastAsiaTheme="majorEastAsia" w:hAnsi="Arial" w:cs="Arial"/>
        </w:rPr>
        <w:t xml:space="preserve"> f</w:t>
      </w:r>
      <w:r w:rsidR="0031134B">
        <w:rPr>
          <w:rStyle w:val="normaltextrun"/>
          <w:rFonts w:ascii="Arial" w:eastAsiaTheme="majorEastAsia" w:hAnsi="Arial" w:cs="Arial"/>
        </w:rPr>
        <w:t xml:space="preserve">rom </w:t>
      </w:r>
      <w:r w:rsidR="007C09C7">
        <w:rPr>
          <w:rStyle w:val="normaltextrun"/>
          <w:rFonts w:ascii="Arial" w:eastAsiaTheme="majorEastAsia" w:hAnsi="Arial" w:cs="Arial"/>
        </w:rPr>
        <w:t xml:space="preserve">embedded </w:t>
      </w:r>
      <w:r w:rsidR="00044F76">
        <w:rPr>
          <w:rStyle w:val="normaltextrun"/>
          <w:rFonts w:ascii="Arial" w:eastAsiaTheme="majorEastAsia" w:hAnsi="Arial" w:cs="Arial"/>
        </w:rPr>
        <w:t>Small to</w:t>
      </w:r>
      <w:r w:rsidR="007C09C7">
        <w:rPr>
          <w:rStyle w:val="normaltextrun"/>
          <w:rFonts w:ascii="Arial" w:eastAsiaTheme="majorEastAsia" w:hAnsi="Arial" w:cs="Arial"/>
        </w:rPr>
        <w:t xml:space="preserve"> embedded</w:t>
      </w:r>
      <w:r w:rsidR="00044F76">
        <w:rPr>
          <w:rStyle w:val="normaltextrun"/>
          <w:rFonts w:ascii="Arial" w:eastAsiaTheme="majorEastAsia" w:hAnsi="Arial" w:cs="Arial"/>
        </w:rPr>
        <w:t xml:space="preserve"> Large (i.e., it </w:t>
      </w:r>
      <w:r w:rsidR="00B95F33">
        <w:rPr>
          <w:rStyle w:val="normaltextrun"/>
          <w:rFonts w:ascii="Arial" w:eastAsiaTheme="majorEastAsia" w:hAnsi="Arial" w:cs="Arial"/>
        </w:rPr>
        <w:t xml:space="preserve">had a registered capacity of </w:t>
      </w:r>
      <w:r w:rsidR="009C794A">
        <w:rPr>
          <w:rStyle w:val="normaltextrun"/>
          <w:rFonts w:ascii="Arial" w:eastAsiaTheme="majorEastAsia" w:hAnsi="Arial" w:cs="Arial"/>
        </w:rPr>
        <w:t>49MW when it originally applied for a connection</w:t>
      </w:r>
      <w:r w:rsidR="00F925F2">
        <w:rPr>
          <w:rStyle w:val="normaltextrun"/>
          <w:rFonts w:ascii="Arial" w:eastAsiaTheme="majorEastAsia" w:hAnsi="Arial" w:cs="Arial"/>
        </w:rPr>
        <w:t xml:space="preserve"> and as a result of its </w:t>
      </w:r>
      <w:r w:rsidR="00361136">
        <w:rPr>
          <w:rStyle w:val="normaltextrun"/>
          <w:rFonts w:ascii="Arial" w:eastAsiaTheme="majorEastAsia" w:hAnsi="Arial" w:cs="Arial"/>
        </w:rPr>
        <w:t>substantial</w:t>
      </w:r>
      <w:r w:rsidR="00F925F2">
        <w:rPr>
          <w:rStyle w:val="normaltextrun"/>
          <w:rFonts w:ascii="Arial" w:eastAsiaTheme="majorEastAsia" w:hAnsi="Arial" w:cs="Arial"/>
        </w:rPr>
        <w:t xml:space="preserve"> modification</w:t>
      </w:r>
      <w:r w:rsidR="00B95F33">
        <w:rPr>
          <w:rStyle w:val="normaltextrun"/>
          <w:rFonts w:ascii="Arial" w:eastAsiaTheme="majorEastAsia" w:hAnsi="Arial" w:cs="Arial"/>
        </w:rPr>
        <w:t xml:space="preserve"> its registered capacity remains at 49MW, the </w:t>
      </w:r>
      <w:r w:rsidR="00E709E8">
        <w:rPr>
          <w:rStyle w:val="normaltextrun"/>
          <w:rFonts w:ascii="Arial" w:eastAsiaTheme="majorEastAsia" w:hAnsi="Arial" w:cs="Arial"/>
        </w:rPr>
        <w:t xml:space="preserve">effect of GC0117 would now treat it as a large embedded power station irrespective of the implications of </w:t>
      </w:r>
      <w:proofErr w:type="spellStart"/>
      <w:r w:rsidR="00E709E8">
        <w:rPr>
          <w:rStyle w:val="normaltextrun"/>
          <w:rFonts w:ascii="Arial" w:eastAsiaTheme="majorEastAsia" w:hAnsi="Arial" w:cs="Arial"/>
        </w:rPr>
        <w:t>RfG</w:t>
      </w:r>
      <w:proofErr w:type="spellEnd"/>
      <w:r w:rsidR="00E709E8">
        <w:rPr>
          <w:rStyle w:val="normaltextrun"/>
          <w:rFonts w:ascii="Arial" w:eastAsiaTheme="majorEastAsia" w:hAnsi="Arial" w:cs="Arial"/>
        </w:rPr>
        <w:t>.</w:t>
      </w:r>
      <w:r w:rsidR="00B95F33">
        <w:rPr>
          <w:rStyle w:val="normaltextrun"/>
          <w:rFonts w:ascii="Arial" w:eastAsiaTheme="majorEastAsia" w:hAnsi="Arial" w:cs="Arial"/>
        </w:rPr>
        <w:t xml:space="preserve"> </w:t>
      </w:r>
      <w:r w:rsidR="00F925F2">
        <w:rPr>
          <w:rStyle w:val="normaltextrun"/>
          <w:rFonts w:ascii="Arial" w:eastAsiaTheme="majorEastAsia" w:hAnsi="Arial" w:cs="Arial"/>
        </w:rPr>
        <w:t xml:space="preserve"> </w:t>
      </w:r>
      <w:commentRangeEnd w:id="158"/>
      <w:r w:rsidR="00E73173">
        <w:rPr>
          <w:rStyle w:val="CommentReference"/>
          <w:rFonts w:ascii="Arial" w:hAnsi="Arial"/>
        </w:rPr>
        <w:commentReference w:id="158"/>
      </w:r>
    </w:p>
    <w:p w14:paraId="10715DDA"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lastRenderedPageBreak/>
        <w:t> </w:t>
      </w:r>
      <w:r>
        <w:rPr>
          <w:rStyle w:val="eop"/>
          <w:rFonts w:ascii="Arial" w:hAnsi="Arial" w:cs="Arial"/>
        </w:rPr>
        <w:t> </w:t>
      </w:r>
    </w:p>
    <w:p w14:paraId="34C4FD35"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0432B5E5" w14:textId="77777777" w:rsidR="00C62DB0" w:rsidRDefault="00C62DB0" w:rsidP="00C62DB0">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Current, baseline, Grid Code definition of ‘Small’, ‘Medium’ and ‘Large can be found in Annex 5.</w:t>
      </w:r>
      <w:r>
        <w:rPr>
          <w:rStyle w:val="eop"/>
          <w:rFonts w:ascii="Arial" w:hAnsi="Arial" w:cs="Arial"/>
        </w:rPr>
        <w:t> </w:t>
      </w:r>
    </w:p>
    <w:p w14:paraId="7DF51430" w14:textId="77777777" w:rsidR="00470B5B" w:rsidRDefault="00470B5B" w:rsidP="00043548"/>
    <w:p w14:paraId="3E147989" w14:textId="77777777" w:rsidR="00050444" w:rsidRDefault="00050444" w:rsidP="006B6009">
      <w:pPr>
        <w:pStyle w:val="CA3"/>
      </w:pPr>
      <w:bookmarkStart w:id="159" w:name="_Toc129158661"/>
      <w:r>
        <w:t xml:space="preserve">Workgroup </w:t>
      </w:r>
      <w:r w:rsidR="005E3456">
        <w:t>c</w:t>
      </w:r>
      <w:r>
        <w:t>onsiderations</w:t>
      </w:r>
      <w:bookmarkEnd w:id="159"/>
    </w:p>
    <w:p w14:paraId="32875F9A" w14:textId="60D0EA03" w:rsidR="00EA0DFC" w:rsidRDefault="00EA0DFC" w:rsidP="00EA0DFC">
      <w:pPr>
        <w:spacing w:line="240" w:lineRule="auto"/>
        <w:jc w:val="both"/>
        <w:textAlignment w:val="baseline"/>
        <w:rPr>
          <w:rFonts w:cs="Arial"/>
        </w:rPr>
      </w:pPr>
      <w:bookmarkStart w:id="160" w:name="_Hlk50542408"/>
      <w:r>
        <w:rPr>
          <w:rFonts w:cs="Arial"/>
        </w:rPr>
        <w:t xml:space="preserve">The Workgroup convened </w:t>
      </w:r>
      <w:del w:id="161" w:author="Mike Kay" w:date="2023-06-05T05:05:00Z">
        <w:r w:rsidR="00D35962" w:rsidDel="00016FF3">
          <w:delText>x</w:delText>
        </w:r>
        <w:r w:rsidR="00686E2D" w:rsidDel="00016FF3">
          <w:delText>x</w:delText>
        </w:r>
        <w:r w:rsidR="00D35962" w:rsidRPr="00C62DB0" w:rsidDel="00016FF3">
          <w:delText xml:space="preserve"> </w:delText>
        </w:r>
      </w:del>
      <w:r w:rsidRPr="00C62DB0">
        <w:rPr>
          <w:rFonts w:cs="Arial"/>
        </w:rPr>
        <w:t>times</w:t>
      </w:r>
      <w:r>
        <w:rPr>
          <w:rFonts w:cs="Arial"/>
        </w:rPr>
        <w:t xml:space="preserve"> to discuss the perceived issue, detail the scope of the proposed defect, devise potential </w:t>
      </w:r>
      <w:r w:rsidR="000C2E1F">
        <w:rPr>
          <w:rFonts w:cs="Arial"/>
        </w:rPr>
        <w:t>solutions,</w:t>
      </w:r>
      <w:r>
        <w:rPr>
          <w:rFonts w:cs="Arial"/>
        </w:rPr>
        <w:t xml:space="preserve"> and assess the proposal in terms of the Applicable Objectives.  </w:t>
      </w:r>
    </w:p>
    <w:p w14:paraId="095C4ECF" w14:textId="77777777" w:rsidR="00EC7355" w:rsidRDefault="00EC7355" w:rsidP="00EA0DFC">
      <w:pPr>
        <w:spacing w:line="240" w:lineRule="auto"/>
        <w:jc w:val="both"/>
        <w:textAlignment w:val="baseline"/>
        <w:rPr>
          <w:rFonts w:cs="Arial"/>
        </w:rPr>
      </w:pPr>
    </w:p>
    <w:p w14:paraId="3ADB3474" w14:textId="77777777" w:rsidR="00EC7355" w:rsidRDefault="00EC7355" w:rsidP="00EA0DFC">
      <w:pPr>
        <w:spacing w:line="240" w:lineRule="auto"/>
        <w:jc w:val="both"/>
        <w:textAlignment w:val="baseline"/>
        <w:rPr>
          <w:rFonts w:cs="Arial"/>
        </w:rPr>
      </w:pPr>
    </w:p>
    <w:p w14:paraId="0E6B60D4" w14:textId="418D0AE2" w:rsidR="00EA0DFC" w:rsidRDefault="00EA0DFC" w:rsidP="00EA0DFC">
      <w:pPr>
        <w:pStyle w:val="TOCMOD"/>
        <w:framePr w:hSpace="0" w:vSpace="0" w:wrap="auto" w:vAnchor="margin" w:yAlign="inline"/>
        <w:spacing w:after="240"/>
        <w:rPr>
          <w:b w:val="0"/>
          <w:bCs w:val="0"/>
          <w:noProof w:val="0"/>
          <w:color w:val="auto"/>
        </w:rPr>
      </w:pPr>
      <w:r>
        <w:rPr>
          <w:b w:val="0"/>
          <w:bCs w:val="0"/>
          <w:noProof w:val="0"/>
          <w:color w:val="auto"/>
        </w:rPr>
        <w:t>The Workgroup held the</w:t>
      </w:r>
      <w:del w:id="162" w:author="Mike Kay" w:date="2023-06-05T05:05:00Z">
        <w:r w:rsidDel="00E453B4">
          <w:rPr>
            <w:b w:val="0"/>
            <w:bCs w:val="0"/>
            <w:noProof w:val="0"/>
            <w:color w:val="auto"/>
          </w:rPr>
          <w:delText>ir</w:delText>
        </w:r>
      </w:del>
      <w:r>
        <w:rPr>
          <w:b w:val="0"/>
          <w:bCs w:val="0"/>
          <w:noProof w:val="0"/>
          <w:color w:val="auto"/>
        </w:rPr>
        <w:t xml:space="preserve"> Workgroup Consultation between </w:t>
      </w:r>
      <w:r w:rsidR="00B5187E" w:rsidRPr="00B5187E">
        <w:rPr>
          <w:b w:val="0"/>
          <w:bCs w:val="0"/>
          <w:noProof w:val="0"/>
          <w:color w:val="auto"/>
        </w:rPr>
        <w:t>07 July</w:t>
      </w:r>
      <w:r w:rsidRPr="00B5187E">
        <w:rPr>
          <w:b w:val="0"/>
          <w:bCs w:val="0"/>
          <w:noProof w:val="0"/>
          <w:color w:val="auto"/>
        </w:rPr>
        <w:t xml:space="preserve"> – </w:t>
      </w:r>
      <w:r w:rsidR="00B5187E" w:rsidRPr="00B5187E">
        <w:rPr>
          <w:b w:val="0"/>
          <w:bCs w:val="0"/>
          <w:noProof w:val="0"/>
          <w:color w:val="auto"/>
        </w:rPr>
        <w:t>05</w:t>
      </w:r>
      <w:r w:rsidRPr="00B5187E">
        <w:rPr>
          <w:b w:val="0"/>
          <w:bCs w:val="0"/>
          <w:noProof w:val="0"/>
          <w:color w:val="auto"/>
        </w:rPr>
        <w:t xml:space="preserve"> </w:t>
      </w:r>
      <w:r w:rsidR="00B5187E" w:rsidRPr="00B5187E">
        <w:rPr>
          <w:b w:val="0"/>
          <w:bCs w:val="0"/>
          <w:noProof w:val="0"/>
          <w:color w:val="auto"/>
        </w:rPr>
        <w:t>August</w:t>
      </w:r>
      <w:r w:rsidRPr="00B5187E">
        <w:rPr>
          <w:b w:val="0"/>
          <w:bCs w:val="0"/>
          <w:noProof w:val="0"/>
          <w:color w:val="auto"/>
        </w:rPr>
        <w:t xml:space="preserve"> </w:t>
      </w:r>
      <w:r w:rsidR="00B5187E" w:rsidRPr="00B5187E">
        <w:rPr>
          <w:b w:val="0"/>
          <w:bCs w:val="0"/>
          <w:noProof w:val="0"/>
          <w:color w:val="auto"/>
        </w:rPr>
        <w:t>202</w:t>
      </w:r>
      <w:r w:rsidR="00E068E6">
        <w:rPr>
          <w:b w:val="0"/>
          <w:bCs w:val="0"/>
          <w:noProof w:val="0"/>
          <w:color w:val="auto"/>
        </w:rPr>
        <w:t>2</w:t>
      </w:r>
      <w:r>
        <w:rPr>
          <w:b w:val="0"/>
          <w:bCs w:val="0"/>
          <w:noProof w:val="0"/>
          <w:color w:val="auto"/>
        </w:rPr>
        <w:t xml:space="preserve"> and received</w:t>
      </w:r>
      <w:r w:rsidR="00B5187E">
        <w:rPr>
          <w:b w:val="0"/>
          <w:bCs w:val="0"/>
          <w:noProof w:val="0"/>
          <w:color w:val="auto"/>
        </w:rPr>
        <w:t xml:space="preserve"> </w:t>
      </w:r>
      <w:r w:rsidR="00B5187E" w:rsidRPr="00B5187E">
        <w:rPr>
          <w:b w:val="0"/>
          <w:bCs w:val="0"/>
          <w:noProof w:val="0"/>
          <w:color w:val="auto"/>
        </w:rPr>
        <w:t>14 non confidential</w:t>
      </w:r>
      <w:r>
        <w:rPr>
          <w:b w:val="0"/>
          <w:bCs w:val="0"/>
          <w:noProof w:val="0"/>
          <w:color w:val="auto"/>
        </w:rPr>
        <w:t xml:space="preserve"> responses. The full responses and a summary of the responses can be found </w:t>
      </w:r>
      <w:r w:rsidR="00CB6D63">
        <w:rPr>
          <w:b w:val="0"/>
          <w:bCs w:val="0"/>
          <w:noProof w:val="0"/>
          <w:color w:val="auto"/>
        </w:rPr>
        <w:t>A</w:t>
      </w:r>
      <w:r>
        <w:rPr>
          <w:b w:val="0"/>
          <w:bCs w:val="0"/>
          <w:noProof w:val="0"/>
          <w:color w:val="auto"/>
        </w:rPr>
        <w:t>nnex</w:t>
      </w:r>
      <w:r w:rsidR="00CB6D63">
        <w:rPr>
          <w:b w:val="0"/>
          <w:bCs w:val="0"/>
          <w:noProof w:val="0"/>
          <w:color w:val="auto"/>
        </w:rPr>
        <w:t xml:space="preserve"> 17.</w:t>
      </w:r>
    </w:p>
    <w:p w14:paraId="4CD564FB" w14:textId="77777777" w:rsidR="00EA0DFC" w:rsidRDefault="00EA0DFC" w:rsidP="00EA0DFC">
      <w:pPr>
        <w:pStyle w:val="Heading3"/>
      </w:pPr>
      <w:bookmarkStart w:id="163" w:name="_Toc129158662"/>
      <w:r>
        <w:t>Consideration of the proposer’s solution</w:t>
      </w:r>
      <w:bookmarkEnd w:id="163"/>
    </w:p>
    <w:p w14:paraId="6465F9E0"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commentRangeStart w:id="164"/>
      <w:r w:rsidRPr="00B35DFC">
        <w:rPr>
          <w:rFonts w:ascii="Arial" w:eastAsia="Times New Roman" w:hAnsi="Arial" w:cs="Arial"/>
          <w:szCs w:val="24"/>
          <w:u w:val="single"/>
          <w:lang w:eastAsia="en-GB"/>
        </w:rPr>
        <w:t>Refresher Presentation by the NGESO</w:t>
      </w:r>
      <w:r w:rsidRPr="00B35DFC">
        <w:rPr>
          <w:rFonts w:ascii="Arial" w:eastAsia="Times New Roman" w:hAnsi="Arial" w:cs="Arial"/>
          <w:szCs w:val="24"/>
          <w:lang w:eastAsia="en-GB"/>
        </w:rPr>
        <w:t> </w:t>
      </w:r>
      <w:commentRangeEnd w:id="164"/>
      <w:r w:rsidR="00AD17A0">
        <w:rPr>
          <w:rStyle w:val="CommentReference"/>
          <w:rFonts w:ascii="Arial" w:eastAsia="Times New Roman" w:hAnsi="Arial" w:cs="Times New Roman"/>
          <w:lang w:eastAsia="en-GB"/>
        </w:rPr>
        <w:commentReference w:id="164"/>
      </w:r>
    </w:p>
    <w:p w14:paraId="372FF74B" w14:textId="6AF73333"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Due to the time elapsed between the previous Workgroup meeting in July 2019, </w:t>
      </w:r>
      <w:proofErr w:type="gramStart"/>
      <w:r w:rsidRPr="00B35DFC">
        <w:rPr>
          <w:rFonts w:ascii="Arial" w:eastAsia="Times New Roman" w:hAnsi="Arial" w:cs="Arial"/>
          <w:szCs w:val="24"/>
          <w:lang w:eastAsia="en-GB"/>
        </w:rPr>
        <w:t>as a result of</w:t>
      </w:r>
      <w:proofErr w:type="gramEnd"/>
      <w:r w:rsidRPr="00B35DFC">
        <w:rPr>
          <w:rFonts w:ascii="Arial" w:eastAsia="Times New Roman" w:hAnsi="Arial" w:cs="Arial"/>
          <w:szCs w:val="24"/>
          <w:lang w:eastAsia="en-GB"/>
        </w:rPr>
        <w:t xml:space="preserve"> the need to progress other EU compliance work, the ESO delivered an updated presentation at the Workgroup meeting in May 2021 highlighting the background context of the modification and a summary of the need for harmonisation of access arrangements in Great Britain. There was discussion within the Workgroup around the defect and if it would be a solution applied either for (</w:t>
      </w:r>
      <w:proofErr w:type="spellStart"/>
      <w:r w:rsidRPr="00B35DFC">
        <w:rPr>
          <w:rFonts w:ascii="Arial" w:eastAsia="Times New Roman" w:hAnsi="Arial" w:cs="Arial"/>
          <w:szCs w:val="24"/>
          <w:lang w:eastAsia="en-GB"/>
        </w:rPr>
        <w:t>i</w:t>
      </w:r>
      <w:proofErr w:type="spellEnd"/>
      <w:r w:rsidRPr="00B35DFC">
        <w:rPr>
          <w:rFonts w:ascii="Arial" w:eastAsia="Times New Roman" w:hAnsi="Arial" w:cs="Arial"/>
          <w:szCs w:val="24"/>
          <w:lang w:eastAsia="en-GB"/>
        </w:rPr>
        <w:t>) newly connected generators and those existing generators which had been subject to significant equipment modifications or retrospectively applied, (ii) be applied to (</w:t>
      </w:r>
      <w:proofErr w:type="spellStart"/>
      <w:r w:rsidRPr="00B35DFC">
        <w:rPr>
          <w:rFonts w:ascii="Arial" w:eastAsia="Times New Roman" w:hAnsi="Arial" w:cs="Arial"/>
          <w:szCs w:val="24"/>
          <w:lang w:eastAsia="en-GB"/>
        </w:rPr>
        <w:t>i</w:t>
      </w:r>
      <w:proofErr w:type="spellEnd"/>
      <w:r w:rsidRPr="00B35DFC">
        <w:rPr>
          <w:rFonts w:ascii="Arial" w:eastAsia="Times New Roman" w:hAnsi="Arial" w:cs="Arial"/>
          <w:szCs w:val="24"/>
          <w:lang w:eastAsia="en-GB"/>
        </w:rPr>
        <w:t xml:space="preserve">) plus retrospectively to all existing generators as well (irrespective of </w:t>
      </w:r>
      <w:r w:rsidR="00845102" w:rsidRPr="00B35DFC">
        <w:rPr>
          <w:rFonts w:ascii="Arial" w:eastAsia="Times New Roman" w:hAnsi="Arial" w:cs="Arial"/>
          <w:szCs w:val="24"/>
          <w:lang w:eastAsia="en-GB"/>
        </w:rPr>
        <w:t>whether</w:t>
      </w:r>
      <w:r w:rsidRPr="00B35DFC">
        <w:rPr>
          <w:rFonts w:ascii="Arial" w:eastAsia="Times New Roman" w:hAnsi="Arial" w:cs="Arial"/>
          <w:szCs w:val="24"/>
          <w:lang w:eastAsia="en-GB"/>
        </w:rPr>
        <w:t xml:space="preserve"> they had substantially modified their plant or apparatus). The discussion also linked into </w:t>
      </w:r>
      <w:proofErr w:type="spellStart"/>
      <w:r w:rsidRPr="00B35DFC">
        <w:rPr>
          <w:rFonts w:ascii="Arial" w:eastAsia="Times New Roman" w:hAnsi="Arial" w:cs="Arial"/>
          <w:szCs w:val="24"/>
          <w:lang w:eastAsia="en-GB"/>
        </w:rPr>
        <w:t>RfG</w:t>
      </w:r>
      <w:proofErr w:type="spellEnd"/>
      <w:r w:rsidRPr="00B35DFC">
        <w:rPr>
          <w:rFonts w:ascii="Arial" w:eastAsia="Times New Roman" w:hAnsi="Arial" w:cs="Arial"/>
          <w:szCs w:val="24"/>
          <w:lang w:eastAsia="en-GB"/>
        </w:rPr>
        <w:t xml:space="preserve"> requirements and the impact of </w:t>
      </w:r>
      <w:ins w:id="165" w:author="MK 02 June" w:date="2023-06-02T13:11:00Z">
        <w:r w:rsidR="00D9731D" w:rsidRPr="00B35DFC">
          <w:rPr>
            <w:rFonts w:ascii="Arial" w:eastAsia="Times New Roman" w:hAnsi="Arial" w:cs="Arial"/>
            <w:color w:val="000000"/>
            <w:szCs w:val="24"/>
            <w:shd w:val="clear" w:color="auto" w:fill="FFFFFF"/>
            <w:lang w:eastAsia="en-GB"/>
          </w:rPr>
          <w:t>the Connection and Use of System Code (</w:t>
        </w:r>
      </w:ins>
      <w:r w:rsidRPr="00B35DFC">
        <w:rPr>
          <w:rFonts w:ascii="Arial" w:eastAsia="Times New Roman" w:hAnsi="Arial" w:cs="Arial"/>
          <w:szCs w:val="24"/>
          <w:lang w:eastAsia="en-GB"/>
        </w:rPr>
        <w:t>CUSC</w:t>
      </w:r>
      <w:ins w:id="166" w:author="MK 02 June" w:date="2023-06-02T13:11:00Z">
        <w:r w:rsidR="00D9731D">
          <w:rPr>
            <w:rFonts w:ascii="Arial" w:eastAsia="Times New Roman" w:hAnsi="Arial" w:cs="Arial"/>
            <w:szCs w:val="24"/>
            <w:lang w:eastAsia="en-GB"/>
          </w:rPr>
          <w:t>)</w:t>
        </w:r>
      </w:ins>
      <w:r w:rsidRPr="00B35DFC">
        <w:rPr>
          <w:rFonts w:ascii="Arial" w:eastAsia="Times New Roman" w:hAnsi="Arial" w:cs="Arial"/>
          <w:szCs w:val="24"/>
          <w:lang w:eastAsia="en-GB"/>
        </w:rPr>
        <w:t xml:space="preserve"> Clause 6.3.    </w:t>
      </w:r>
    </w:p>
    <w:p w14:paraId="462EC7D2"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Segoe UI" w:eastAsia="Times New Roman" w:hAnsi="Segoe UI" w:cs="Segoe UI"/>
          <w:sz w:val="18"/>
          <w:szCs w:val="18"/>
          <w:lang w:eastAsia="en-GB"/>
        </w:rPr>
        <w:t> </w:t>
      </w:r>
    </w:p>
    <w:p w14:paraId="0BB49963"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The presentation also covered the types of connection agreements and differences in the agreements in each transmission region. The Workgroup noted the issue of retrospectivity and suggested that it may need to be raised as an alternative proposal. The ESO’s presentation can be found in Annex 6.  </w:t>
      </w:r>
    </w:p>
    <w:p w14:paraId="2A6D1321"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35839A40"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A summary table of the current arrangements in GB for small, medium, and large power stations for England and Wales and two Scottish transmission areas can be found in Annex 4. </w:t>
      </w:r>
    </w:p>
    <w:p w14:paraId="14C16B1C"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5B36CD30"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eastAsia="en-GB"/>
        </w:rPr>
        <w:t>Reason for different definitions of Small medium and large in GB -Historical context</w:t>
      </w:r>
      <w:r w:rsidRPr="00B35DFC">
        <w:rPr>
          <w:rFonts w:ascii="Arial" w:eastAsia="Times New Roman" w:hAnsi="Arial" w:cs="Arial"/>
          <w:szCs w:val="24"/>
          <w:lang w:eastAsia="en-GB"/>
        </w:rPr>
        <w:t> </w:t>
      </w:r>
    </w:p>
    <w:p w14:paraId="606A973B" w14:textId="58AC7AEB"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color w:val="000000"/>
          <w:szCs w:val="24"/>
          <w:shd w:val="clear" w:color="auto" w:fill="FFFFFF"/>
          <w:lang w:eastAsia="en-GB"/>
        </w:rPr>
        <w:t xml:space="preserve">At vesting in 1990, a cornerstone of the privatised industry landscape was the treatment of Large, Medium and Small Power Stations which in turn defined the connection process, technical requirements and charging arrangements. With the introduction of the British Electricity Transmission and Trading Arrangements (BETTA) in 2005 this issue became even more focussed noting that </w:t>
      </w:r>
      <w:proofErr w:type="spellStart"/>
      <w:r w:rsidRPr="00B35DFC">
        <w:rPr>
          <w:rFonts w:ascii="Arial" w:eastAsia="Times New Roman" w:hAnsi="Arial" w:cs="Arial"/>
          <w:color w:val="000000"/>
          <w:szCs w:val="24"/>
          <w:shd w:val="clear" w:color="auto" w:fill="FFFFFF"/>
          <w:lang w:eastAsia="en-GB"/>
        </w:rPr>
        <w:t>i</w:t>
      </w:r>
      <w:proofErr w:type="spellEnd"/>
      <w:r w:rsidRPr="00B35DFC">
        <w:rPr>
          <w:rFonts w:ascii="Arial" w:eastAsia="Times New Roman" w:hAnsi="Arial" w:cs="Arial"/>
          <w:color w:val="000000"/>
          <w:szCs w:val="24"/>
          <w:shd w:val="clear" w:color="auto" w:fill="FFFFFF"/>
          <w:lang w:eastAsia="en-GB"/>
        </w:rPr>
        <w:t>) the definitions of Large, Medium and Small Power Stations are different in Scotland to those in England and Wales and ii) the enduring obligations and connection process applicable to Large, Medium and Small Power Stations are very different. To put this into context, a Large Power Station in the North of Scotland would be one with a registered capacity of 10MW or above whereas a Large Power Station in England and Wales is one with a registered capacity of 100MW or above. Under the current arrangements a Large Power Station (even if Embedded) is required to sign the</w:t>
      </w:r>
      <w:ins w:id="167" w:author="MK 02 June" w:date="2023-06-02T13:11:00Z">
        <w:r w:rsidR="00D9731D">
          <w:rPr>
            <w:rFonts w:ascii="Arial" w:eastAsia="Times New Roman" w:hAnsi="Arial" w:cs="Arial"/>
            <w:color w:val="000000"/>
            <w:szCs w:val="24"/>
            <w:shd w:val="clear" w:color="auto" w:fill="FFFFFF"/>
            <w:lang w:eastAsia="en-GB"/>
          </w:rPr>
          <w:t xml:space="preserve"> </w:t>
        </w:r>
      </w:ins>
      <w:del w:id="168" w:author="MK 02 June" w:date="2023-06-02T13:11:00Z">
        <w:r w:rsidRPr="00B35DFC" w:rsidDel="00D9731D">
          <w:rPr>
            <w:rFonts w:ascii="Arial" w:eastAsia="Times New Roman" w:hAnsi="Arial" w:cs="Arial"/>
            <w:color w:val="000000"/>
            <w:szCs w:val="24"/>
            <w:shd w:val="clear" w:color="auto" w:fill="FFFFFF"/>
            <w:lang w:eastAsia="en-GB"/>
          </w:rPr>
          <w:delText xml:space="preserve"> </w:delText>
        </w:r>
        <w:r w:rsidRPr="00B35DFC" w:rsidDel="00D9731D">
          <w:rPr>
            <w:rFonts w:ascii="Arial" w:eastAsia="Times New Roman" w:hAnsi="Arial" w:cs="Arial"/>
            <w:color w:val="000000"/>
            <w:szCs w:val="24"/>
            <w:shd w:val="clear" w:color="auto" w:fill="FFFFFF"/>
            <w:lang w:eastAsia="en-GB"/>
          </w:rPr>
          <w:lastRenderedPageBreak/>
          <w:delText>Connection and Use of System Code (</w:delText>
        </w:r>
      </w:del>
      <w:r w:rsidRPr="00B35DFC">
        <w:rPr>
          <w:rFonts w:ascii="Arial" w:eastAsia="Times New Roman" w:hAnsi="Arial" w:cs="Arial"/>
          <w:color w:val="000000"/>
          <w:szCs w:val="24"/>
          <w:shd w:val="clear" w:color="auto" w:fill="FFFFFF"/>
          <w:lang w:eastAsia="en-GB"/>
        </w:rPr>
        <w:t>CUSC</w:t>
      </w:r>
      <w:del w:id="169" w:author="MK 02 June" w:date="2023-06-02T13:11:00Z">
        <w:r w:rsidRPr="00B35DFC" w:rsidDel="00D9731D">
          <w:rPr>
            <w:rFonts w:ascii="Arial" w:eastAsia="Times New Roman" w:hAnsi="Arial" w:cs="Arial"/>
            <w:color w:val="000000"/>
            <w:szCs w:val="24"/>
            <w:shd w:val="clear" w:color="auto" w:fill="FFFFFF"/>
            <w:lang w:eastAsia="en-GB"/>
          </w:rPr>
          <w:delText>)</w:delText>
        </w:r>
      </w:del>
      <w:r w:rsidRPr="00B35DFC">
        <w:rPr>
          <w:rFonts w:ascii="Arial" w:eastAsia="Times New Roman" w:hAnsi="Arial" w:cs="Arial"/>
          <w:color w:val="000000"/>
          <w:szCs w:val="24"/>
          <w:shd w:val="clear" w:color="auto" w:fill="FFFFFF"/>
          <w:lang w:eastAsia="en-GB"/>
        </w:rPr>
        <w:t>, satisfy the applicable requirements of the Grid Code and be part of the wholesale market whereas an Embedded Small and Licence Exempt Embedded Medium Power Stations need only have a connection agreement with the Distribution Network Operator and satisfy the applicable requirements of the Distribution Code.</w:t>
      </w:r>
      <w:r w:rsidRPr="00B35DFC">
        <w:rPr>
          <w:rFonts w:ascii="Arial" w:eastAsia="Times New Roman" w:hAnsi="Arial" w:cs="Arial"/>
          <w:color w:val="000000"/>
          <w:szCs w:val="24"/>
          <w:lang w:eastAsia="en-GB"/>
        </w:rPr>
        <w:t> </w:t>
      </w:r>
    </w:p>
    <w:p w14:paraId="7438A8BE" w14:textId="77777777" w:rsidR="00B35DFC" w:rsidRPr="00B35DFC" w:rsidRDefault="00B35DFC" w:rsidP="00B35DFC">
      <w:pPr>
        <w:spacing w:line="240" w:lineRule="auto"/>
        <w:textAlignment w:val="baseline"/>
        <w:rPr>
          <w:rFonts w:ascii="Segoe UI" w:eastAsia="Times New Roman" w:hAnsi="Segoe UI" w:cs="Segoe UI"/>
          <w:sz w:val="18"/>
          <w:szCs w:val="18"/>
          <w:lang w:eastAsia="en-GB"/>
        </w:rPr>
      </w:pPr>
      <w:r w:rsidRPr="00B35DFC">
        <w:rPr>
          <w:rFonts w:ascii="Arial" w:eastAsia="Times New Roman" w:hAnsi="Arial" w:cs="Arial"/>
          <w:color w:val="000000"/>
          <w:szCs w:val="24"/>
          <w:lang w:eastAsia="en-GB"/>
        </w:rPr>
        <w:t> </w:t>
      </w:r>
    </w:p>
    <w:p w14:paraId="3CAE79F5" w14:textId="4549B1A8"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color w:val="000000"/>
          <w:szCs w:val="24"/>
          <w:shd w:val="clear" w:color="auto" w:fill="FFFFFF"/>
          <w:lang w:eastAsia="en-GB"/>
        </w:rPr>
        <w:t>Although the EU Requirements for Generators (</w:t>
      </w:r>
      <w:proofErr w:type="spellStart"/>
      <w:r w:rsidRPr="00B35DFC">
        <w:rPr>
          <w:rFonts w:ascii="Arial" w:eastAsia="Times New Roman" w:hAnsi="Arial" w:cs="Arial"/>
          <w:color w:val="000000"/>
          <w:szCs w:val="24"/>
          <w:shd w:val="clear" w:color="auto" w:fill="FFFFFF"/>
          <w:lang w:eastAsia="en-GB"/>
        </w:rPr>
        <w:t>RfG</w:t>
      </w:r>
      <w:proofErr w:type="spellEnd"/>
      <w:r w:rsidRPr="00B35DFC">
        <w:rPr>
          <w:rFonts w:ascii="Arial" w:eastAsia="Times New Roman" w:hAnsi="Arial" w:cs="Arial"/>
          <w:color w:val="000000"/>
          <w:szCs w:val="24"/>
          <w:shd w:val="clear" w:color="auto" w:fill="FFFFFF"/>
          <w:lang w:eastAsia="en-GB"/>
        </w:rPr>
        <w:t xml:space="preserve">) Connection Network Code introduced common technical requirements for generators, such that new Power Generating Modules </w:t>
      </w:r>
      <w:r w:rsidR="00845102" w:rsidRPr="00B35DFC">
        <w:rPr>
          <w:rFonts w:ascii="Arial" w:eastAsia="Times New Roman" w:hAnsi="Arial" w:cs="Arial"/>
          <w:color w:val="000000"/>
          <w:szCs w:val="24"/>
          <w:shd w:val="clear" w:color="auto" w:fill="FFFFFF"/>
          <w:lang w:eastAsia="en-GB"/>
        </w:rPr>
        <w:t>must</w:t>
      </w:r>
      <w:r w:rsidRPr="00B35DFC">
        <w:rPr>
          <w:rFonts w:ascii="Arial" w:eastAsia="Times New Roman" w:hAnsi="Arial" w:cs="Arial"/>
          <w:color w:val="000000"/>
          <w:szCs w:val="24"/>
          <w:shd w:val="clear" w:color="auto" w:fill="FFFFFF"/>
          <w:lang w:eastAsia="en-GB"/>
        </w:rPr>
        <w:t xml:space="preserve"> meet the same technical requirements irrespective of </w:t>
      </w:r>
      <w:r w:rsidR="00612CEA">
        <w:rPr>
          <w:rFonts w:ascii="Arial" w:eastAsia="Times New Roman" w:hAnsi="Arial" w:cs="Arial"/>
          <w:color w:val="000000"/>
          <w:szCs w:val="24"/>
          <w:shd w:val="clear" w:color="auto" w:fill="FFFFFF"/>
          <w:lang w:eastAsia="en-GB"/>
        </w:rPr>
        <w:t>their</w:t>
      </w:r>
      <w:r w:rsidRPr="00B35DFC">
        <w:rPr>
          <w:rFonts w:ascii="Arial" w:eastAsia="Times New Roman" w:hAnsi="Arial" w:cs="Arial"/>
          <w:color w:val="000000"/>
          <w:szCs w:val="24"/>
          <w:shd w:val="clear" w:color="auto" w:fill="FFFFFF"/>
          <w:lang w:eastAsia="en-GB"/>
        </w:rPr>
        <w:t xml:space="preserve"> location, being purely based on size, this did not amend the existing distinctions in </w:t>
      </w:r>
      <w:ins w:id="170" w:author="MK 02 June" w:date="2023-06-02T11:29:00Z">
        <w:r w:rsidR="00D728D4">
          <w:rPr>
            <w:rFonts w:ascii="Arial" w:eastAsia="Times New Roman" w:hAnsi="Arial" w:cs="Arial"/>
            <w:color w:val="000000"/>
            <w:szCs w:val="24"/>
            <w:shd w:val="clear" w:color="auto" w:fill="FFFFFF"/>
            <w:lang w:eastAsia="en-GB"/>
          </w:rPr>
          <w:t xml:space="preserve">the </w:t>
        </w:r>
      </w:ins>
      <w:r w:rsidRPr="00B35DFC">
        <w:rPr>
          <w:rFonts w:ascii="Arial" w:eastAsia="Times New Roman" w:hAnsi="Arial" w:cs="Arial"/>
          <w:color w:val="000000"/>
          <w:szCs w:val="24"/>
          <w:shd w:val="clear" w:color="auto" w:fill="FFFFFF"/>
          <w:lang w:eastAsia="en-GB"/>
        </w:rPr>
        <w:t xml:space="preserve">Grid Code. This modification will ensure consistent treatment of new Power Stations across GB, </w:t>
      </w:r>
      <w:r w:rsidR="00845102" w:rsidRPr="00B35DFC">
        <w:rPr>
          <w:rFonts w:ascii="Arial" w:eastAsia="Times New Roman" w:hAnsi="Arial" w:cs="Arial"/>
          <w:color w:val="000000"/>
          <w:szCs w:val="24"/>
          <w:shd w:val="clear" w:color="auto" w:fill="FFFFFF"/>
          <w:lang w:eastAsia="en-GB"/>
        </w:rPr>
        <w:t>with</w:t>
      </w:r>
      <w:r w:rsidRPr="00B35DFC">
        <w:rPr>
          <w:rFonts w:ascii="Arial" w:eastAsia="Times New Roman" w:hAnsi="Arial" w:cs="Arial"/>
          <w:color w:val="000000"/>
          <w:szCs w:val="24"/>
          <w:shd w:val="clear" w:color="auto" w:fill="FFFFFF"/>
          <w:lang w:eastAsia="en-GB"/>
        </w:rPr>
        <w:t xml:space="preserve"> respect to the connection process and the enduring obligations they are required to meet </w:t>
      </w:r>
      <w:proofErr w:type="gramStart"/>
      <w:r w:rsidRPr="00B35DFC">
        <w:rPr>
          <w:rFonts w:ascii="Arial" w:eastAsia="Times New Roman" w:hAnsi="Arial" w:cs="Arial"/>
          <w:color w:val="000000"/>
          <w:szCs w:val="24"/>
          <w:shd w:val="clear" w:color="auto" w:fill="FFFFFF"/>
          <w:lang w:eastAsia="en-GB"/>
        </w:rPr>
        <w:t>with regard to</w:t>
      </w:r>
      <w:proofErr w:type="gramEnd"/>
      <w:r w:rsidRPr="00B35DFC">
        <w:rPr>
          <w:rFonts w:ascii="Arial" w:eastAsia="Times New Roman" w:hAnsi="Arial" w:cs="Arial"/>
          <w:color w:val="000000"/>
          <w:szCs w:val="24"/>
          <w:shd w:val="clear" w:color="auto" w:fill="FFFFFF"/>
          <w:lang w:eastAsia="en-GB"/>
        </w:rPr>
        <w:t xml:space="preserve"> data provision. This modification does not extend to charging.</w:t>
      </w:r>
      <w:r w:rsidRPr="00B35DFC">
        <w:rPr>
          <w:rFonts w:ascii="Arial" w:eastAsia="Times New Roman" w:hAnsi="Arial" w:cs="Arial"/>
          <w:color w:val="000000"/>
          <w:szCs w:val="24"/>
          <w:lang w:eastAsia="en-GB"/>
        </w:rPr>
        <w:t> </w:t>
      </w:r>
    </w:p>
    <w:p w14:paraId="0C898C71"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13DD75C3"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b/>
          <w:bCs/>
          <w:szCs w:val="24"/>
          <w:lang w:eastAsia="en-GB"/>
        </w:rPr>
        <w:t>Consideration of other options</w:t>
      </w:r>
      <w:r w:rsidRPr="00B35DFC">
        <w:rPr>
          <w:rFonts w:ascii="Arial" w:eastAsia="Times New Roman" w:hAnsi="Arial" w:cs="Arial"/>
          <w:szCs w:val="24"/>
          <w:lang w:eastAsia="en-GB"/>
        </w:rPr>
        <w:t> </w:t>
      </w:r>
    </w:p>
    <w:p w14:paraId="31FB81D9"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eastAsia="en-GB"/>
        </w:rPr>
        <w:t xml:space="preserve">Summary of 6 Proposer’s Options initially considered (100MW, 50MW, 30MW &amp; 10MW)- (A/B/C/D </w:t>
      </w:r>
      <w:proofErr w:type="spellStart"/>
      <w:r w:rsidRPr="00B35DFC">
        <w:rPr>
          <w:rFonts w:ascii="Arial" w:eastAsia="Times New Roman" w:hAnsi="Arial" w:cs="Arial"/>
          <w:szCs w:val="24"/>
          <w:u w:val="single"/>
          <w:lang w:eastAsia="en-GB"/>
        </w:rPr>
        <w:t>RfG</w:t>
      </w:r>
      <w:proofErr w:type="spellEnd"/>
      <w:r w:rsidRPr="00B35DFC">
        <w:rPr>
          <w:rFonts w:ascii="Arial" w:eastAsia="Times New Roman" w:hAnsi="Arial" w:cs="Arial"/>
          <w:szCs w:val="24"/>
          <w:u w:val="single"/>
          <w:lang w:eastAsia="en-GB"/>
        </w:rPr>
        <w:t xml:space="preserve"> Thresholds)</w:t>
      </w:r>
      <w:r w:rsidRPr="00B35DFC">
        <w:rPr>
          <w:rFonts w:ascii="Arial" w:eastAsia="Times New Roman" w:hAnsi="Arial" w:cs="Arial"/>
          <w:szCs w:val="24"/>
          <w:lang w:eastAsia="en-GB"/>
        </w:rPr>
        <w:t>  </w:t>
      </w:r>
    </w:p>
    <w:p w14:paraId="18B12AAA"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The Workgroup discussed the possible options suggested by the proposer that are available for harmonisation and their implications, such as the increased visibility of available generation to </w:t>
      </w:r>
      <w:del w:id="171" w:author="ESO Code Admin" w:date="2023-09-06T14:30:00Z">
        <w:r w:rsidRPr="00B35DFC">
          <w:rPr>
            <w:rFonts w:ascii="Arial" w:eastAsia="Times New Roman" w:hAnsi="Arial" w:cs="Arial"/>
            <w:szCs w:val="24"/>
            <w:lang w:eastAsia="en-GB"/>
          </w:rPr>
          <w:delText>NG</w:delText>
        </w:r>
      </w:del>
      <w:r w:rsidRPr="00B35DFC">
        <w:rPr>
          <w:rFonts w:ascii="Arial" w:eastAsia="Times New Roman" w:hAnsi="Arial" w:cs="Arial"/>
          <w:szCs w:val="24"/>
          <w:lang w:eastAsia="en-GB"/>
        </w:rPr>
        <w:t xml:space="preserve">ESO. </w:t>
      </w:r>
      <w:proofErr w:type="gramStart"/>
      <w:r w:rsidRPr="00B35DFC">
        <w:rPr>
          <w:rFonts w:ascii="Arial" w:eastAsia="Times New Roman" w:hAnsi="Arial" w:cs="Arial"/>
          <w:szCs w:val="24"/>
          <w:lang w:eastAsia="en-GB"/>
        </w:rPr>
        <w:t>In order to</w:t>
      </w:r>
      <w:proofErr w:type="gramEnd"/>
      <w:r w:rsidRPr="00B35DFC">
        <w:rPr>
          <w:rFonts w:ascii="Arial" w:eastAsia="Times New Roman" w:hAnsi="Arial" w:cs="Arial"/>
          <w:szCs w:val="24"/>
          <w:lang w:eastAsia="en-GB"/>
        </w:rPr>
        <w:t xml:space="preserve"> assess the implications and impacts of each option, a questionnaire was prepared and circulated amongst the industry for completion.  This questionnaire covered the following issues: </w:t>
      </w:r>
    </w:p>
    <w:p w14:paraId="5FBE8483"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2AEE7DBE"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Visibility of generation connected to the GB Distribution Systems. </w:t>
      </w:r>
    </w:p>
    <w:p w14:paraId="1A5AA7EF" w14:textId="3CFCB0A0"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Associated operational metering </w:t>
      </w:r>
      <w:r w:rsidR="00845102" w:rsidRPr="00B35DFC">
        <w:rPr>
          <w:rFonts w:ascii="Arial" w:eastAsia="Times New Roman" w:hAnsi="Arial" w:cs="Arial"/>
          <w:szCs w:val="24"/>
          <w:lang w:eastAsia="en-GB"/>
        </w:rPr>
        <w:t>costs.</w:t>
      </w:r>
      <w:r w:rsidRPr="00B35DFC">
        <w:rPr>
          <w:rFonts w:ascii="Arial" w:eastAsia="Times New Roman" w:hAnsi="Arial" w:cs="Arial"/>
          <w:szCs w:val="24"/>
          <w:lang w:eastAsia="en-GB"/>
        </w:rPr>
        <w:t> </w:t>
      </w:r>
    </w:p>
    <w:p w14:paraId="22E9415C"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The connections process and types of applicable Agreements under CUSC (e.g.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Bilateral Embedded Generation Agreements (BEGAs) or Bilateral Embedded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Licence exemptible </w:t>
      </w:r>
      <w:proofErr w:type="gramStart"/>
      <w:r w:rsidRPr="00B35DFC">
        <w:rPr>
          <w:rFonts w:ascii="Arial" w:eastAsia="Times New Roman" w:hAnsi="Arial" w:cs="Arial"/>
          <w:szCs w:val="24"/>
          <w:lang w:eastAsia="en-GB"/>
        </w:rPr>
        <w:t>Large</w:t>
      </w:r>
      <w:proofErr w:type="gramEnd"/>
      <w:r w:rsidRPr="00B35DFC">
        <w:rPr>
          <w:rFonts w:ascii="Arial" w:eastAsia="Times New Roman" w:hAnsi="Arial" w:cs="Arial"/>
          <w:szCs w:val="24"/>
          <w:lang w:eastAsia="en-GB"/>
        </w:rPr>
        <w:t xml:space="preserve"> power station Agreement (BELLA); </w:t>
      </w:r>
    </w:p>
    <w:p w14:paraId="697D2F7A"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 xml:space="preserve">Applicable costs from the connection application process to data submission and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operation in real-time. </w:t>
      </w:r>
    </w:p>
    <w:p w14:paraId="029338FC"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 </w:t>
      </w:r>
      <w:r w:rsidRPr="00B35DFC">
        <w:rPr>
          <w:rFonts w:ascii="Calibri" w:eastAsia="Times New Roman" w:hAnsi="Calibri" w:cs="Calibri"/>
          <w:szCs w:val="24"/>
          <w:lang w:eastAsia="en-GB"/>
        </w:rPr>
        <w:tab/>
      </w:r>
      <w:r w:rsidRPr="00B35DFC">
        <w:rPr>
          <w:rFonts w:ascii="Arial" w:eastAsia="Times New Roman" w:hAnsi="Arial" w:cs="Arial"/>
          <w:szCs w:val="24"/>
          <w:lang w:eastAsia="en-GB"/>
        </w:rPr>
        <w:t>Identification of other costs; and  </w:t>
      </w:r>
    </w:p>
    <w:p w14:paraId="64FDD0F8" w14:textId="77777777" w:rsidR="00B35DFC" w:rsidRPr="00B35DFC" w:rsidRDefault="00B35DFC" w:rsidP="00D46BE1">
      <w:pPr>
        <w:numPr>
          <w:ilvl w:val="0"/>
          <w:numId w:val="18"/>
        </w:numPr>
        <w:spacing w:line="240" w:lineRule="auto"/>
        <w:ind w:firstLine="0"/>
        <w:jc w:val="both"/>
        <w:textAlignment w:val="baseline"/>
        <w:rPr>
          <w:rFonts w:ascii="Arial" w:eastAsia="Times New Roman" w:hAnsi="Arial" w:cs="Arial"/>
          <w:szCs w:val="24"/>
          <w:lang w:eastAsia="en-GB"/>
        </w:rPr>
      </w:pPr>
      <w:r w:rsidRPr="00B35DFC">
        <w:rPr>
          <w:rFonts w:ascii="Arial" w:eastAsia="Times New Roman" w:hAnsi="Arial" w:cs="Arial"/>
          <w:szCs w:val="24"/>
          <w:lang w:eastAsia="en-GB"/>
        </w:rPr>
        <w:t>Single data submission to both the ESO and DNO’s and avoidance of duplication.  </w:t>
      </w:r>
    </w:p>
    <w:p w14:paraId="7846A77D"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49945EBF" w14:textId="2DEA5B89"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In addition, and as part of the investigation following the 9 August 2019 event, Ofgem initiated a Request for Information (RFI) </w:t>
      </w:r>
      <w:r w:rsidR="00845102" w:rsidRPr="00B35DFC">
        <w:rPr>
          <w:rFonts w:ascii="Arial" w:eastAsia="Times New Roman" w:hAnsi="Arial" w:cs="Arial"/>
          <w:szCs w:val="24"/>
          <w:lang w:eastAsia="en-GB"/>
        </w:rPr>
        <w:t>to</w:t>
      </w:r>
      <w:r w:rsidRPr="00B35DFC">
        <w:rPr>
          <w:rFonts w:ascii="Arial" w:eastAsia="Times New Roman" w:hAnsi="Arial" w:cs="Arial"/>
          <w:szCs w:val="24"/>
          <w:lang w:eastAsia="en-GB"/>
        </w:rPr>
        <w:t xml:space="preserve"> gauge a view on the visibility of generation, in particular embedded generation.  This is something that has been an important input to the Open Networks Work which is looking at the holistic and industry wide changes that may be required for GB to meet its net-zero targets. </w:t>
      </w:r>
    </w:p>
    <w:p w14:paraId="5C03946F"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1062585E"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eastAsia="en-GB"/>
        </w:rPr>
        <w:t>Workgroup Title</w:t>
      </w:r>
      <w:r w:rsidRPr="00B35DFC">
        <w:rPr>
          <w:rFonts w:ascii="Arial" w:eastAsia="Times New Roman" w:hAnsi="Arial" w:cs="Arial"/>
          <w:szCs w:val="24"/>
          <w:lang w:eastAsia="en-GB"/>
        </w:rPr>
        <w:t>  </w:t>
      </w:r>
    </w:p>
    <w:p w14:paraId="657703BE" w14:textId="0F06FF0D" w:rsidR="000D4C76" w:rsidRPr="00B35DFC" w:rsidRDefault="00B35DFC" w:rsidP="000D4C76">
      <w:pPr>
        <w:spacing w:line="240" w:lineRule="auto"/>
        <w:jc w:val="both"/>
        <w:textAlignment w:val="baseline"/>
        <w:rPr>
          <w:ins w:id="172" w:author="David Halford (ESO)" w:date="2023-09-06T13:28:00Z"/>
          <w:rFonts w:ascii="Segoe UI" w:eastAsia="Times New Roman" w:hAnsi="Segoe UI" w:cs="Segoe UI"/>
          <w:sz w:val="18"/>
          <w:szCs w:val="18"/>
          <w:lang w:eastAsia="en-GB"/>
        </w:rPr>
      </w:pPr>
      <w:r w:rsidRPr="00B35DFC">
        <w:rPr>
          <w:rFonts w:ascii="Arial" w:eastAsia="Times New Roman" w:hAnsi="Arial" w:cs="Arial"/>
          <w:szCs w:val="24"/>
          <w:lang w:eastAsia="en-GB"/>
        </w:rPr>
        <w:t xml:space="preserve">The Workgroup </w:t>
      </w:r>
      <w:del w:id="173" w:author="Mike Kay" w:date="2023-06-05T05:09:00Z">
        <w:r w:rsidRPr="00B35DFC" w:rsidDel="00E03252">
          <w:rPr>
            <w:rFonts w:ascii="Arial" w:eastAsia="Times New Roman" w:hAnsi="Arial" w:cs="Arial"/>
            <w:szCs w:val="24"/>
            <w:lang w:eastAsia="en-GB"/>
          </w:rPr>
          <w:delText xml:space="preserve">agreed </w:delText>
        </w:r>
      </w:del>
      <w:ins w:id="174" w:author="Mike Kay" w:date="2023-06-05T05:09:00Z">
        <w:r w:rsidR="00E03252">
          <w:rPr>
            <w:rFonts w:ascii="Arial" w:eastAsia="Times New Roman" w:hAnsi="Arial" w:cs="Arial"/>
            <w:szCs w:val="24"/>
            <w:lang w:eastAsia="en-GB"/>
          </w:rPr>
          <w:t>decided</w:t>
        </w:r>
        <w:r w:rsidR="00E03252" w:rsidRPr="00B35DFC">
          <w:rPr>
            <w:rFonts w:ascii="Arial" w:eastAsia="Times New Roman" w:hAnsi="Arial" w:cs="Arial"/>
            <w:szCs w:val="24"/>
            <w:lang w:eastAsia="en-GB"/>
          </w:rPr>
          <w:t xml:space="preserve"> </w:t>
        </w:r>
      </w:ins>
      <w:r w:rsidRPr="00B35DFC">
        <w:rPr>
          <w:rFonts w:ascii="Arial" w:eastAsia="Times New Roman" w:hAnsi="Arial" w:cs="Arial"/>
          <w:szCs w:val="24"/>
          <w:lang w:eastAsia="en-GB"/>
        </w:rPr>
        <w:t xml:space="preserve">to change the title of the modification, replacing Power Generating Module PGM to Power </w:t>
      </w:r>
      <w:r w:rsidR="00C9517D">
        <w:rPr>
          <w:rFonts w:ascii="Arial" w:eastAsia="Times New Roman" w:hAnsi="Arial" w:cs="Arial"/>
          <w:szCs w:val="24"/>
          <w:lang w:eastAsia="en-GB"/>
        </w:rPr>
        <w:t>S</w:t>
      </w:r>
      <w:r w:rsidRPr="00B35DFC">
        <w:rPr>
          <w:rFonts w:ascii="Arial" w:eastAsia="Times New Roman" w:hAnsi="Arial" w:cs="Arial"/>
          <w:szCs w:val="24"/>
          <w:lang w:eastAsia="en-GB"/>
        </w:rPr>
        <w:t>tations, to bring the terminology up to date. This change was made to the title on the modification page on the ESO website</w:t>
      </w:r>
      <w:ins w:id="175" w:author="David Halford (ESO)" w:date="2023-09-06T13:28:00Z">
        <w:r w:rsidR="000D4C76">
          <w:rPr>
            <w:rFonts w:ascii="Arial" w:eastAsia="Times New Roman" w:hAnsi="Arial" w:cs="Arial"/>
            <w:szCs w:val="24"/>
            <w:lang w:eastAsia="en-GB"/>
          </w:rPr>
          <w:t xml:space="preserve"> and was retrospectively approved by the Grid Code Review Panel on the 27 July 2023</w:t>
        </w:r>
        <w:r w:rsidR="000D4C76" w:rsidRPr="00B35DFC">
          <w:rPr>
            <w:rFonts w:ascii="Arial" w:eastAsia="Times New Roman" w:hAnsi="Arial" w:cs="Arial"/>
            <w:szCs w:val="24"/>
            <w:lang w:eastAsia="en-GB"/>
          </w:rPr>
          <w:t>.  </w:t>
        </w:r>
      </w:ins>
    </w:p>
    <w:p w14:paraId="27E4D329" w14:textId="21D78271"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10858A8A"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6E207DE9"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Workgroup discussions on alternative Proposal from Northern Powergrid</w:t>
      </w:r>
      <w:r w:rsidRPr="00B35DFC">
        <w:rPr>
          <w:rFonts w:ascii="Arial" w:eastAsia="Times New Roman" w:hAnsi="Arial" w:cs="Arial"/>
          <w:szCs w:val="24"/>
          <w:lang w:eastAsia="en-GB"/>
        </w:rPr>
        <w:t> </w:t>
      </w:r>
    </w:p>
    <w:p w14:paraId="6F8B532B" w14:textId="31FF1AD6"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The original proposal is for a single, harmonised, Small – Large Power Station categorisation threshold of 10MW that is applied across all of GB. This alternative proposal is to apply the present England &amp; Wales categorisation thresholds, Small – Medium threshold of 50MW and Medium – Large threshold of 100MW, across all of GB. According to the Workgroup members who support this approach, the advantage of this proposal is </w:t>
      </w:r>
      <w:r w:rsidRPr="00B35DFC">
        <w:rPr>
          <w:rFonts w:ascii="Arial" w:eastAsia="Times New Roman" w:hAnsi="Arial" w:cs="Arial"/>
          <w:szCs w:val="24"/>
          <w:lang w:eastAsia="en-GB"/>
        </w:rPr>
        <w:lastRenderedPageBreak/>
        <w:t xml:space="preserve">that it would require no change to the arrangements in England and Wales and reduce the connection and enduring burden on new generators connecting in Scotland.  According to the Workgroup members who do not support this approach a potential disadvantage of this proposal is that it may reduce the visibility and controllability for new generators connecting in Scotland, and that it would not address the </w:t>
      </w:r>
      <w:del w:id="176" w:author="ESO Code Admin" w:date="2023-09-06T14:31:00Z">
        <w:r w:rsidRPr="00B35DFC">
          <w:rPr>
            <w:rFonts w:ascii="Arial" w:eastAsia="Times New Roman" w:hAnsi="Arial" w:cs="Arial"/>
            <w:szCs w:val="24"/>
            <w:lang w:eastAsia="en-GB"/>
          </w:rPr>
          <w:delText>NG</w:delText>
        </w:r>
      </w:del>
      <w:r w:rsidRPr="00B35DFC">
        <w:rPr>
          <w:rFonts w:ascii="Arial" w:eastAsia="Times New Roman" w:hAnsi="Arial" w:cs="Arial"/>
          <w:szCs w:val="24"/>
          <w:lang w:eastAsia="en-GB"/>
        </w:rPr>
        <w:t>ESO’s concern that they require increased visibility and control of embedded generation across all of GB</w:t>
      </w:r>
      <w:r w:rsidR="00687392">
        <w:rPr>
          <w:rFonts w:ascii="Arial" w:eastAsia="Times New Roman" w:hAnsi="Arial" w:cs="Arial"/>
          <w:szCs w:val="24"/>
          <w:lang w:eastAsia="en-GB"/>
        </w:rPr>
        <w:t xml:space="preserve"> which </w:t>
      </w:r>
      <w:r w:rsidR="005D3096">
        <w:rPr>
          <w:rFonts w:ascii="Arial" w:eastAsia="Times New Roman" w:hAnsi="Arial" w:cs="Arial"/>
          <w:szCs w:val="24"/>
          <w:lang w:eastAsia="en-GB"/>
        </w:rPr>
        <w:t>has seen substantial growth over the last few years</w:t>
      </w:r>
      <w:r w:rsidRPr="00B35DFC">
        <w:rPr>
          <w:rFonts w:ascii="Arial" w:eastAsia="Times New Roman" w:hAnsi="Arial" w:cs="Arial"/>
          <w:szCs w:val="24"/>
          <w:lang w:eastAsia="en-GB"/>
        </w:rPr>
        <w:t>. A Workgroup member who supported this alternative proposal recognised these concerns but was of the view that they are more appropriately addressed by the current Open Network initiatives.   </w:t>
      </w:r>
    </w:p>
    <w:p w14:paraId="4F029ED1"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Segoe UI" w:eastAsia="Times New Roman" w:hAnsi="Segoe UI" w:cs="Segoe UI"/>
          <w:sz w:val="18"/>
          <w:szCs w:val="18"/>
          <w:lang w:eastAsia="en-GB"/>
        </w:rPr>
        <w:t> </w:t>
      </w:r>
    </w:p>
    <w:p w14:paraId="32939E0E" w14:textId="03CBB05F"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Most of the Workgroup voted in support of </w:t>
      </w:r>
      <w:r w:rsidR="005C44D7">
        <w:rPr>
          <w:rFonts w:ascii="Arial" w:eastAsia="Times New Roman" w:hAnsi="Arial" w:cs="Arial"/>
          <w:szCs w:val="24"/>
          <w:lang w:eastAsia="en-GB"/>
        </w:rPr>
        <w:t xml:space="preserve">the </w:t>
      </w:r>
      <w:r w:rsidRPr="00B35DFC">
        <w:rPr>
          <w:rFonts w:ascii="Arial" w:eastAsia="Times New Roman" w:hAnsi="Arial" w:cs="Arial"/>
          <w:szCs w:val="24"/>
          <w:lang w:eastAsia="en-GB"/>
        </w:rPr>
        <w:t xml:space="preserve">alternative </w:t>
      </w:r>
      <w:r w:rsidR="005C44D7">
        <w:rPr>
          <w:rFonts w:ascii="Arial" w:eastAsia="Times New Roman" w:hAnsi="Arial" w:cs="Arial"/>
          <w:szCs w:val="24"/>
          <w:lang w:eastAsia="en-GB"/>
        </w:rPr>
        <w:t xml:space="preserve">raised by </w:t>
      </w:r>
      <w:r w:rsidR="00682C49">
        <w:rPr>
          <w:rFonts w:ascii="Arial" w:eastAsia="Times New Roman" w:hAnsi="Arial" w:cs="Arial"/>
          <w:szCs w:val="24"/>
          <w:lang w:eastAsia="en-GB"/>
        </w:rPr>
        <w:t xml:space="preserve">Northern Powergrid </w:t>
      </w:r>
      <w:r w:rsidRPr="00B35DFC">
        <w:rPr>
          <w:rFonts w:ascii="Arial" w:eastAsia="Times New Roman" w:hAnsi="Arial" w:cs="Arial"/>
          <w:szCs w:val="24"/>
          <w:lang w:eastAsia="en-GB"/>
        </w:rPr>
        <w:t>to formally become WAGCM1. It was agreed that both the original proposal and this WAGCM1 alternative proposal presents the Authority with valuable options to choose from. Some Workgroup members felt that the current thresholds in England and Wales (50 MW and 100MW) do not recognise the changing requirements of the system, the increased investment in the transmission system in Scotland (such that it is more meshed and integrated than at the time the thresholds were initially set in Scotland) and the increasing number of smaller parties connecting to the network, in particular the trend of say a large 500MW thermal plant being decommissioned and, for example, 10 x 50MW embedded plants being commissioned which would fall outside the balancing mechanism. Some</w:t>
      </w:r>
      <w:r w:rsidRPr="00B35DFC">
        <w:rPr>
          <w:rFonts w:ascii="Arial" w:eastAsia="Times New Roman" w:hAnsi="Arial" w:cs="Arial"/>
          <w:color w:val="CC3595"/>
          <w:szCs w:val="24"/>
          <w:u w:val="single"/>
          <w:lang w:eastAsia="en-GB"/>
        </w:rPr>
        <w:t xml:space="preserve"> </w:t>
      </w:r>
      <w:r w:rsidRPr="00B35DFC">
        <w:rPr>
          <w:rFonts w:ascii="Arial" w:eastAsia="Times New Roman" w:hAnsi="Arial" w:cs="Arial"/>
          <w:szCs w:val="24"/>
          <w:lang w:eastAsia="en-GB"/>
        </w:rPr>
        <w:t>Workgroup members noted the following in relation to this WAGCM1 alternative:  </w:t>
      </w:r>
    </w:p>
    <w:p w14:paraId="2AEA7AE1" w14:textId="77777777" w:rsidR="00B35DFC" w:rsidRDefault="00B35DFC" w:rsidP="00D46BE1">
      <w:pPr>
        <w:pStyle w:val="ListParagraph"/>
        <w:numPr>
          <w:ilvl w:val="0"/>
          <w:numId w:val="24"/>
        </w:numPr>
        <w:spacing w:line="240" w:lineRule="auto"/>
        <w:jc w:val="both"/>
        <w:textAlignment w:val="baseline"/>
        <w:rPr>
          <w:rFonts w:cs="Arial"/>
        </w:rPr>
      </w:pPr>
      <w:r w:rsidRPr="00B35DFC">
        <w:rPr>
          <w:rFonts w:cs="Arial"/>
        </w:rPr>
        <w:t>It is a straightforward change which seeks to maintain the existing arrangement in England &amp; Wales and addresses the core of the defect of the Proposal by providing harmonised levels.  </w:t>
      </w:r>
    </w:p>
    <w:p w14:paraId="20EF7BE3" w14:textId="77777777" w:rsidR="00B35DFC" w:rsidRPr="00B35DFC" w:rsidRDefault="00B35DFC" w:rsidP="00D46BE1">
      <w:pPr>
        <w:pStyle w:val="ListParagraph"/>
        <w:numPr>
          <w:ilvl w:val="0"/>
          <w:numId w:val="24"/>
        </w:numPr>
        <w:spacing w:line="240" w:lineRule="auto"/>
        <w:jc w:val="both"/>
        <w:textAlignment w:val="baseline"/>
        <w:rPr>
          <w:rFonts w:cs="Arial"/>
        </w:rPr>
      </w:pPr>
      <w:r w:rsidRPr="00B35DFC">
        <w:rPr>
          <w:rFonts w:cs="Arial"/>
        </w:rPr>
        <w:t>It seeks to holistically align with the Open Network’s suggestions in relation to the role of the DNOs and addresses the defect but could create potential issues with the need to change thresholds in Scotland.</w:t>
      </w:r>
      <w:r w:rsidRPr="00B35DFC">
        <w:rPr>
          <w:rFonts w:ascii="Times New Roman" w:hAnsi="Times New Roman"/>
        </w:rPr>
        <w:t>  </w:t>
      </w:r>
    </w:p>
    <w:p w14:paraId="035ED1A1" w14:textId="77777777" w:rsidR="00B35DFC" w:rsidRDefault="00B35DFC" w:rsidP="00D46BE1">
      <w:pPr>
        <w:pStyle w:val="ListParagraph"/>
        <w:numPr>
          <w:ilvl w:val="0"/>
          <w:numId w:val="24"/>
        </w:numPr>
        <w:spacing w:line="240" w:lineRule="auto"/>
        <w:jc w:val="both"/>
        <w:textAlignment w:val="baseline"/>
        <w:rPr>
          <w:rFonts w:cs="Arial"/>
        </w:rPr>
      </w:pPr>
      <w:r w:rsidRPr="00B35DFC">
        <w:rPr>
          <w:rFonts w:cs="Arial"/>
        </w:rPr>
        <w:t xml:space="preserve">It addresses the defect better than the current thresholds, which perpetuates regional differences between Scotland and England and Wales but, makes the evolution of the co-ordination between </w:t>
      </w:r>
      <w:del w:id="177" w:author="ESO Code Admin" w:date="2023-09-06T14:29:00Z">
        <w:r w:rsidRPr="00B35DFC">
          <w:rPr>
            <w:rFonts w:cs="Arial"/>
          </w:rPr>
          <w:delText>NG</w:delText>
        </w:r>
      </w:del>
      <w:r w:rsidRPr="00B35DFC">
        <w:rPr>
          <w:rFonts w:cs="Arial"/>
        </w:rPr>
        <w:t>ESO and DNOs more urgent. </w:t>
      </w:r>
    </w:p>
    <w:p w14:paraId="03FE243C" w14:textId="6FFE21AD" w:rsidR="00B35DFC" w:rsidRPr="00B35DFC" w:rsidRDefault="00B35DFC" w:rsidP="00D46BE1">
      <w:pPr>
        <w:pStyle w:val="ListParagraph"/>
        <w:numPr>
          <w:ilvl w:val="0"/>
          <w:numId w:val="24"/>
        </w:numPr>
        <w:spacing w:line="240" w:lineRule="auto"/>
        <w:jc w:val="both"/>
        <w:textAlignment w:val="baseline"/>
        <w:rPr>
          <w:rFonts w:cs="Arial"/>
        </w:rPr>
      </w:pPr>
      <w:r w:rsidRPr="00B35DFC">
        <w:rPr>
          <w:rFonts w:cs="Arial"/>
        </w:rPr>
        <w:t xml:space="preserve">Whilst addressing the defect, the ESO representative noted this solution does not recognise the ESO’s role of operating the Balancing Mechanism or indeed the ESO’s role in managing System Frequency which are fundamental pre-requisites to managing a safe, </w:t>
      </w:r>
      <w:proofErr w:type="gramStart"/>
      <w:r w:rsidRPr="00B35DFC">
        <w:rPr>
          <w:rFonts w:cs="Arial"/>
        </w:rPr>
        <w:t>secure</w:t>
      </w:r>
      <w:proofErr w:type="gramEnd"/>
      <w:r w:rsidRPr="00B35DFC">
        <w:rPr>
          <w:rFonts w:cs="Arial"/>
        </w:rPr>
        <w:t xml:space="preserve"> and economic System through the need to instruct plant in the Balancing Mechanism and selecting Generation for appropriate Ancillary Services.  </w:t>
      </w:r>
      <w:r w:rsidRPr="00B35DFC">
        <w:rPr>
          <w:rFonts w:ascii="Times New Roman" w:hAnsi="Times New Roman"/>
        </w:rPr>
        <w:t>  </w:t>
      </w:r>
    </w:p>
    <w:p w14:paraId="47C0B41D"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Further details on the WAGCM 1 can be found in Annex 7. </w:t>
      </w:r>
    </w:p>
    <w:p w14:paraId="46CA9DB8"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661165DF"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Questionnaire Feedback</w:t>
      </w:r>
      <w:r w:rsidRPr="00B35DFC">
        <w:rPr>
          <w:rFonts w:ascii="Arial" w:eastAsia="Times New Roman" w:hAnsi="Arial" w:cs="Arial"/>
          <w:szCs w:val="24"/>
          <w:lang w:eastAsia="en-GB"/>
        </w:rPr>
        <w:t>  </w:t>
      </w:r>
    </w:p>
    <w:p w14:paraId="447E0789" w14:textId="0E90859E"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To gauge an initial understanding of the issue and seek views from stakeholders, the ESO developed a questionnaire which sought to identify the impact and costs on Generators depending on the type of Power Station they owned and operated, the view being that from these results, the ESO could understand the potential costs arising from the impact of changing the Power Station thresholds</w:t>
      </w:r>
      <w:r w:rsidR="00D70DE7">
        <w:rPr>
          <w:rFonts w:ascii="Arial" w:eastAsia="Times New Roman" w:hAnsi="Arial" w:cs="Arial"/>
          <w:szCs w:val="24"/>
          <w:lang w:eastAsia="en-GB"/>
        </w:rPr>
        <w:t xml:space="preserve"> and produce</w:t>
      </w:r>
      <w:r w:rsidR="00E448A3">
        <w:rPr>
          <w:rFonts w:ascii="Arial" w:eastAsia="Times New Roman" w:hAnsi="Arial" w:cs="Arial"/>
          <w:szCs w:val="24"/>
          <w:lang w:eastAsia="en-GB"/>
        </w:rPr>
        <w:t xml:space="preserve"> a</w:t>
      </w:r>
      <w:r w:rsidR="00D70DE7">
        <w:rPr>
          <w:rFonts w:ascii="Arial" w:eastAsia="Times New Roman" w:hAnsi="Arial" w:cs="Arial"/>
          <w:szCs w:val="24"/>
          <w:lang w:eastAsia="en-GB"/>
        </w:rPr>
        <w:t xml:space="preserve"> </w:t>
      </w:r>
      <w:r w:rsidR="00E07C79">
        <w:rPr>
          <w:rFonts w:ascii="Arial" w:eastAsia="Times New Roman" w:hAnsi="Arial" w:cs="Arial"/>
          <w:szCs w:val="24"/>
          <w:lang w:eastAsia="en-GB"/>
        </w:rPr>
        <w:t>cost impact</w:t>
      </w:r>
      <w:r w:rsidR="00E448A3">
        <w:rPr>
          <w:rFonts w:ascii="Arial" w:eastAsia="Times New Roman" w:hAnsi="Arial" w:cs="Arial"/>
          <w:szCs w:val="24"/>
          <w:lang w:eastAsia="en-GB"/>
        </w:rPr>
        <w:t xml:space="preserve"> assessment that summarise these potential </w:t>
      </w:r>
      <w:r w:rsidR="006132CE">
        <w:rPr>
          <w:rFonts w:ascii="Arial" w:eastAsia="Times New Roman" w:hAnsi="Arial" w:cs="Arial"/>
          <w:szCs w:val="24"/>
          <w:lang w:eastAsia="en-GB"/>
        </w:rPr>
        <w:t>costs.</w:t>
      </w:r>
      <w:r w:rsidRPr="00B35DFC">
        <w:rPr>
          <w:rFonts w:ascii="Arial" w:eastAsia="Times New Roman" w:hAnsi="Arial" w:cs="Arial"/>
          <w:szCs w:val="24"/>
          <w:lang w:eastAsia="en-GB"/>
        </w:rPr>
        <w:t xml:space="preserve"> The questionnaire was issued to parties on the Grid Code circulation list and Distribution Code circulation list, the latter being achieved with the help of the ENA. </w:t>
      </w:r>
    </w:p>
    <w:p w14:paraId="31F3DF59"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73CC253B"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The ESO questionnaire received 8 responses, consisting of five generators, of which four had storage and 3 Distribution Network Operators. Of the Generators, three owned and operated Embedded Small Power Stations with no CUSC Contract and none owned or operates Embedded Large Power Stations. </w:t>
      </w:r>
    </w:p>
    <w:p w14:paraId="79BD48B5"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lastRenderedPageBreak/>
        <w:t> </w:t>
      </w:r>
    </w:p>
    <w:p w14:paraId="2F3CF01F" w14:textId="77777777" w:rsidR="00B35DFC" w:rsidRDefault="00B35DFC" w:rsidP="00D46BE1">
      <w:pPr>
        <w:pStyle w:val="ListParagraph"/>
        <w:numPr>
          <w:ilvl w:val="0"/>
          <w:numId w:val="25"/>
        </w:numPr>
        <w:spacing w:line="240" w:lineRule="auto"/>
        <w:jc w:val="both"/>
        <w:textAlignment w:val="baseline"/>
        <w:rPr>
          <w:rFonts w:cs="Arial"/>
        </w:rPr>
      </w:pPr>
      <w:r w:rsidRPr="00B35DFC">
        <w:rPr>
          <w:rFonts w:cs="Arial"/>
        </w:rPr>
        <w:t>One Generator commented that they are developing sites in Scotland rated less than 100MW and would be applying for a BEGA due to the opportunity to be in the BM and for Transmission constraints to be paid via the BM, although noted that having no direct agreement with the ESO would streamline the process and make it cheaper to connect. </w:t>
      </w:r>
    </w:p>
    <w:p w14:paraId="3EA7D9A4" w14:textId="77777777" w:rsidR="00B35DFC" w:rsidRDefault="00B35DFC" w:rsidP="00D46BE1">
      <w:pPr>
        <w:pStyle w:val="ListParagraph"/>
        <w:numPr>
          <w:ilvl w:val="0"/>
          <w:numId w:val="25"/>
        </w:numPr>
        <w:spacing w:line="240" w:lineRule="auto"/>
        <w:jc w:val="both"/>
        <w:textAlignment w:val="baseline"/>
        <w:rPr>
          <w:rFonts w:cs="Arial"/>
        </w:rPr>
      </w:pPr>
      <w:r w:rsidRPr="00B35DFC">
        <w:rPr>
          <w:rFonts w:cs="Arial"/>
        </w:rPr>
        <w:t>One Generator commented that in some circumstances, e.g., a complex multi-party Statement of Works process, a bilateral connection with the ESO may provide a more reliable means of securing network access. In general, cheaper fewer complex connections via the distribution network, where available, are preferable. A BELLA offers no discernible advantages for a developer of a Medium Power Station with ambitions to be more involved in a more diverse range of revenue streams. </w:t>
      </w:r>
    </w:p>
    <w:p w14:paraId="08EF8DF6" w14:textId="09B0B023" w:rsidR="009F7880" w:rsidRDefault="00405EF0" w:rsidP="00D46BE1">
      <w:pPr>
        <w:pStyle w:val="ListParagraph"/>
        <w:numPr>
          <w:ilvl w:val="0"/>
          <w:numId w:val="25"/>
        </w:numPr>
        <w:spacing w:line="240" w:lineRule="auto"/>
        <w:jc w:val="both"/>
        <w:textAlignment w:val="baseline"/>
        <w:rPr>
          <w:rFonts w:cs="Arial"/>
        </w:rPr>
      </w:pPr>
      <w:r>
        <w:rPr>
          <w:rFonts w:cs="Arial"/>
        </w:rPr>
        <w:t xml:space="preserve">One </w:t>
      </w:r>
      <w:r w:rsidR="000A332B">
        <w:rPr>
          <w:rFonts w:cs="Arial"/>
        </w:rPr>
        <w:t>Generator</w:t>
      </w:r>
      <w:r w:rsidR="00BB530E">
        <w:rPr>
          <w:rFonts w:cs="Arial"/>
        </w:rPr>
        <w:t xml:space="preserve"> who owns and operates </w:t>
      </w:r>
      <w:r w:rsidR="002008F0">
        <w:rPr>
          <w:rFonts w:cs="Arial"/>
        </w:rPr>
        <w:t>a Large Power Station</w:t>
      </w:r>
      <w:r w:rsidR="000A332B">
        <w:rPr>
          <w:rFonts w:cs="Arial"/>
        </w:rPr>
        <w:t xml:space="preserve"> </w:t>
      </w:r>
      <w:r w:rsidR="006904EA">
        <w:rPr>
          <w:rFonts w:cs="Arial"/>
        </w:rPr>
        <w:t xml:space="preserve">commented that </w:t>
      </w:r>
      <w:r w:rsidR="0059681C">
        <w:rPr>
          <w:rFonts w:cs="Arial"/>
        </w:rPr>
        <w:t>it costs up to £25,000</w:t>
      </w:r>
      <w:r w:rsidR="00CE37AF">
        <w:rPr>
          <w:rFonts w:cs="Arial"/>
        </w:rPr>
        <w:t xml:space="preserve"> per annum</w:t>
      </w:r>
      <w:r w:rsidR="00235043">
        <w:rPr>
          <w:rFonts w:cs="Arial"/>
        </w:rPr>
        <w:t xml:space="preserve"> to supply the data </w:t>
      </w:r>
      <w:r w:rsidR="007604AE">
        <w:rPr>
          <w:rFonts w:cs="Arial"/>
        </w:rPr>
        <w:t xml:space="preserve">required under the </w:t>
      </w:r>
      <w:r w:rsidR="007F398D">
        <w:rPr>
          <w:rFonts w:cs="Arial"/>
        </w:rPr>
        <w:t xml:space="preserve">Grid Code as required under the </w:t>
      </w:r>
      <w:r w:rsidR="001520E6">
        <w:rPr>
          <w:rFonts w:cs="Arial"/>
        </w:rPr>
        <w:t>Data Registration Code</w:t>
      </w:r>
      <w:r w:rsidR="00EF6F4D">
        <w:rPr>
          <w:rFonts w:cs="Arial"/>
        </w:rPr>
        <w:t xml:space="preserve"> (DRC), including </w:t>
      </w:r>
      <w:r w:rsidR="00CD57DF">
        <w:rPr>
          <w:rFonts w:cs="Arial"/>
        </w:rPr>
        <w:t>the submission of Week 24 data</w:t>
      </w:r>
      <w:r w:rsidR="00CE37AF">
        <w:rPr>
          <w:rFonts w:cs="Arial"/>
        </w:rPr>
        <w:t>.</w:t>
      </w:r>
    </w:p>
    <w:p w14:paraId="0265766A" w14:textId="33FCA77E" w:rsidR="00B35DFC" w:rsidRDefault="00B35DFC" w:rsidP="00D46BE1">
      <w:pPr>
        <w:pStyle w:val="ListParagraph"/>
        <w:numPr>
          <w:ilvl w:val="0"/>
          <w:numId w:val="25"/>
        </w:numPr>
        <w:spacing w:line="240" w:lineRule="auto"/>
        <w:jc w:val="both"/>
        <w:textAlignment w:val="baseline"/>
        <w:rPr>
          <w:rFonts w:cs="Arial"/>
        </w:rPr>
      </w:pPr>
      <w:r w:rsidRPr="00B35DFC">
        <w:rPr>
          <w:rFonts w:cs="Arial"/>
        </w:rPr>
        <w:t xml:space="preserve">One Generator commented that the Medium Power Station threshold should be removed with the Large Power Station threshold starting from 50MW </w:t>
      </w:r>
      <w:r w:rsidR="00C910B3">
        <w:rPr>
          <w:rFonts w:cs="Arial"/>
        </w:rPr>
        <w:t xml:space="preserve">with an option to </w:t>
      </w:r>
      <w:r w:rsidR="002573A5">
        <w:rPr>
          <w:rFonts w:cs="Arial"/>
        </w:rPr>
        <w:t>participate</w:t>
      </w:r>
      <w:r w:rsidR="00C910B3">
        <w:rPr>
          <w:rFonts w:cs="Arial"/>
        </w:rPr>
        <w:t xml:space="preserve"> in the BM </w:t>
      </w:r>
      <w:r w:rsidRPr="00B35DFC">
        <w:rPr>
          <w:rFonts w:cs="Arial"/>
        </w:rPr>
        <w:t>followed by a further Generator commenting that the Large Power Station Threshold should start from 50MW.  </w:t>
      </w:r>
    </w:p>
    <w:p w14:paraId="602BE290" w14:textId="568ECB0C" w:rsidR="00B35DFC" w:rsidRDefault="00B35DFC" w:rsidP="00D46BE1">
      <w:pPr>
        <w:pStyle w:val="ListParagraph"/>
        <w:numPr>
          <w:ilvl w:val="0"/>
          <w:numId w:val="25"/>
        </w:numPr>
        <w:spacing w:line="240" w:lineRule="auto"/>
        <w:jc w:val="both"/>
        <w:textAlignment w:val="baseline"/>
        <w:rPr>
          <w:rFonts w:cs="Arial"/>
        </w:rPr>
      </w:pPr>
      <w:r w:rsidRPr="00B35DFC">
        <w:rPr>
          <w:rFonts w:cs="Arial"/>
        </w:rPr>
        <w:t>One Generator was aware of the application and modification fees associated with a Generator with a BELLA or BEGA agreement</w:t>
      </w:r>
      <w:r w:rsidR="00576226">
        <w:rPr>
          <w:rFonts w:cs="Arial"/>
        </w:rPr>
        <w:t xml:space="preserve"> (but did </w:t>
      </w:r>
      <w:r w:rsidR="002F1430">
        <w:rPr>
          <w:rFonts w:cs="Arial"/>
        </w:rPr>
        <w:t xml:space="preserve">not </w:t>
      </w:r>
      <w:r w:rsidR="00905A68">
        <w:rPr>
          <w:rFonts w:cs="Arial"/>
        </w:rPr>
        <w:t xml:space="preserve">provide any actual </w:t>
      </w:r>
      <w:r w:rsidR="00D63304">
        <w:rPr>
          <w:rFonts w:cs="Arial"/>
        </w:rPr>
        <w:t>costs),</w:t>
      </w:r>
      <w:r w:rsidRPr="00B35DFC">
        <w:rPr>
          <w:rFonts w:cs="Arial"/>
        </w:rPr>
        <w:t xml:space="preserve"> in comparison to the streamlined process available to Embedded Small Power Stations with no agreement under CUSC. </w:t>
      </w:r>
    </w:p>
    <w:p w14:paraId="0EB5C4C8" w14:textId="7164FF7E" w:rsidR="00B35DFC" w:rsidRPr="00B35DFC" w:rsidRDefault="00B35DFC" w:rsidP="00D46BE1">
      <w:pPr>
        <w:pStyle w:val="ListParagraph"/>
        <w:numPr>
          <w:ilvl w:val="0"/>
          <w:numId w:val="25"/>
        </w:numPr>
        <w:spacing w:line="240" w:lineRule="auto"/>
        <w:jc w:val="both"/>
        <w:textAlignment w:val="baseline"/>
        <w:rPr>
          <w:rFonts w:cs="Arial"/>
        </w:rPr>
      </w:pPr>
      <w:r w:rsidRPr="00B35DFC">
        <w:rPr>
          <w:rFonts w:cs="Arial"/>
        </w:rPr>
        <w:t xml:space="preserve">One DNO commented that if the current thresholds were changed between a Small and Large Power Station, each connection that becomes Large will require the customer to apply for a BEGA within the current process for combined queue management. This involves National Grid ESO completing a transmission impact assessment to gain a queue position. For customers this will add an additional application cost required by </w:t>
      </w:r>
      <w:del w:id="178" w:author="ESO Code Admin" w:date="2023-09-06T14:33:00Z">
        <w:r w:rsidRPr="00B35DFC">
          <w:rPr>
            <w:rFonts w:cs="Arial"/>
          </w:rPr>
          <w:delText xml:space="preserve">National Grid </w:delText>
        </w:r>
      </w:del>
      <w:r w:rsidRPr="00B35DFC">
        <w:rPr>
          <w:rFonts w:cs="Arial"/>
        </w:rPr>
        <w:t xml:space="preserve">ESO (costs are for NGET 1 which covers UKPN region taken from </w:t>
      </w:r>
      <w:del w:id="179" w:author="ESO Code Admin" w:date="2023-09-06T14:33:00Z">
        <w:r w:rsidRPr="00B35DFC">
          <w:rPr>
            <w:rFonts w:cs="Arial"/>
          </w:rPr>
          <w:delText xml:space="preserve">National Grid </w:delText>
        </w:r>
      </w:del>
      <w:r w:rsidRPr="00B35DFC">
        <w:rPr>
          <w:rFonts w:cs="Arial"/>
        </w:rPr>
        <w:t>ESO website 09/2021): Entry Application Fee (&lt;100MW) £26,450. </w:t>
      </w:r>
    </w:p>
    <w:p w14:paraId="6E4AE1C7" w14:textId="77777777" w:rsidR="00B35DFC" w:rsidRPr="00B35DFC" w:rsidRDefault="00B35DFC" w:rsidP="00B35DFC">
      <w:pPr>
        <w:spacing w:line="240" w:lineRule="auto"/>
        <w:ind w:left="360"/>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49C4872E"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The questionnaire responses can be found in Annex 8. </w:t>
      </w:r>
    </w:p>
    <w:p w14:paraId="1382BB2B"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195310BA"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Access and Forward-Looking Charges Significant Code Review (SCR) </w:t>
      </w:r>
      <w:r w:rsidRPr="00B35DFC">
        <w:rPr>
          <w:rFonts w:ascii="Arial" w:eastAsia="Times New Roman" w:hAnsi="Arial" w:cs="Arial"/>
          <w:szCs w:val="24"/>
          <w:lang w:eastAsia="en-GB"/>
        </w:rPr>
        <w:t>  </w:t>
      </w:r>
    </w:p>
    <w:p w14:paraId="22B57A93" w14:textId="5E6C2F84"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xml:space="preserve">A </w:t>
      </w:r>
      <w:del w:id="180" w:author="ESO Code Admin" w:date="2023-09-06T14:33:00Z">
        <w:r w:rsidRPr="00B35DFC">
          <w:rPr>
            <w:rFonts w:ascii="Arial" w:eastAsia="Times New Roman" w:hAnsi="Arial" w:cs="Arial"/>
            <w:szCs w:val="24"/>
            <w:lang w:eastAsia="en-GB"/>
          </w:rPr>
          <w:delText xml:space="preserve">National Grid </w:delText>
        </w:r>
      </w:del>
      <w:r w:rsidRPr="00B35DFC">
        <w:rPr>
          <w:rFonts w:ascii="Arial" w:eastAsia="Times New Roman" w:hAnsi="Arial" w:cs="Arial"/>
          <w:szCs w:val="24"/>
          <w:lang w:eastAsia="en-GB"/>
        </w:rPr>
        <w:t>ESO Representative delivered a presentation on 22</w:t>
      </w:r>
      <w:r w:rsidRPr="00B35DFC">
        <w:rPr>
          <w:rFonts w:ascii="Arial" w:eastAsia="Times New Roman" w:hAnsi="Arial" w:cs="Arial"/>
          <w:sz w:val="19"/>
          <w:szCs w:val="19"/>
          <w:vertAlign w:val="superscript"/>
          <w:lang w:eastAsia="en-GB"/>
        </w:rPr>
        <w:t xml:space="preserve"> </w:t>
      </w:r>
      <w:r w:rsidRPr="00B35DFC">
        <w:rPr>
          <w:rFonts w:ascii="Arial" w:eastAsia="Times New Roman" w:hAnsi="Arial" w:cs="Arial"/>
          <w:szCs w:val="24"/>
          <w:lang w:eastAsia="en-GB"/>
        </w:rPr>
        <w:t>October 2021 to provide an update to the Workgroup on Ofgem’s Access and Forward-Looking Charges Significant Code Review (SCR). As a result of the presentation</w:t>
      </w:r>
      <w:r w:rsidR="00BC7555">
        <w:rPr>
          <w:rFonts w:ascii="Arial" w:eastAsia="Times New Roman" w:hAnsi="Arial" w:cs="Arial"/>
          <w:szCs w:val="24"/>
          <w:lang w:eastAsia="en-GB"/>
        </w:rPr>
        <w:t>,</w:t>
      </w:r>
      <w:r w:rsidRPr="00B35DFC">
        <w:rPr>
          <w:rFonts w:ascii="Arial" w:eastAsia="Times New Roman" w:hAnsi="Arial" w:cs="Arial"/>
          <w:szCs w:val="24"/>
          <w:lang w:eastAsia="en-GB"/>
        </w:rPr>
        <w:t xml:space="preserve"> the Workgroup did not foresee any implications, from the SCR, that would curtail development of GC0117.</w:t>
      </w:r>
      <w:r w:rsidRPr="00B35DFC">
        <w:rPr>
          <w:rFonts w:ascii="Times New Roman" w:eastAsia="Times New Roman" w:hAnsi="Times New Roman" w:cs="Times New Roman"/>
          <w:szCs w:val="24"/>
          <w:lang w:eastAsia="en-GB"/>
        </w:rPr>
        <w:t>   </w:t>
      </w:r>
    </w:p>
    <w:p w14:paraId="272C2C6D"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64B10EF6"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The presentation is available in Annex 9. </w:t>
      </w:r>
    </w:p>
    <w:p w14:paraId="7797EA80"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Segoe UI" w:eastAsia="Times New Roman" w:hAnsi="Segoe UI" w:cs="Segoe UI"/>
          <w:sz w:val="18"/>
          <w:szCs w:val="18"/>
          <w:lang w:eastAsia="en-GB"/>
        </w:rPr>
        <w:t> </w:t>
      </w:r>
    </w:p>
    <w:p w14:paraId="1A0C295D"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Segoe UI" w:eastAsia="Times New Roman" w:hAnsi="Segoe UI" w:cs="Segoe UI"/>
          <w:sz w:val="18"/>
          <w:szCs w:val="18"/>
          <w:lang w:eastAsia="en-GB"/>
        </w:rPr>
        <w:t> </w:t>
      </w:r>
    </w:p>
    <w:p w14:paraId="5F9B87CF"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Proposed Solutions </w:t>
      </w:r>
      <w:r w:rsidRPr="00B35DFC">
        <w:rPr>
          <w:rFonts w:ascii="Arial" w:eastAsia="Times New Roman" w:hAnsi="Arial" w:cs="Arial"/>
          <w:szCs w:val="24"/>
          <w:lang w:eastAsia="en-GB"/>
        </w:rPr>
        <w:t>  </w:t>
      </w:r>
    </w:p>
    <w:p w14:paraId="6CB604C9" w14:textId="404AFCF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The Workgroup agreed that the</w:t>
      </w:r>
      <w:r w:rsidRPr="00B35DFC">
        <w:rPr>
          <w:rFonts w:ascii="Arial" w:eastAsia="Times New Roman" w:hAnsi="Arial" w:cs="Arial"/>
          <w:szCs w:val="24"/>
          <w:lang w:val="en-US" w:eastAsia="en-GB"/>
        </w:rPr>
        <w:t xml:space="preserve"> six options (the original and five alternatives) as outlined below should be taken forward whilst noting that there may be more potential alternatives raised at later stages. </w:t>
      </w:r>
      <w:r w:rsidRPr="00B35DFC">
        <w:rPr>
          <w:rFonts w:ascii="Arial" w:eastAsia="Times New Roman" w:hAnsi="Arial" w:cs="Arial"/>
          <w:szCs w:val="24"/>
          <w:lang w:eastAsia="en-GB"/>
        </w:rPr>
        <w:t xml:space="preserve">There were resource allocation concerns with the above 10MW threshold although the ESO Workgroup member suggested that it will yield </w:t>
      </w:r>
      <w:proofErr w:type="gramStart"/>
      <w:r w:rsidRPr="00B35DFC">
        <w:rPr>
          <w:rFonts w:ascii="Arial" w:eastAsia="Times New Roman" w:hAnsi="Arial" w:cs="Arial"/>
          <w:szCs w:val="24"/>
          <w:lang w:eastAsia="en-GB"/>
        </w:rPr>
        <w:t>a number of</w:t>
      </w:r>
      <w:proofErr w:type="gramEnd"/>
      <w:r w:rsidRPr="00B35DFC">
        <w:rPr>
          <w:rFonts w:ascii="Arial" w:eastAsia="Times New Roman" w:hAnsi="Arial" w:cs="Arial"/>
          <w:szCs w:val="24"/>
          <w:lang w:eastAsia="en-GB"/>
        </w:rPr>
        <w:t xml:space="preserve"> important benefits such as reduced balancing costs. </w:t>
      </w:r>
      <w:r w:rsidRPr="00B35DFC">
        <w:rPr>
          <w:rFonts w:ascii="Arial" w:eastAsia="Times New Roman" w:hAnsi="Arial" w:cs="Arial"/>
          <w:szCs w:val="24"/>
          <w:lang w:val="en-US" w:eastAsia="en-GB"/>
        </w:rPr>
        <w:t xml:space="preserve">It was noted that generation connected to OFTO networks are </w:t>
      </w:r>
      <w:del w:id="181" w:author="Mike Kay" w:date="2023-06-05T05:13:00Z">
        <w:r w:rsidRPr="00B35DFC" w:rsidDel="00DF41CD">
          <w:rPr>
            <w:rFonts w:ascii="Arial" w:eastAsia="Times New Roman" w:hAnsi="Arial" w:cs="Arial"/>
            <w:szCs w:val="24"/>
            <w:lang w:val="en-US" w:eastAsia="en-GB"/>
          </w:rPr>
          <w:delText xml:space="preserve">generally </w:delText>
        </w:r>
      </w:del>
      <w:r w:rsidRPr="00B35DFC">
        <w:rPr>
          <w:rFonts w:ascii="Arial" w:eastAsia="Times New Roman" w:hAnsi="Arial" w:cs="Arial"/>
          <w:szCs w:val="24"/>
          <w:lang w:val="en-US" w:eastAsia="en-GB"/>
        </w:rPr>
        <w:t>transmission connected</w:t>
      </w:r>
      <w:r w:rsidRPr="00B35DFC">
        <w:rPr>
          <w:rFonts w:ascii="Arial" w:eastAsia="Times New Roman" w:hAnsi="Arial" w:cs="Arial"/>
          <w:szCs w:val="24"/>
          <w:lang w:eastAsia="en-GB"/>
        </w:rPr>
        <w:t xml:space="preserve"> as such they would be bound by the requirements of the CUSC in the same way as any other directly </w:t>
      </w:r>
      <w:r w:rsidRPr="00B35DFC">
        <w:rPr>
          <w:rFonts w:ascii="Arial" w:eastAsia="Times New Roman" w:hAnsi="Arial" w:cs="Arial"/>
          <w:szCs w:val="24"/>
          <w:lang w:eastAsia="en-GB"/>
        </w:rPr>
        <w:lastRenderedPageBreak/>
        <w:t xml:space="preserve">connected onshore Generator. These arrangements are not to be confused with </w:t>
      </w:r>
      <w:ins w:id="182" w:author="Antony Johnson (ESO)" w:date="2023-07-14T17:36:00Z">
        <w:r w:rsidR="00305879">
          <w:rPr>
            <w:rFonts w:ascii="Arial" w:eastAsia="Times New Roman" w:hAnsi="Arial" w:cs="Arial"/>
            <w:szCs w:val="24"/>
            <w:lang w:eastAsia="en-GB"/>
          </w:rPr>
          <w:t>the</w:t>
        </w:r>
        <w:r w:rsidR="00F35AFD">
          <w:rPr>
            <w:rFonts w:ascii="Arial" w:eastAsia="Times New Roman" w:hAnsi="Arial" w:cs="Arial"/>
            <w:szCs w:val="24"/>
            <w:lang w:eastAsia="en-GB"/>
          </w:rPr>
          <w:t xml:space="preserve"> term “E</w:t>
        </w:r>
      </w:ins>
      <w:del w:id="183" w:author="Antony Johnson (ESO)" w:date="2023-07-14T17:36:00Z">
        <w:r w:rsidRPr="00B35DFC" w:rsidDel="00F35AFD">
          <w:rPr>
            <w:rFonts w:ascii="Arial" w:eastAsia="Times New Roman" w:hAnsi="Arial" w:cs="Arial"/>
            <w:szCs w:val="24"/>
            <w:lang w:eastAsia="en-GB"/>
          </w:rPr>
          <w:delText>e</w:delText>
        </w:r>
      </w:del>
      <w:r w:rsidRPr="00B35DFC">
        <w:rPr>
          <w:rFonts w:ascii="Arial" w:eastAsia="Times New Roman" w:hAnsi="Arial" w:cs="Arial"/>
          <w:szCs w:val="24"/>
          <w:lang w:eastAsia="en-GB"/>
        </w:rPr>
        <w:t xml:space="preserve">mbedded </w:t>
      </w:r>
      <w:ins w:id="184" w:author="Antony Johnson (ESO)" w:date="2023-07-14T17:36:00Z">
        <w:r w:rsidR="00F35AFD">
          <w:rPr>
            <w:rFonts w:ascii="Arial" w:eastAsia="Times New Roman" w:hAnsi="Arial" w:cs="Arial"/>
            <w:szCs w:val="24"/>
            <w:lang w:eastAsia="en-GB"/>
          </w:rPr>
          <w:t>T</w:t>
        </w:r>
      </w:ins>
      <w:del w:id="185" w:author="Antony Johnson (ESO)" w:date="2023-07-14T17:36:00Z">
        <w:r w:rsidRPr="00B35DFC" w:rsidDel="00F35AFD">
          <w:rPr>
            <w:rFonts w:ascii="Arial" w:eastAsia="Times New Roman" w:hAnsi="Arial" w:cs="Arial"/>
            <w:szCs w:val="24"/>
            <w:lang w:eastAsia="en-GB"/>
          </w:rPr>
          <w:delText>t</w:delText>
        </w:r>
      </w:del>
      <w:r w:rsidRPr="00B35DFC">
        <w:rPr>
          <w:rFonts w:ascii="Arial" w:eastAsia="Times New Roman" w:hAnsi="Arial" w:cs="Arial"/>
          <w:szCs w:val="24"/>
          <w:lang w:eastAsia="en-GB"/>
        </w:rPr>
        <w:t>ransmission</w:t>
      </w:r>
      <w:ins w:id="186" w:author="Antony Johnson (ESO)" w:date="2023-07-14T17:36:00Z">
        <w:r w:rsidR="00F35AFD">
          <w:rPr>
            <w:rFonts w:ascii="Arial" w:eastAsia="Times New Roman" w:hAnsi="Arial" w:cs="Arial"/>
            <w:szCs w:val="24"/>
            <w:lang w:eastAsia="en-GB"/>
          </w:rPr>
          <w:t>”</w:t>
        </w:r>
      </w:ins>
      <w:r w:rsidRPr="00B35DFC">
        <w:rPr>
          <w:rFonts w:ascii="Arial" w:eastAsia="Times New Roman" w:hAnsi="Arial" w:cs="Arial"/>
          <w:szCs w:val="24"/>
          <w:lang w:eastAsia="en-GB"/>
        </w:rPr>
        <w:t xml:space="preserve"> where an Offshore Transmission Network with a nominal operating voltage of 132kV connects to a Distribution Network Operators System in England and Wales. </w:t>
      </w:r>
      <w:ins w:id="187" w:author="Antony Johnson (ESO)" w:date="2023-07-14T17:36:00Z">
        <w:r w:rsidR="00305879">
          <w:rPr>
            <w:rFonts w:ascii="Arial" w:eastAsia="Times New Roman" w:hAnsi="Arial" w:cs="Arial"/>
            <w:szCs w:val="24"/>
            <w:lang w:eastAsia="en-GB"/>
          </w:rPr>
          <w:t xml:space="preserve">In this situation offshore </w:t>
        </w:r>
      </w:ins>
      <w:ins w:id="188" w:author="Antony Johnson (ESO)" w:date="2023-07-14T17:37:00Z">
        <w:r w:rsidR="001A58DA">
          <w:rPr>
            <w:rFonts w:ascii="Arial" w:eastAsia="Times New Roman" w:hAnsi="Arial" w:cs="Arial"/>
            <w:szCs w:val="24"/>
            <w:lang w:eastAsia="en-GB"/>
          </w:rPr>
          <w:t>g</w:t>
        </w:r>
      </w:ins>
      <w:ins w:id="189" w:author="Antony Johnson (ESO)" w:date="2023-07-14T17:36:00Z">
        <w:r w:rsidR="00305879">
          <w:rPr>
            <w:rFonts w:ascii="Arial" w:eastAsia="Times New Roman" w:hAnsi="Arial" w:cs="Arial"/>
            <w:szCs w:val="24"/>
            <w:lang w:eastAsia="en-GB"/>
          </w:rPr>
          <w:t>eneration is di</w:t>
        </w:r>
      </w:ins>
      <w:ins w:id="190" w:author="Antony Johnson (ESO)" w:date="2023-07-14T17:37:00Z">
        <w:r w:rsidR="00305879">
          <w:rPr>
            <w:rFonts w:ascii="Arial" w:eastAsia="Times New Roman" w:hAnsi="Arial" w:cs="Arial"/>
            <w:szCs w:val="24"/>
            <w:lang w:eastAsia="en-GB"/>
          </w:rPr>
          <w:t>rectly connected to the Offshore Transmission</w:t>
        </w:r>
        <w:r w:rsidR="001A58DA">
          <w:rPr>
            <w:rFonts w:ascii="Arial" w:eastAsia="Times New Roman" w:hAnsi="Arial" w:cs="Arial"/>
            <w:szCs w:val="24"/>
            <w:lang w:eastAsia="en-GB"/>
          </w:rPr>
          <w:t xml:space="preserve"> System and hence deemed to be “Transmission connected”</w:t>
        </w:r>
        <w:r w:rsidR="00305879">
          <w:rPr>
            <w:rFonts w:ascii="Arial" w:eastAsia="Times New Roman" w:hAnsi="Arial" w:cs="Arial"/>
            <w:szCs w:val="24"/>
            <w:lang w:eastAsia="en-GB"/>
          </w:rPr>
          <w:t xml:space="preserve"> </w:t>
        </w:r>
        <w:r w:rsidR="001A58DA">
          <w:rPr>
            <w:rFonts w:ascii="Arial" w:eastAsia="Times New Roman" w:hAnsi="Arial" w:cs="Arial"/>
            <w:szCs w:val="24"/>
            <w:lang w:eastAsia="en-GB"/>
          </w:rPr>
          <w:t>however that Offshore Transm</w:t>
        </w:r>
      </w:ins>
      <w:ins w:id="191" w:author="Antony Johnson (ESO)" w:date="2023-07-14T17:38:00Z">
        <w:r w:rsidR="001A58DA">
          <w:rPr>
            <w:rFonts w:ascii="Arial" w:eastAsia="Times New Roman" w:hAnsi="Arial" w:cs="Arial"/>
            <w:szCs w:val="24"/>
            <w:lang w:eastAsia="en-GB"/>
          </w:rPr>
          <w:t xml:space="preserve">ission Network </w:t>
        </w:r>
        <w:r w:rsidR="00A1301A">
          <w:rPr>
            <w:rFonts w:ascii="Arial" w:eastAsia="Times New Roman" w:hAnsi="Arial" w:cs="Arial"/>
            <w:szCs w:val="24"/>
            <w:lang w:eastAsia="en-GB"/>
          </w:rPr>
          <w:t>is connected to a DNO and hence it is called Embedded Transmission”</w:t>
        </w:r>
      </w:ins>
      <w:r w:rsidRPr="00B35DFC">
        <w:rPr>
          <w:rFonts w:ascii="Arial" w:eastAsia="Times New Roman" w:hAnsi="Arial" w:cs="Arial"/>
          <w:szCs w:val="24"/>
          <w:lang w:eastAsia="en-GB"/>
        </w:rPr>
        <w:t> </w:t>
      </w:r>
    </w:p>
    <w:p w14:paraId="1DE28523"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161A5BC5"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0C3F560F"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eastAsia="en-GB"/>
        </w:rPr>
        <w:t>Original</w:t>
      </w:r>
      <w:r w:rsidRPr="00B35DFC">
        <w:rPr>
          <w:rFonts w:ascii="Arial" w:eastAsia="Times New Roman" w:hAnsi="Arial" w:cs="Arial"/>
          <w:szCs w:val="24"/>
          <w:lang w:eastAsia="en-GB"/>
        </w:rPr>
        <w:t> </w:t>
      </w:r>
    </w:p>
    <w:p w14:paraId="74D5277B"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shd w:val="clear" w:color="auto" w:fill="FFFFFF"/>
          <w:lang w:eastAsia="en-GB"/>
        </w:rPr>
        <w:t xml:space="preserve">The definition of medium power station is removed, and a large power station is one with a registered capacity of 10MW or more and a small power station is one with a registered capacity of less than </w:t>
      </w:r>
      <w:commentRangeStart w:id="192"/>
      <w:r w:rsidRPr="00B35DFC">
        <w:rPr>
          <w:rFonts w:ascii="Arial" w:eastAsia="Times New Roman" w:hAnsi="Arial" w:cs="Arial"/>
          <w:szCs w:val="24"/>
          <w:shd w:val="clear" w:color="auto" w:fill="FFFFFF"/>
          <w:lang w:eastAsia="en-GB"/>
        </w:rPr>
        <w:t>10MW.</w:t>
      </w:r>
      <w:r w:rsidRPr="00B35DFC">
        <w:rPr>
          <w:rFonts w:ascii="Arial" w:eastAsia="Times New Roman" w:hAnsi="Arial" w:cs="Arial"/>
          <w:szCs w:val="24"/>
          <w:lang w:eastAsia="en-GB"/>
        </w:rPr>
        <w:t> </w:t>
      </w:r>
      <w:commentRangeEnd w:id="192"/>
      <w:r w:rsidR="0037048E">
        <w:rPr>
          <w:rStyle w:val="CommentReference"/>
          <w:rFonts w:ascii="Arial" w:eastAsia="Times New Roman" w:hAnsi="Arial" w:cs="Times New Roman"/>
          <w:lang w:eastAsia="en-GB"/>
        </w:rPr>
        <w:commentReference w:id="192"/>
      </w:r>
    </w:p>
    <w:p w14:paraId="30589611"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675C969E" w14:textId="77777777" w:rsidR="00DF7FCB" w:rsidRDefault="00DF7FCB" w:rsidP="00B35DFC">
      <w:pPr>
        <w:spacing w:line="240" w:lineRule="auto"/>
        <w:jc w:val="both"/>
        <w:textAlignment w:val="baseline"/>
        <w:rPr>
          <w:rFonts w:ascii="Arial" w:eastAsia="Times New Roman" w:hAnsi="Arial" w:cs="Arial"/>
          <w:szCs w:val="24"/>
          <w:u w:val="single"/>
          <w:lang w:val="en-US" w:eastAsia="en-GB"/>
        </w:rPr>
      </w:pPr>
    </w:p>
    <w:p w14:paraId="5181D1BB" w14:textId="753AAF1B"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 xml:space="preserve">Potential Alternative 1: </w:t>
      </w:r>
      <w:r w:rsidRPr="00B35DFC">
        <w:rPr>
          <w:rFonts w:ascii="Arial" w:eastAsia="Times New Roman" w:hAnsi="Arial" w:cs="Arial"/>
          <w:color w:val="000000"/>
          <w:szCs w:val="24"/>
          <w:u w:val="single"/>
          <w:lang w:eastAsia="en-GB"/>
        </w:rPr>
        <w:t>Large/Small Power Station Threshold changed to 100MW</w:t>
      </w:r>
      <w:r w:rsidRPr="00B35DFC">
        <w:rPr>
          <w:rFonts w:ascii="Arial" w:eastAsia="Times New Roman" w:hAnsi="Arial" w:cs="Arial"/>
          <w:color w:val="000000"/>
          <w:szCs w:val="24"/>
          <w:lang w:eastAsia="en-GB"/>
        </w:rPr>
        <w:t xml:space="preserve"> (Raised by UKPN) </w:t>
      </w:r>
    </w:p>
    <w:p w14:paraId="7C57DEAD" w14:textId="77777777" w:rsidR="00B35DFC" w:rsidRPr="002F45A9" w:rsidRDefault="00B35DFC" w:rsidP="002F45A9">
      <w:pPr>
        <w:pStyle w:val="ListParagraph"/>
        <w:numPr>
          <w:ilvl w:val="0"/>
          <w:numId w:val="35"/>
        </w:numPr>
        <w:spacing w:line="240" w:lineRule="auto"/>
        <w:jc w:val="both"/>
        <w:textAlignment w:val="baseline"/>
        <w:rPr>
          <w:rFonts w:cs="Arial"/>
        </w:rPr>
      </w:pPr>
      <w:r w:rsidRPr="002F45A9">
        <w:rPr>
          <w:rFonts w:cs="Arial"/>
          <w:shd w:val="clear" w:color="auto" w:fill="FFFFFF"/>
        </w:rPr>
        <w:t>The definition of medium power station is removed, and a large power station is one with a registered capacity of 100MW or more and a small power station is one with a registered capacity of less than 100MW.</w:t>
      </w:r>
      <w:r w:rsidRPr="002F45A9">
        <w:rPr>
          <w:rFonts w:cs="Arial"/>
        </w:rPr>
        <w:t> </w:t>
      </w:r>
    </w:p>
    <w:p w14:paraId="52069AB1"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color w:val="000000"/>
          <w:szCs w:val="24"/>
          <w:lang w:eastAsia="en-GB"/>
        </w:rPr>
        <w:t> </w:t>
      </w:r>
    </w:p>
    <w:p w14:paraId="62695E47"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Potential Alternative</w:t>
      </w:r>
      <w:r w:rsidRPr="00B35DFC">
        <w:rPr>
          <w:rFonts w:ascii="Arial" w:eastAsia="Times New Roman" w:hAnsi="Arial" w:cs="Arial"/>
          <w:color w:val="000000"/>
          <w:szCs w:val="24"/>
          <w:u w:val="single"/>
          <w:lang w:eastAsia="en-GB"/>
        </w:rPr>
        <w:t xml:space="preserve"> 2:</w:t>
      </w:r>
      <w:r w:rsidRPr="00B35DFC">
        <w:rPr>
          <w:rFonts w:ascii="Times New Roman" w:eastAsia="Times New Roman" w:hAnsi="Times New Roman" w:cs="Times New Roman"/>
          <w:b/>
          <w:bCs/>
          <w:szCs w:val="24"/>
          <w:u w:val="single"/>
          <w:lang w:eastAsia="en-GB"/>
        </w:rPr>
        <w:t xml:space="preserve"> “</w:t>
      </w:r>
      <w:r w:rsidRPr="00B35DFC">
        <w:rPr>
          <w:rFonts w:ascii="Arial" w:eastAsia="Times New Roman" w:hAnsi="Arial" w:cs="Arial"/>
          <w:color w:val="000000"/>
          <w:szCs w:val="24"/>
          <w:u w:val="single"/>
          <w:lang w:eastAsia="en-GB"/>
        </w:rPr>
        <w:t>LEEMPS Plus” – Medium Power Station Threshold changed to 10 – 100MW across GB</w:t>
      </w:r>
      <w:r w:rsidRPr="00B35DFC">
        <w:rPr>
          <w:rFonts w:ascii="Arial" w:eastAsia="Times New Roman" w:hAnsi="Arial" w:cs="Arial"/>
          <w:color w:val="000000"/>
          <w:szCs w:val="24"/>
          <w:lang w:eastAsia="en-GB"/>
        </w:rPr>
        <w:t xml:space="preserve"> </w:t>
      </w:r>
      <w:r w:rsidRPr="00B35DFC">
        <w:rPr>
          <w:rFonts w:ascii="Arial" w:eastAsia="Times New Roman" w:hAnsi="Arial" w:cs="Arial"/>
          <w:szCs w:val="24"/>
          <w:lang w:val="en-US" w:eastAsia="en-GB"/>
        </w:rPr>
        <w:t>(raised by NGESO)</w:t>
      </w:r>
      <w:r w:rsidRPr="00B35DFC">
        <w:rPr>
          <w:rFonts w:ascii="Arial" w:eastAsia="Times New Roman" w:hAnsi="Arial" w:cs="Arial"/>
          <w:szCs w:val="24"/>
          <w:lang w:eastAsia="en-GB"/>
        </w:rPr>
        <w:t> </w:t>
      </w:r>
    </w:p>
    <w:p w14:paraId="7F52ABCC" w14:textId="77777777" w:rsidR="00B35DFC" w:rsidRPr="002F45A9" w:rsidRDefault="00B35DFC" w:rsidP="002F45A9">
      <w:pPr>
        <w:pStyle w:val="ListParagraph"/>
        <w:numPr>
          <w:ilvl w:val="0"/>
          <w:numId w:val="35"/>
        </w:numPr>
        <w:spacing w:line="240" w:lineRule="auto"/>
        <w:jc w:val="both"/>
        <w:textAlignment w:val="baseline"/>
        <w:rPr>
          <w:rFonts w:cs="Arial"/>
        </w:rPr>
      </w:pPr>
      <w:r w:rsidRPr="002F45A9">
        <w:rPr>
          <w:rFonts w:cs="Arial"/>
          <w:shd w:val="clear" w:color="auto" w:fill="FFFFFF"/>
        </w:rPr>
        <w:t>Applies the existing LEEMPS arrangements and includes an additional balancing mechanism and operating code component to the arrangements so the solution becomes a hybrid of LEEMPS and BELLAs or BEGAs.</w:t>
      </w:r>
      <w:r w:rsidRPr="002F45A9">
        <w:rPr>
          <w:rFonts w:cs="Arial"/>
        </w:rPr>
        <w:t> </w:t>
      </w:r>
    </w:p>
    <w:p w14:paraId="2195A16E" w14:textId="77777777" w:rsidR="00B35DFC" w:rsidRPr="002F45A9" w:rsidRDefault="00B35DFC" w:rsidP="002F45A9">
      <w:pPr>
        <w:pStyle w:val="ListParagraph"/>
        <w:numPr>
          <w:ilvl w:val="0"/>
          <w:numId w:val="35"/>
        </w:numPr>
        <w:spacing w:line="240" w:lineRule="auto"/>
        <w:jc w:val="both"/>
        <w:textAlignment w:val="baseline"/>
        <w:rPr>
          <w:rFonts w:cs="Arial"/>
        </w:rPr>
      </w:pPr>
      <w:r w:rsidRPr="002F45A9">
        <w:rPr>
          <w:rFonts w:cs="Arial"/>
          <w:shd w:val="clear" w:color="auto" w:fill="FFFFFF"/>
        </w:rPr>
        <w:t>A large power station is one with a registered capacity of 100MW or above, a medium power station is one with a registered capacity of less than 100MW but of 10MW or greater.  A small power station is one with a registered capacity of less than 10MW.  Owners and operators of medium power stations can either apply for transmission entry capacity (TEC) and have a BEGA or apply for licence exemption (LEEMPS Plus) where they would be treated as a LEEMPS but would be required to have a BM and operating code obligations which would be administered in conjunction with the DNO.</w:t>
      </w:r>
      <w:r w:rsidRPr="002F45A9">
        <w:rPr>
          <w:rFonts w:cs="Arial"/>
        </w:rPr>
        <w:t> </w:t>
      </w:r>
    </w:p>
    <w:p w14:paraId="08A43112" w14:textId="7611312B" w:rsidR="00B35DFC" w:rsidRPr="00DF7FCB" w:rsidRDefault="00B35DFC" w:rsidP="00B35DFC">
      <w:pPr>
        <w:pStyle w:val="ListParagraph"/>
        <w:numPr>
          <w:ilvl w:val="0"/>
          <w:numId w:val="35"/>
        </w:numPr>
        <w:spacing w:line="240" w:lineRule="auto"/>
        <w:jc w:val="both"/>
        <w:textAlignment w:val="baseline"/>
        <w:rPr>
          <w:rFonts w:cs="Arial"/>
        </w:rPr>
      </w:pPr>
      <w:r w:rsidRPr="002F45A9">
        <w:rPr>
          <w:rFonts w:cs="Arial"/>
          <w:shd w:val="clear" w:color="auto" w:fill="FFFFFF"/>
        </w:rPr>
        <w:t>A diagram showing how the existing LEEMPS and LEEMPS Plus solution would work is shown in Figure 1.0 below</w:t>
      </w:r>
      <w:r w:rsidR="00F463E0">
        <w:rPr>
          <w:rFonts w:cs="Arial"/>
        </w:rPr>
        <w:t>.</w:t>
      </w:r>
      <w:r w:rsidR="008F0C11">
        <w:rPr>
          <w:rFonts w:cs="Arial"/>
        </w:rPr>
        <w:t xml:space="preserve"> </w:t>
      </w:r>
      <w:r w:rsidR="00F463E0">
        <w:rPr>
          <w:rFonts w:cs="Arial"/>
        </w:rPr>
        <w:t xml:space="preserve">In Figure 1.0 a Type I Licence Exempt Embedded Medium Power Station is between 50 – 100MW and there is no relationship with the </w:t>
      </w:r>
      <w:proofErr w:type="gramStart"/>
      <w:r w:rsidR="00705C66">
        <w:rPr>
          <w:rFonts w:cs="Arial"/>
        </w:rPr>
        <w:t>ESO</w:t>
      </w:r>
      <w:proofErr w:type="gramEnd"/>
      <w:r w:rsidR="00705C66">
        <w:rPr>
          <w:rFonts w:cs="Arial"/>
        </w:rPr>
        <w:t xml:space="preserve"> and they are not in the BM.  A Type II Licence Exempt Embedded Medium Power Station </w:t>
      </w:r>
      <w:r w:rsidR="008540ED">
        <w:rPr>
          <w:rFonts w:cs="Arial"/>
        </w:rPr>
        <w:t xml:space="preserve">is between 10 – 100MW and would be despatched </w:t>
      </w:r>
      <w:r w:rsidR="001D450C">
        <w:rPr>
          <w:rFonts w:cs="Arial"/>
        </w:rPr>
        <w:t>by the ESO.  The ESO would have an agreement with the Type II Licence Exempt Embedded Medium Power Station but only in respect of trading in the BM.</w:t>
      </w:r>
    </w:p>
    <w:p w14:paraId="1DFB36FD"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49794B45" w14:textId="5152B24C" w:rsidR="00B35DFC" w:rsidRPr="00B35DFC" w:rsidRDefault="00B35DFC" w:rsidP="00B35DFC">
      <w:pPr>
        <w:spacing w:line="240" w:lineRule="auto"/>
        <w:jc w:val="center"/>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Figure 1.0</w:t>
      </w:r>
      <w:r w:rsidRPr="00B35DFC">
        <w:rPr>
          <w:rFonts w:ascii="Arial" w:eastAsia="Times New Roman" w:hAnsi="Arial" w:cs="Arial"/>
          <w:szCs w:val="24"/>
          <w:lang w:eastAsia="en-GB"/>
        </w:rPr>
        <w:t> </w:t>
      </w:r>
    </w:p>
    <w:p w14:paraId="4D497B38" w14:textId="77777777" w:rsidR="00B35DFC" w:rsidRPr="00B35DFC" w:rsidRDefault="00B35DFC" w:rsidP="00B35DFC">
      <w:pPr>
        <w:spacing w:line="240" w:lineRule="auto"/>
        <w:jc w:val="center"/>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5F2E0BD2" w14:textId="555CB302" w:rsidR="00B35DFC" w:rsidRPr="00B35DFC" w:rsidRDefault="00B35DFC" w:rsidP="00DF7FCB">
      <w:pPr>
        <w:spacing w:line="240" w:lineRule="auto"/>
        <w:jc w:val="center"/>
        <w:textAlignment w:val="baseline"/>
        <w:rPr>
          <w:rFonts w:ascii="Segoe UI" w:eastAsia="Times New Roman" w:hAnsi="Segoe UI" w:cs="Segoe UI"/>
          <w:sz w:val="18"/>
          <w:szCs w:val="18"/>
          <w:lang w:eastAsia="en-GB"/>
        </w:rPr>
      </w:pPr>
      <w:r w:rsidRPr="00B35DFC">
        <w:rPr>
          <w:i/>
          <w:noProof/>
          <w:color w:val="FF0000"/>
        </w:rPr>
        <w:lastRenderedPageBreak/>
        <w:drawing>
          <wp:inline distT="0" distB="0" distL="0" distR="0" wp14:anchorId="7D2DE2E2" wp14:editId="5AC851AF">
            <wp:extent cx="4876800" cy="274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876800" cy="2743200"/>
                    </a:xfrm>
                    <a:prstGeom prst="rect">
                      <a:avLst/>
                    </a:prstGeom>
                    <a:noFill/>
                    <a:ln>
                      <a:noFill/>
                    </a:ln>
                  </pic:spPr>
                </pic:pic>
              </a:graphicData>
            </a:graphic>
          </wp:inline>
        </w:drawing>
      </w:r>
      <w:r w:rsidRPr="00B35DFC">
        <w:rPr>
          <w:rFonts w:ascii="Arial" w:eastAsia="Times New Roman" w:hAnsi="Arial" w:cs="Arial"/>
          <w:szCs w:val="24"/>
          <w:lang w:eastAsia="en-GB"/>
        </w:rPr>
        <w:t>  </w:t>
      </w:r>
    </w:p>
    <w:p w14:paraId="048865AA" w14:textId="77777777" w:rsidR="00B35DFC" w:rsidRPr="00B35DFC" w:rsidRDefault="00B35DFC" w:rsidP="00B35DFC">
      <w:pPr>
        <w:spacing w:line="240" w:lineRule="auto"/>
        <w:jc w:val="center"/>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7FB0CD39"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3CBDF2D4"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 xml:space="preserve">Potential Alternative 3: Use Regional Development </w:t>
      </w:r>
      <w:proofErr w:type="spellStart"/>
      <w:r w:rsidRPr="00B35DFC">
        <w:rPr>
          <w:rFonts w:ascii="Arial" w:eastAsia="Times New Roman" w:hAnsi="Arial" w:cs="Arial"/>
          <w:szCs w:val="24"/>
          <w:u w:val="single"/>
          <w:lang w:val="en-US" w:eastAsia="en-GB"/>
        </w:rPr>
        <w:t>Programme</w:t>
      </w:r>
      <w:proofErr w:type="spellEnd"/>
      <w:r w:rsidRPr="00B35DFC">
        <w:rPr>
          <w:rFonts w:ascii="Arial" w:eastAsia="Times New Roman" w:hAnsi="Arial" w:cs="Arial"/>
          <w:szCs w:val="24"/>
          <w:u w:val="single"/>
          <w:lang w:val="en-US" w:eastAsia="en-GB"/>
        </w:rPr>
        <w:t xml:space="preserve"> (RDP) for power stations with a registered capacity of 10MW+ </w:t>
      </w:r>
      <w:r w:rsidRPr="00B35DFC">
        <w:rPr>
          <w:rFonts w:ascii="Arial" w:eastAsia="Times New Roman" w:hAnsi="Arial" w:cs="Arial"/>
          <w:szCs w:val="24"/>
          <w:lang w:val="en-US" w:eastAsia="en-GB"/>
        </w:rPr>
        <w:t>(raised by NGESO)</w:t>
      </w:r>
      <w:r w:rsidRPr="00B35DFC">
        <w:rPr>
          <w:rFonts w:ascii="Arial" w:eastAsia="Times New Roman" w:hAnsi="Arial" w:cs="Arial"/>
          <w:szCs w:val="24"/>
          <w:lang w:eastAsia="en-GB"/>
        </w:rPr>
        <w:t> </w:t>
      </w:r>
    </w:p>
    <w:p w14:paraId="5E1970E0" w14:textId="77777777" w:rsidR="00B35DFC" w:rsidRPr="002F45A9" w:rsidRDefault="00B35DFC" w:rsidP="002F45A9">
      <w:pPr>
        <w:pStyle w:val="ListParagraph"/>
        <w:numPr>
          <w:ilvl w:val="0"/>
          <w:numId w:val="36"/>
        </w:numPr>
        <w:spacing w:line="240" w:lineRule="auto"/>
        <w:jc w:val="both"/>
        <w:textAlignment w:val="baseline"/>
        <w:rPr>
          <w:rFonts w:cs="Arial"/>
        </w:rPr>
      </w:pPr>
      <w:r w:rsidRPr="002F45A9">
        <w:rPr>
          <w:rFonts w:cs="Arial"/>
          <w:shd w:val="clear" w:color="auto" w:fill="FFFFFF"/>
        </w:rPr>
        <w:t xml:space="preserve">Apply the large/medium/small power station thresholds in England and Wales in Scotland (as per WAGCM1) but all embedded plant between 10 – 100MW would be required to participate in the BM and provide ancillary services through a Regional Development Programme (RDP). The RDP is essentially a ‘black box’ which would take the bilateral connection agreement Appendix G and DNO active network management processes into account to enable an Embedded Generator to be visible in the BM </w:t>
      </w:r>
      <w:proofErr w:type="gramStart"/>
      <w:r w:rsidRPr="002F45A9">
        <w:rPr>
          <w:rFonts w:cs="Arial"/>
          <w:shd w:val="clear" w:color="auto" w:fill="FFFFFF"/>
        </w:rPr>
        <w:t>and also</w:t>
      </w:r>
      <w:proofErr w:type="gramEnd"/>
      <w:r w:rsidRPr="002F45A9">
        <w:rPr>
          <w:rFonts w:cs="Arial"/>
          <w:shd w:val="clear" w:color="auto" w:fill="FFFFFF"/>
        </w:rPr>
        <w:t xml:space="preserve"> to be instructed by the ESO but without being subject to the full rigour of the BM in its own right. </w:t>
      </w:r>
      <w:del w:id="193" w:author="ESO Code Admin" w:date="2023-09-06T14:35:00Z">
        <w:r w:rsidRPr="002F45A9">
          <w:rPr>
            <w:rFonts w:cs="Arial"/>
            <w:shd w:val="clear" w:color="auto" w:fill="FFFFFF"/>
          </w:rPr>
          <w:delText>NG</w:delText>
        </w:r>
      </w:del>
      <w:r w:rsidRPr="002F45A9">
        <w:rPr>
          <w:rFonts w:cs="Arial"/>
          <w:shd w:val="clear" w:color="auto" w:fill="FFFFFF"/>
        </w:rPr>
        <w:t>ESO together with DNOs are trialling several schemes using this approach.</w:t>
      </w:r>
      <w:r w:rsidRPr="002F45A9">
        <w:rPr>
          <w:rFonts w:cs="Arial"/>
        </w:rPr>
        <w:t> </w:t>
      </w:r>
    </w:p>
    <w:p w14:paraId="110C349E"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1C4B52D0" w14:textId="77777777" w:rsidR="00B35DFC" w:rsidRPr="00B35DFC" w:rsidRDefault="00B35DFC" w:rsidP="00B35DFC">
      <w:pPr>
        <w:spacing w:line="240" w:lineRule="auto"/>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Potential Alternative 4: Hybrid solution of Alternative 2 &amp; 3 RDP solution greater than 1MW or 10MW but less than 50MW and LEEMPS Plus solution for between 50 – 100MW</w:t>
      </w:r>
      <w:r w:rsidRPr="00B35DFC">
        <w:rPr>
          <w:rFonts w:ascii="Arial" w:eastAsia="Times New Roman" w:hAnsi="Arial" w:cs="Arial"/>
          <w:szCs w:val="24"/>
          <w:lang w:val="en-US" w:eastAsia="en-GB"/>
        </w:rPr>
        <w:t xml:space="preserve"> (raised by NGESO)</w:t>
      </w:r>
      <w:r w:rsidRPr="00B35DFC">
        <w:rPr>
          <w:rFonts w:ascii="Arial" w:eastAsia="Times New Roman" w:hAnsi="Arial" w:cs="Arial"/>
          <w:szCs w:val="24"/>
          <w:lang w:eastAsia="en-GB"/>
        </w:rPr>
        <w:t> </w:t>
      </w:r>
    </w:p>
    <w:p w14:paraId="10B4BEFF" w14:textId="775E41DA" w:rsidR="00B35DFC" w:rsidRPr="002F45A9" w:rsidRDefault="00B35DFC" w:rsidP="002F45A9">
      <w:pPr>
        <w:pStyle w:val="ListParagraph"/>
        <w:numPr>
          <w:ilvl w:val="0"/>
          <w:numId w:val="36"/>
        </w:numPr>
        <w:spacing w:line="240" w:lineRule="auto"/>
        <w:jc w:val="both"/>
        <w:textAlignment w:val="baseline"/>
        <w:rPr>
          <w:rFonts w:cs="Arial"/>
        </w:rPr>
      </w:pPr>
      <w:r w:rsidRPr="002F45A9">
        <w:rPr>
          <w:rFonts w:cs="Arial"/>
          <w:shd w:val="clear" w:color="auto" w:fill="FFFFFF"/>
        </w:rPr>
        <w:t xml:space="preserve">The same thresholds are used as per WAGCM1 but medium power stations (50 –100MW) would meet the requirements of Alternative 2 and small power stations with a registered capacity of less than 50MW and greater than 1MW would have to be managed via </w:t>
      </w:r>
      <w:proofErr w:type="gramStart"/>
      <w:r w:rsidRPr="002F45A9">
        <w:rPr>
          <w:rFonts w:cs="Arial"/>
          <w:shd w:val="clear" w:color="auto" w:fill="FFFFFF"/>
        </w:rPr>
        <w:t>a</w:t>
      </w:r>
      <w:proofErr w:type="gramEnd"/>
      <w:r w:rsidRPr="002F45A9">
        <w:rPr>
          <w:rFonts w:cs="Arial"/>
          <w:shd w:val="clear" w:color="auto" w:fill="FFFFFF"/>
        </w:rPr>
        <w:t xml:space="preserve"> RDP and meet the requirements of Alternative 3. </w:t>
      </w:r>
      <w:r w:rsidRPr="002F45A9">
        <w:rPr>
          <w:rFonts w:cs="Arial"/>
        </w:rPr>
        <w:t>The initial thinking as presented to the Workgroup was that Small Power Stations between 1MW and less than 50MW would need to be included within an RDP, however following this initial view, further discussions were held with the ESO’s information technology team who advised that the data volumes, costs and delivery timescale meant that this option is more likely to limit the level required to 10 MW or greater (and not 1MW to 10MW) but less than 50MW. </w:t>
      </w:r>
    </w:p>
    <w:p w14:paraId="010FF06B"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5B86D9B0"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val="en-US" w:eastAsia="en-GB"/>
        </w:rPr>
        <w:t>Having considered all the alternatives the Workgroup then formally determined that the following should be taken forward as a Workgroup Alternative Grid Code Modification (known as ‘WAGCM1’).</w:t>
      </w:r>
      <w:r w:rsidRPr="00B35DFC">
        <w:rPr>
          <w:rFonts w:ascii="Arial" w:eastAsia="Times New Roman" w:hAnsi="Arial" w:cs="Arial"/>
          <w:szCs w:val="24"/>
          <w:lang w:eastAsia="en-GB"/>
        </w:rPr>
        <w:t> </w:t>
      </w:r>
    </w:p>
    <w:p w14:paraId="5F5A2435"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202BE072"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u w:val="single"/>
          <w:lang w:val="en-US" w:eastAsia="en-GB"/>
        </w:rPr>
        <w:t>WACGM1</w:t>
      </w:r>
      <w:r w:rsidRPr="00B35DFC">
        <w:rPr>
          <w:rFonts w:ascii="Arial" w:eastAsia="Times New Roman" w:hAnsi="Arial" w:cs="Arial"/>
          <w:szCs w:val="24"/>
          <w:lang w:eastAsia="en-GB"/>
        </w:rPr>
        <w:t xml:space="preserve"> (raised by Northern Powergrid) </w:t>
      </w:r>
    </w:p>
    <w:p w14:paraId="4E4E2B10" w14:textId="77777777" w:rsidR="00B35DFC" w:rsidRPr="002F45A9" w:rsidRDefault="00B35DFC" w:rsidP="002F45A9">
      <w:pPr>
        <w:pStyle w:val="ListParagraph"/>
        <w:numPr>
          <w:ilvl w:val="0"/>
          <w:numId w:val="36"/>
        </w:numPr>
        <w:spacing w:line="240" w:lineRule="auto"/>
        <w:jc w:val="both"/>
        <w:textAlignment w:val="baseline"/>
        <w:rPr>
          <w:rFonts w:cs="Arial"/>
        </w:rPr>
      </w:pPr>
      <w:r w:rsidRPr="002F45A9">
        <w:rPr>
          <w:rFonts w:cs="Arial"/>
          <w:lang w:val="en-US"/>
        </w:rPr>
        <w:lastRenderedPageBreak/>
        <w:t xml:space="preserve">Under this option, the power station thresholds of small (less than 50MW), medium (50 – &lt;100MW) and large (100MW or greater) that currently apply in England and Wales would also be applied in Scotland.  The large, </w:t>
      </w:r>
      <w:proofErr w:type="gramStart"/>
      <w:r w:rsidRPr="002F45A9">
        <w:rPr>
          <w:rFonts w:cs="Arial"/>
          <w:lang w:val="en-US"/>
        </w:rPr>
        <w:t>medium</w:t>
      </w:r>
      <w:proofErr w:type="gramEnd"/>
      <w:r w:rsidRPr="002F45A9">
        <w:rPr>
          <w:rFonts w:cs="Arial"/>
          <w:lang w:val="en-US"/>
        </w:rPr>
        <w:t xml:space="preserve"> and small power station classification criteria would then be the same across GB.</w:t>
      </w:r>
      <w:r w:rsidRPr="002F45A9">
        <w:rPr>
          <w:rFonts w:cs="Arial"/>
        </w:rPr>
        <w:t> </w:t>
      </w:r>
    </w:p>
    <w:p w14:paraId="27D6E0C0"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7978FAB7"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val="en-US" w:eastAsia="en-GB"/>
        </w:rPr>
        <w:t xml:space="preserve">All forms relating to the WAGCM </w:t>
      </w:r>
      <w:proofErr w:type="gramStart"/>
      <w:r w:rsidRPr="00B35DFC">
        <w:rPr>
          <w:rFonts w:ascii="Arial" w:eastAsia="Times New Roman" w:hAnsi="Arial" w:cs="Arial"/>
          <w:szCs w:val="24"/>
          <w:lang w:val="en-US" w:eastAsia="en-GB"/>
        </w:rPr>
        <w:t>1</w:t>
      </w:r>
      <w:proofErr w:type="gramEnd"/>
      <w:r w:rsidRPr="00B35DFC">
        <w:rPr>
          <w:rFonts w:ascii="Arial" w:eastAsia="Times New Roman" w:hAnsi="Arial" w:cs="Arial"/>
          <w:szCs w:val="24"/>
          <w:lang w:val="en-US" w:eastAsia="en-GB"/>
        </w:rPr>
        <w:t xml:space="preserve"> and the 4 potential alternative proposals can be found in Annex 7.</w:t>
      </w:r>
      <w:r w:rsidRPr="00B35DFC">
        <w:rPr>
          <w:rFonts w:ascii="Arial" w:eastAsia="Times New Roman" w:hAnsi="Arial" w:cs="Arial"/>
          <w:szCs w:val="24"/>
          <w:lang w:eastAsia="en-GB"/>
        </w:rPr>
        <w:t> </w:t>
      </w:r>
    </w:p>
    <w:p w14:paraId="31373DEF"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2F4FD29E"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val="en-US" w:eastAsia="en-GB"/>
        </w:rPr>
        <w:t>A summary table of the original, WAGCM 1 and the 4 potential alternatives can be found in Annex 10.</w:t>
      </w:r>
      <w:r w:rsidRPr="00B35DFC">
        <w:rPr>
          <w:rFonts w:ascii="Arial" w:eastAsia="Times New Roman" w:hAnsi="Arial" w:cs="Arial"/>
          <w:szCs w:val="24"/>
          <w:lang w:eastAsia="en-GB"/>
        </w:rPr>
        <w:t> </w:t>
      </w:r>
    </w:p>
    <w:p w14:paraId="244FB43E"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 </w:t>
      </w:r>
    </w:p>
    <w:p w14:paraId="20C274E2" w14:textId="46B6758C" w:rsidR="00B35DFC" w:rsidRDefault="00B35DFC" w:rsidP="00B35DFC">
      <w:pPr>
        <w:spacing w:line="240" w:lineRule="auto"/>
        <w:jc w:val="both"/>
        <w:textAlignment w:val="baseline"/>
        <w:rPr>
          <w:rFonts w:ascii="Arial" w:eastAsia="Times New Roman" w:hAnsi="Arial" w:cs="Arial"/>
          <w:szCs w:val="24"/>
          <w:lang w:eastAsia="en-GB"/>
        </w:rPr>
      </w:pPr>
      <w:r w:rsidRPr="00B35DFC">
        <w:rPr>
          <w:rFonts w:ascii="Arial" w:eastAsia="Times New Roman" w:hAnsi="Arial" w:cs="Arial"/>
          <w:szCs w:val="24"/>
          <w:lang w:val="en-US" w:eastAsia="en-GB"/>
        </w:rPr>
        <w:t xml:space="preserve">A summary table of </w:t>
      </w:r>
      <w:del w:id="194" w:author="ESO Code Admin" w:date="2023-09-06T14:35:00Z">
        <w:r w:rsidRPr="00B35DFC">
          <w:rPr>
            <w:rFonts w:ascii="Arial" w:eastAsia="Times New Roman" w:hAnsi="Arial" w:cs="Arial"/>
            <w:szCs w:val="24"/>
            <w:lang w:val="en-US" w:eastAsia="en-GB"/>
          </w:rPr>
          <w:delText>NG</w:delText>
        </w:r>
      </w:del>
      <w:r w:rsidRPr="00B35DFC">
        <w:rPr>
          <w:rFonts w:ascii="Arial" w:eastAsia="Times New Roman" w:hAnsi="Arial" w:cs="Arial"/>
          <w:szCs w:val="24"/>
          <w:lang w:val="en-US" w:eastAsia="en-GB"/>
        </w:rPr>
        <w:t>ESO estimated delivery timeframes and costs for these 4 potential alternative proposals (plus the Original and WAGCM1) can be found in Annex 11.</w:t>
      </w:r>
      <w:r w:rsidRPr="00B35DFC">
        <w:rPr>
          <w:rFonts w:ascii="Arial" w:eastAsia="Times New Roman" w:hAnsi="Arial" w:cs="Arial"/>
          <w:szCs w:val="24"/>
          <w:lang w:eastAsia="en-GB"/>
        </w:rPr>
        <w:t> </w:t>
      </w:r>
    </w:p>
    <w:p w14:paraId="60C84A75" w14:textId="4AC7F5A5" w:rsidR="004B78EF" w:rsidRDefault="004B78EF" w:rsidP="00B35DFC">
      <w:pPr>
        <w:spacing w:line="240" w:lineRule="auto"/>
        <w:jc w:val="both"/>
        <w:textAlignment w:val="baseline"/>
        <w:rPr>
          <w:rFonts w:ascii="Arial" w:eastAsia="Times New Roman" w:hAnsi="Arial" w:cs="Arial"/>
          <w:szCs w:val="24"/>
          <w:lang w:eastAsia="en-GB"/>
        </w:rPr>
      </w:pPr>
    </w:p>
    <w:p w14:paraId="5065F0BF"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u w:val="single"/>
          <w:lang w:val="en-US"/>
        </w:rPr>
        <w:t>ENA Open Networks Project update</w:t>
      </w:r>
      <w:r>
        <w:rPr>
          <w:rStyle w:val="normaltextrun"/>
          <w:rFonts w:ascii="Arial" w:eastAsiaTheme="majorEastAsia" w:hAnsi="Arial" w:cs="Arial"/>
        </w:rPr>
        <w:t> </w:t>
      </w:r>
      <w:r>
        <w:rPr>
          <w:rStyle w:val="eop"/>
          <w:rFonts w:ascii="Arial" w:hAnsi="Arial" w:cs="Arial"/>
        </w:rPr>
        <w:t> </w:t>
      </w:r>
    </w:p>
    <w:p w14:paraId="71D1B00B" w14:textId="31A4D454" w:rsidR="004B78EF" w:rsidRDefault="004B78EF" w:rsidP="004B78EF">
      <w:pPr>
        <w:pStyle w:val="paragraph"/>
        <w:spacing w:before="0" w:beforeAutospacing="0" w:after="0" w:afterAutospacing="0"/>
        <w:jc w:val="both"/>
        <w:textAlignment w:val="baseline"/>
        <w:rPr>
          <w:rFonts w:ascii="Segoe UI" w:hAnsi="Segoe UI" w:cs="Segoe UI"/>
          <w:sz w:val="18"/>
          <w:szCs w:val="18"/>
        </w:rPr>
      </w:pPr>
      <w:del w:id="195" w:author="Mike Kay" w:date="2023-06-05T05:16:00Z">
        <w:r w:rsidDel="0076556B">
          <w:rPr>
            <w:rStyle w:val="normaltextrun"/>
            <w:rFonts w:ascii="Arial" w:eastAsiaTheme="majorEastAsia" w:hAnsi="Arial" w:cs="Arial"/>
            <w:lang w:val="en-US"/>
          </w:rPr>
          <w:delText>A person from the team involved with</w:delText>
        </w:r>
      </w:del>
      <w:ins w:id="196" w:author="Mike Kay" w:date="2023-06-05T05:16:00Z">
        <w:r w:rsidR="0076556B">
          <w:rPr>
            <w:rStyle w:val="normaltextrun"/>
            <w:rFonts w:ascii="Arial" w:eastAsiaTheme="majorEastAsia" w:hAnsi="Arial" w:cs="Arial"/>
            <w:lang w:val="en-US"/>
          </w:rPr>
          <w:t>Members of</w:t>
        </w:r>
      </w:ins>
      <w:r>
        <w:rPr>
          <w:rStyle w:val="normaltextrun"/>
          <w:rFonts w:ascii="Arial" w:eastAsiaTheme="majorEastAsia" w:hAnsi="Arial" w:cs="Arial"/>
          <w:lang w:val="en-US"/>
        </w:rPr>
        <w:t xml:space="preserve"> the </w:t>
      </w:r>
      <w:ins w:id="197" w:author="Mike Kay" w:date="2023-06-05T05:16:00Z">
        <w:r w:rsidR="00AB3CEC">
          <w:rPr>
            <w:rStyle w:val="normaltextrun"/>
            <w:rFonts w:ascii="Arial" w:eastAsiaTheme="majorEastAsia" w:hAnsi="Arial" w:cs="Arial"/>
            <w:lang w:val="en-US"/>
          </w:rPr>
          <w:t xml:space="preserve">ENA’s </w:t>
        </w:r>
      </w:ins>
      <w:r>
        <w:rPr>
          <w:rStyle w:val="normaltextrun"/>
          <w:rFonts w:ascii="Arial" w:eastAsiaTheme="majorEastAsia" w:hAnsi="Arial" w:cs="Arial"/>
          <w:lang w:val="en-US"/>
        </w:rPr>
        <w:t xml:space="preserve">Open Networks Project delivered a presentation </w:t>
      </w:r>
      <w:r>
        <w:rPr>
          <w:rStyle w:val="normaltextrun"/>
          <w:rFonts w:ascii="Arial" w:eastAsiaTheme="majorEastAsia" w:hAnsi="Arial" w:cs="Arial"/>
          <w:i/>
          <w:iCs/>
          <w:lang w:val="en-US"/>
        </w:rPr>
        <w:t>on WS1B P6 Operational DER Visibility and Monitoring</w:t>
      </w:r>
      <w:r>
        <w:rPr>
          <w:rStyle w:val="superscript"/>
          <w:rFonts w:ascii="Arial" w:hAnsi="Arial" w:cs="Arial"/>
          <w:i/>
          <w:iCs/>
          <w:sz w:val="19"/>
          <w:szCs w:val="19"/>
          <w:vertAlign w:val="superscript"/>
          <w:lang w:val="en-US"/>
        </w:rPr>
        <w:t>3</w:t>
      </w:r>
      <w:r>
        <w:rPr>
          <w:rStyle w:val="normaltextrun"/>
          <w:rFonts w:ascii="Arial" w:eastAsiaTheme="majorEastAsia" w:hAnsi="Arial" w:cs="Arial"/>
          <w:lang w:val="en-US"/>
        </w:rPr>
        <w:t xml:space="preserve"> to the Workgroup. This presentation document can be found in Annex 12.</w:t>
      </w:r>
      <w:r>
        <w:rPr>
          <w:rStyle w:val="normaltextrun"/>
          <w:rFonts w:ascii="Arial" w:eastAsiaTheme="majorEastAsia" w:hAnsi="Arial" w:cs="Arial"/>
        </w:rPr>
        <w:t> </w:t>
      </w:r>
      <w:r>
        <w:rPr>
          <w:rStyle w:val="eop"/>
          <w:rFonts w:ascii="Arial" w:hAnsi="Arial" w:cs="Arial"/>
        </w:rPr>
        <w:t> </w:t>
      </w:r>
    </w:p>
    <w:p w14:paraId="145B7BFA"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14AFE18B" w14:textId="0F6DCD90"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 xml:space="preserve">It was clarified that the project covers the visibility of generators’ real time, or close to real time data (to both DNOs and NGESO) but was not intended to cover control. During the discussion, the ESO Workgroup member noted that under the Grid Code and bilateral agreements, operational metering signals should be refreshed every 1 second.  For embedded generators connected to the DNOs’ systems (with no CUSC contract), it was not clear that SCADA systems had the ability to transmit operational metering data at the same refresh rate and whether it </w:t>
      </w:r>
      <w:del w:id="198" w:author="Mike Kay" w:date="2023-06-05T05:17:00Z">
        <w:r w:rsidDel="00817DD5">
          <w:rPr>
            <w:rStyle w:val="normaltextrun"/>
            <w:rFonts w:ascii="Arial" w:eastAsiaTheme="majorEastAsia" w:hAnsi="Arial" w:cs="Arial"/>
            <w:lang w:val="en-US"/>
          </w:rPr>
          <w:delText xml:space="preserve">could </w:delText>
        </w:r>
      </w:del>
      <w:ins w:id="199" w:author="Mike Kay" w:date="2023-06-05T05:17:00Z">
        <w:r w:rsidR="00817DD5">
          <w:rPr>
            <w:rStyle w:val="normaltextrun"/>
            <w:rFonts w:ascii="Arial" w:eastAsiaTheme="majorEastAsia" w:hAnsi="Arial" w:cs="Arial"/>
            <w:lang w:val="en-US"/>
          </w:rPr>
          <w:t xml:space="preserve">would meet the ESO’s requirements for </w:t>
        </w:r>
      </w:ins>
      <w:del w:id="200" w:author="Mike Kay" w:date="2023-06-05T05:17:00Z">
        <w:r w:rsidDel="00817DD5">
          <w:rPr>
            <w:rStyle w:val="normaltextrun"/>
            <w:rFonts w:ascii="Arial" w:eastAsiaTheme="majorEastAsia" w:hAnsi="Arial" w:cs="Arial"/>
            <w:lang w:val="en-US"/>
          </w:rPr>
          <w:delText xml:space="preserve">be regarded as </w:delText>
        </w:r>
      </w:del>
      <w:r>
        <w:rPr>
          <w:rStyle w:val="normaltextrun"/>
          <w:rFonts w:ascii="Arial" w:eastAsiaTheme="majorEastAsia" w:hAnsi="Arial" w:cs="Arial"/>
          <w:lang w:val="en-US"/>
        </w:rPr>
        <w:t>real time data.</w:t>
      </w:r>
      <w:r>
        <w:rPr>
          <w:rStyle w:val="normaltextrun"/>
          <w:rFonts w:ascii="Arial" w:eastAsiaTheme="majorEastAsia" w:hAnsi="Arial" w:cs="Arial"/>
        </w:rPr>
        <w:t> </w:t>
      </w:r>
      <w:r>
        <w:rPr>
          <w:rStyle w:val="eop"/>
          <w:rFonts w:ascii="Arial" w:hAnsi="Arial" w:cs="Arial"/>
        </w:rPr>
        <w:t> </w:t>
      </w:r>
    </w:p>
    <w:p w14:paraId="3A6C3C0E"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6548C584"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The Workgroup raised the following comments in relation to the above: </w:t>
      </w:r>
      <w:r>
        <w:rPr>
          <w:rStyle w:val="normaltextrun"/>
          <w:rFonts w:ascii="Arial" w:eastAsiaTheme="majorEastAsia" w:hAnsi="Arial" w:cs="Arial"/>
        </w:rPr>
        <w:t> </w:t>
      </w:r>
      <w:r>
        <w:rPr>
          <w:rStyle w:val="eop"/>
          <w:rFonts w:ascii="Arial" w:hAnsi="Arial" w:cs="Arial"/>
        </w:rPr>
        <w:t> </w:t>
      </w:r>
    </w:p>
    <w:p w14:paraId="33CE5064" w14:textId="17FE7563" w:rsidR="004B78EF" w:rsidRDefault="004B78EF" w:rsidP="002F45A9">
      <w:pPr>
        <w:pStyle w:val="paragraph"/>
        <w:numPr>
          <w:ilvl w:val="0"/>
          <w:numId w:val="36"/>
        </w:numPr>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DNOs should ideally have visibility of embedded generation of 1MW</w:t>
      </w:r>
      <w:ins w:id="201" w:author="Mike Kay" w:date="2023-06-05T05:18:00Z">
        <w:r w:rsidR="00352857">
          <w:rPr>
            <w:rStyle w:val="normaltextrun"/>
            <w:rFonts w:ascii="Arial" w:eastAsiaTheme="majorEastAsia" w:hAnsi="Arial" w:cs="Arial"/>
            <w:lang w:val="en-US"/>
          </w:rPr>
          <w:t xml:space="preserve"> and</w:t>
        </w:r>
      </w:ins>
      <w:r>
        <w:rPr>
          <w:rStyle w:val="normaltextrun"/>
          <w:rFonts w:ascii="Arial" w:eastAsiaTheme="majorEastAsia" w:hAnsi="Arial" w:cs="Arial"/>
          <w:lang w:val="en-US"/>
        </w:rPr>
        <w:t xml:space="preserve"> above, which should also be available to the ESO however, this</w:t>
      </w:r>
      <w:del w:id="202" w:author="Antony Johnson (ESO)" w:date="2023-07-14T17:44:00Z">
        <w:r>
          <w:rPr>
            <w:rStyle w:val="normaltextrun"/>
            <w:rFonts w:ascii="Arial" w:eastAsiaTheme="majorEastAsia" w:hAnsi="Arial" w:cs="Arial"/>
            <w:lang w:val="en-US"/>
          </w:rPr>
          <w:delText xml:space="preserve"> facility</w:delText>
        </w:r>
      </w:del>
      <w:r>
        <w:rPr>
          <w:rStyle w:val="normaltextrun"/>
          <w:rFonts w:ascii="Arial" w:eastAsiaTheme="majorEastAsia" w:hAnsi="Arial" w:cs="Arial"/>
          <w:lang w:val="en-US"/>
        </w:rPr>
        <w:t xml:space="preserve"> </w:t>
      </w:r>
      <w:ins w:id="203" w:author="Antony Johnson (ESO)" w:date="2023-07-14T17:44:00Z">
        <w:r w:rsidR="000429DC">
          <w:rPr>
            <w:rStyle w:val="normaltextrun"/>
            <w:rFonts w:ascii="Arial" w:eastAsiaTheme="majorEastAsia" w:hAnsi="Arial" w:cs="Arial"/>
            <w:lang w:val="en-US"/>
          </w:rPr>
          <w:t xml:space="preserve">would </w:t>
        </w:r>
      </w:ins>
      <w:r>
        <w:rPr>
          <w:rStyle w:val="normaltextrun"/>
          <w:rFonts w:ascii="Arial" w:eastAsiaTheme="majorEastAsia" w:hAnsi="Arial" w:cs="Arial"/>
          <w:lang w:val="en-US"/>
        </w:rPr>
        <w:t>only provide</w:t>
      </w:r>
      <w:del w:id="204" w:author="Antony Johnson (ESO)" w:date="2023-07-14T17:44:00Z">
        <w:r>
          <w:rPr>
            <w:rStyle w:val="normaltextrun"/>
            <w:rFonts w:ascii="Arial" w:eastAsiaTheme="majorEastAsia" w:hAnsi="Arial" w:cs="Arial"/>
            <w:lang w:val="en-US"/>
          </w:rPr>
          <w:delText>s</w:delText>
        </w:r>
      </w:del>
      <w:r>
        <w:rPr>
          <w:rStyle w:val="normaltextrun"/>
          <w:rFonts w:ascii="Arial" w:eastAsiaTheme="majorEastAsia" w:hAnsi="Arial" w:cs="Arial"/>
          <w:lang w:val="en-US"/>
        </w:rPr>
        <w:t xml:space="preserve"> </w:t>
      </w:r>
      <w:del w:id="205" w:author="Antony Johnson (ESO)" w:date="2023-07-14T17:44:00Z">
        <w:r>
          <w:rPr>
            <w:rStyle w:val="normaltextrun"/>
            <w:rFonts w:ascii="Arial" w:eastAsiaTheme="majorEastAsia" w:hAnsi="Arial" w:cs="Arial"/>
            <w:lang w:val="en-US"/>
          </w:rPr>
          <w:delText xml:space="preserve">for </w:delText>
        </w:r>
      </w:del>
      <w:r>
        <w:rPr>
          <w:rStyle w:val="normaltextrun"/>
          <w:rFonts w:ascii="Arial" w:eastAsiaTheme="majorEastAsia" w:hAnsi="Arial" w:cs="Arial"/>
          <w:lang w:val="en-US"/>
        </w:rPr>
        <w:t xml:space="preserve">visibility </w:t>
      </w:r>
      <w:ins w:id="206" w:author="Antony Johnson (ESO)" w:date="2023-07-14T17:44:00Z">
        <w:r w:rsidR="00264527">
          <w:rPr>
            <w:rStyle w:val="normaltextrun"/>
            <w:rFonts w:ascii="Arial" w:eastAsiaTheme="majorEastAsia" w:hAnsi="Arial" w:cs="Arial"/>
            <w:lang w:val="en-US"/>
          </w:rPr>
          <w:t xml:space="preserve">alone </w:t>
        </w:r>
      </w:ins>
      <w:r>
        <w:rPr>
          <w:rStyle w:val="normaltextrun"/>
          <w:rFonts w:ascii="Arial" w:eastAsiaTheme="majorEastAsia" w:hAnsi="Arial" w:cs="Arial"/>
          <w:lang w:val="en-US"/>
        </w:rPr>
        <w:t>and not control or interactions with the balancing mechanism.  </w:t>
      </w:r>
      <w:r>
        <w:rPr>
          <w:rStyle w:val="normaltextrun"/>
          <w:rFonts w:ascii="Arial" w:eastAsiaTheme="majorEastAsia" w:hAnsi="Arial" w:cs="Arial"/>
        </w:rPr>
        <w:t> </w:t>
      </w:r>
      <w:r>
        <w:rPr>
          <w:rStyle w:val="eop"/>
          <w:rFonts w:ascii="Arial" w:hAnsi="Arial" w:cs="Arial"/>
        </w:rPr>
        <w:t> </w:t>
      </w:r>
    </w:p>
    <w:p w14:paraId="0CEED456" w14:textId="4841A8E9" w:rsidR="004B78EF" w:rsidRDefault="004B78EF" w:rsidP="002F45A9">
      <w:pPr>
        <w:pStyle w:val="paragraph"/>
        <w:numPr>
          <w:ilvl w:val="0"/>
          <w:numId w:val="36"/>
        </w:numPr>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The Open Networks workstream</w:t>
      </w:r>
      <w:del w:id="207" w:author="Antony Johnson (ESO)" w:date="2023-07-14T17:45:00Z">
        <w:r>
          <w:rPr>
            <w:rStyle w:val="normaltextrun"/>
            <w:rFonts w:ascii="Arial" w:eastAsiaTheme="majorEastAsia" w:hAnsi="Arial" w:cs="Arial"/>
            <w:lang w:val="en-US"/>
          </w:rPr>
          <w:delText xml:space="preserve"> were taske</w:delText>
        </w:r>
      </w:del>
      <w:del w:id="208" w:author="Antony Johnson (ESO)" w:date="2023-07-14T17:44:00Z">
        <w:r>
          <w:rPr>
            <w:rStyle w:val="normaltextrun"/>
            <w:rFonts w:ascii="Arial" w:eastAsiaTheme="majorEastAsia" w:hAnsi="Arial" w:cs="Arial"/>
            <w:lang w:val="en-US"/>
          </w:rPr>
          <w:delText>d with</w:delText>
        </w:r>
      </w:del>
      <w:r>
        <w:rPr>
          <w:rStyle w:val="normaltextrun"/>
          <w:rFonts w:ascii="Arial" w:eastAsiaTheme="majorEastAsia" w:hAnsi="Arial" w:cs="Arial"/>
          <w:lang w:val="en-US"/>
        </w:rPr>
        <w:t xml:space="preserve"> report</w:t>
      </w:r>
      <w:ins w:id="209" w:author="Antony Johnson (ESO)" w:date="2023-07-14T17:44:00Z">
        <w:r w:rsidR="004D7054">
          <w:rPr>
            <w:rStyle w:val="normaltextrun"/>
            <w:rFonts w:ascii="Arial" w:eastAsiaTheme="majorEastAsia" w:hAnsi="Arial" w:cs="Arial"/>
            <w:lang w:val="en-US"/>
          </w:rPr>
          <w:t>ed</w:t>
        </w:r>
      </w:ins>
      <w:del w:id="210" w:author="Antony Johnson (ESO)" w:date="2023-07-14T17:44:00Z">
        <w:r w:rsidDel="004D7054">
          <w:rPr>
            <w:rStyle w:val="normaltextrun"/>
            <w:rFonts w:ascii="Arial" w:eastAsiaTheme="majorEastAsia" w:hAnsi="Arial" w:cs="Arial"/>
            <w:lang w:val="en-US"/>
          </w:rPr>
          <w:delText>ing</w:delText>
        </w:r>
      </w:del>
      <w:r>
        <w:rPr>
          <w:rStyle w:val="normaltextrun"/>
          <w:rFonts w:ascii="Arial" w:eastAsiaTheme="majorEastAsia" w:hAnsi="Arial" w:cs="Arial"/>
          <w:lang w:val="en-US"/>
        </w:rPr>
        <w:t xml:space="preserve"> their findings on the visibility aspects of their project </w:t>
      </w:r>
      <w:ins w:id="211" w:author="Antony Johnson (ESO)" w:date="2023-07-14T17:45:00Z">
        <w:r w:rsidR="004D7054">
          <w:rPr>
            <w:rStyle w:val="normaltextrun"/>
            <w:rFonts w:ascii="Arial" w:eastAsiaTheme="majorEastAsia" w:hAnsi="Arial" w:cs="Arial"/>
            <w:lang w:val="en-US"/>
          </w:rPr>
          <w:t xml:space="preserve">to the </w:t>
        </w:r>
        <w:r w:rsidR="008D1A31">
          <w:rPr>
            <w:rStyle w:val="normaltextrun"/>
            <w:rFonts w:ascii="Arial" w:eastAsiaTheme="majorEastAsia" w:hAnsi="Arial" w:cs="Arial"/>
            <w:lang w:val="en-US"/>
          </w:rPr>
          <w:t xml:space="preserve">GC0117 </w:t>
        </w:r>
      </w:ins>
      <w:ins w:id="212" w:author="Antony Johnson (ESO)" w:date="2023-07-14T17:46:00Z">
        <w:r w:rsidR="008D1A31">
          <w:rPr>
            <w:rStyle w:val="normaltextrun"/>
            <w:rFonts w:ascii="Arial" w:eastAsiaTheme="majorEastAsia" w:hAnsi="Arial" w:cs="Arial"/>
            <w:lang w:val="en-US"/>
          </w:rPr>
          <w:t xml:space="preserve">Workgroup </w:t>
        </w:r>
      </w:ins>
      <w:r>
        <w:rPr>
          <w:rStyle w:val="normaltextrun"/>
          <w:rFonts w:ascii="Arial" w:eastAsiaTheme="majorEastAsia" w:hAnsi="Arial" w:cs="Arial"/>
          <w:lang w:val="en-US"/>
        </w:rPr>
        <w:t>at the end of 2021.</w:t>
      </w:r>
      <w:r>
        <w:rPr>
          <w:rStyle w:val="normaltextrun"/>
          <w:rFonts w:ascii="Arial" w:eastAsiaTheme="majorEastAsia" w:hAnsi="Arial" w:cs="Arial"/>
        </w:rPr>
        <w:t> </w:t>
      </w:r>
      <w:r>
        <w:rPr>
          <w:rStyle w:val="eop"/>
          <w:rFonts w:ascii="Arial" w:hAnsi="Arial" w:cs="Arial"/>
        </w:rPr>
        <w:t> </w:t>
      </w:r>
    </w:p>
    <w:p w14:paraId="4154B013" w14:textId="77777777" w:rsidR="004B78EF" w:rsidRDefault="004B78EF" w:rsidP="002F45A9">
      <w:pPr>
        <w:pStyle w:val="paragraph"/>
        <w:numPr>
          <w:ilvl w:val="0"/>
          <w:numId w:val="36"/>
        </w:numPr>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The Open Networks work included a CBA to determine the cost against the benefit of providing the enhanced embedded generation visibility for the Workgroup to review.</w:t>
      </w:r>
      <w:r>
        <w:rPr>
          <w:rStyle w:val="normaltextrun"/>
          <w:rFonts w:ascii="Arial" w:eastAsiaTheme="majorEastAsia" w:hAnsi="Arial" w:cs="Arial"/>
        </w:rPr>
        <w:t> </w:t>
      </w:r>
      <w:r>
        <w:rPr>
          <w:rStyle w:val="eop"/>
          <w:rFonts w:ascii="Arial" w:hAnsi="Arial" w:cs="Arial"/>
        </w:rPr>
        <w:t> </w:t>
      </w:r>
    </w:p>
    <w:p w14:paraId="68F391A8" w14:textId="5842E03E" w:rsidR="004B78EF" w:rsidRDefault="000F0A8F" w:rsidP="002F45A9">
      <w:pPr>
        <w:pStyle w:val="paragraph"/>
        <w:numPr>
          <w:ilvl w:val="0"/>
          <w:numId w:val="36"/>
        </w:numPr>
        <w:spacing w:before="0" w:beforeAutospacing="0" w:after="0" w:afterAutospacing="0"/>
        <w:jc w:val="both"/>
        <w:textAlignment w:val="baseline"/>
        <w:rPr>
          <w:rFonts w:ascii="Arial" w:hAnsi="Arial" w:cs="Arial"/>
        </w:rPr>
      </w:pPr>
      <w:ins w:id="213" w:author="Antony Johnson (ESO)" w:date="2023-07-14T17:52:00Z">
        <w:r>
          <w:rPr>
            <w:rStyle w:val="normaltextrun"/>
            <w:rFonts w:ascii="Arial" w:eastAsiaTheme="majorEastAsia" w:hAnsi="Arial" w:cs="Arial"/>
            <w:lang w:val="en-US"/>
          </w:rPr>
          <w:t xml:space="preserve">Where </w:t>
        </w:r>
        <w:r w:rsidR="00C33836">
          <w:rPr>
            <w:rStyle w:val="normaltextrun"/>
            <w:rFonts w:ascii="Arial" w:eastAsiaTheme="majorEastAsia" w:hAnsi="Arial" w:cs="Arial"/>
            <w:lang w:val="en-US"/>
          </w:rPr>
          <w:t xml:space="preserve">there was visibility without control, it is likely that </w:t>
        </w:r>
        <w:r w:rsidR="007526B7">
          <w:rPr>
            <w:rStyle w:val="normaltextrun"/>
            <w:rFonts w:ascii="Arial" w:eastAsiaTheme="majorEastAsia" w:hAnsi="Arial" w:cs="Arial"/>
            <w:lang w:val="en-US"/>
          </w:rPr>
          <w:t xml:space="preserve">operational costs would </w:t>
        </w:r>
      </w:ins>
      <w:ins w:id="214" w:author="Antony Johnson (ESO)" w:date="2023-07-14T17:53:00Z">
        <w:r w:rsidR="007526B7">
          <w:rPr>
            <w:rStyle w:val="normaltextrun"/>
            <w:rFonts w:ascii="Arial" w:eastAsiaTheme="majorEastAsia" w:hAnsi="Arial" w:cs="Arial"/>
            <w:lang w:val="en-US"/>
          </w:rPr>
          <w:t>continue to rise.</w:t>
        </w:r>
      </w:ins>
      <w:del w:id="215" w:author="Antony Johnson (ESO)" w:date="2023-07-14T17:52:00Z">
        <w:r w:rsidR="004B78EF">
          <w:rPr>
            <w:rStyle w:val="normaltextrun"/>
            <w:rFonts w:ascii="Arial" w:eastAsiaTheme="majorEastAsia" w:hAnsi="Arial" w:cs="Arial"/>
            <w:lang w:val="en-US"/>
          </w:rPr>
          <w:delText>There would be costs to customers where there is not sufficient control in place</w:delText>
        </w:r>
      </w:del>
      <w:r w:rsidR="004B78EF">
        <w:rPr>
          <w:rStyle w:val="normaltextrun"/>
          <w:rFonts w:ascii="Arial" w:eastAsiaTheme="majorEastAsia" w:hAnsi="Arial" w:cs="Arial"/>
          <w:lang w:val="en-US"/>
        </w:rPr>
        <w:t>.</w:t>
      </w:r>
      <w:r w:rsidR="004B78EF">
        <w:rPr>
          <w:rStyle w:val="normaltextrun"/>
          <w:rFonts w:ascii="Arial" w:eastAsiaTheme="majorEastAsia" w:hAnsi="Arial" w:cs="Arial"/>
        </w:rPr>
        <w:t> </w:t>
      </w:r>
      <w:r w:rsidR="004B78EF">
        <w:rPr>
          <w:rStyle w:val="eop"/>
          <w:rFonts w:ascii="Arial" w:hAnsi="Arial" w:cs="Arial"/>
        </w:rPr>
        <w:t> </w:t>
      </w:r>
    </w:p>
    <w:p w14:paraId="6327C22E" w14:textId="56BA14DE" w:rsidR="004B78EF" w:rsidRDefault="004B78EF" w:rsidP="002F45A9">
      <w:pPr>
        <w:pStyle w:val="paragraph"/>
        <w:numPr>
          <w:ilvl w:val="0"/>
          <w:numId w:val="36"/>
        </w:numPr>
        <w:spacing w:before="0" w:beforeAutospacing="0" w:after="0" w:afterAutospacing="0"/>
        <w:jc w:val="both"/>
        <w:textAlignment w:val="baseline"/>
      </w:pPr>
      <w:r>
        <w:rPr>
          <w:rStyle w:val="normaltextrun"/>
          <w:rFonts w:ascii="Arial" w:eastAsiaTheme="majorEastAsia" w:hAnsi="Arial" w:cs="Arial"/>
          <w:lang w:val="en-US"/>
        </w:rPr>
        <w:t xml:space="preserve">It was noted that Open Networks is largely a piece of work developed between the DNOs and ESO </w:t>
      </w:r>
      <w:del w:id="216" w:author="Antony Johnson (ESO)" w:date="2023-07-14T17:53:00Z">
        <w:r>
          <w:rPr>
            <w:rStyle w:val="normaltextrun"/>
            <w:rFonts w:ascii="Arial" w:eastAsiaTheme="majorEastAsia" w:hAnsi="Arial" w:cs="Arial"/>
            <w:lang w:val="en-US"/>
          </w:rPr>
          <w:delText xml:space="preserve">under the auspices of Ofgem’s direction </w:delText>
        </w:r>
      </w:del>
      <w:r>
        <w:rPr>
          <w:rStyle w:val="normaltextrun"/>
          <w:rFonts w:ascii="Arial" w:eastAsiaTheme="majorEastAsia" w:hAnsi="Arial" w:cs="Arial"/>
          <w:lang w:val="en-US"/>
        </w:rPr>
        <w:t>and as such was not open to full representative stakeholder input and lacked the full open governance process as per the Grid Code.</w:t>
      </w:r>
      <w:r>
        <w:rPr>
          <w:rStyle w:val="normaltextrun"/>
          <w:rFonts w:eastAsiaTheme="majorEastAsia"/>
          <w:lang w:val="en-US"/>
        </w:rPr>
        <w:t> </w:t>
      </w:r>
      <w:r>
        <w:rPr>
          <w:rStyle w:val="eop"/>
        </w:rPr>
        <w:t> </w:t>
      </w:r>
    </w:p>
    <w:p w14:paraId="07514AFC" w14:textId="77777777" w:rsidR="004B78EF" w:rsidRDefault="004B78EF" w:rsidP="002F45A9">
      <w:pPr>
        <w:pStyle w:val="paragraph"/>
        <w:numPr>
          <w:ilvl w:val="0"/>
          <w:numId w:val="36"/>
        </w:numPr>
        <w:spacing w:before="0" w:beforeAutospacing="0" w:after="0" w:afterAutospacing="0"/>
        <w:jc w:val="both"/>
        <w:textAlignment w:val="baseline"/>
      </w:pPr>
      <w:r>
        <w:rPr>
          <w:rStyle w:val="normaltextrun"/>
          <w:rFonts w:ascii="Arial" w:eastAsiaTheme="majorEastAsia" w:hAnsi="Arial" w:cs="Arial"/>
          <w:lang w:val="en-US"/>
        </w:rPr>
        <w:t>It was suggested that the Workgroup maintain communications with the Open Networks team as the solution develops particularly to avoid possible negative implications or duplication arising from this modification.</w:t>
      </w:r>
      <w:r>
        <w:rPr>
          <w:rStyle w:val="normaltextrun"/>
          <w:rFonts w:eastAsiaTheme="majorEastAsia"/>
          <w:lang w:val="en-US"/>
        </w:rPr>
        <w:t> </w:t>
      </w:r>
      <w:r>
        <w:rPr>
          <w:rStyle w:val="eop"/>
        </w:rPr>
        <w:t> </w:t>
      </w:r>
    </w:p>
    <w:p w14:paraId="54B66B14" w14:textId="78D8A64A" w:rsidR="004B78EF" w:rsidRDefault="004B78EF" w:rsidP="002F45A9">
      <w:pPr>
        <w:pStyle w:val="paragraph"/>
        <w:numPr>
          <w:ilvl w:val="0"/>
          <w:numId w:val="36"/>
        </w:numPr>
        <w:spacing w:before="0" w:beforeAutospacing="0" w:after="0" w:afterAutospacing="0"/>
        <w:jc w:val="both"/>
        <w:textAlignment w:val="baseline"/>
        <w:rPr>
          <w:rFonts w:ascii="Arial" w:hAnsi="Arial" w:cs="Arial"/>
        </w:rPr>
      </w:pPr>
      <w:r>
        <w:rPr>
          <w:rStyle w:val="normaltextrun"/>
          <w:rFonts w:ascii="Arial" w:eastAsiaTheme="majorEastAsia" w:hAnsi="Arial" w:cs="Arial"/>
          <w:lang w:val="en-US"/>
        </w:rPr>
        <w:t xml:space="preserve">Remote monitoring on all new sites is determined by the HV designs for each DNO, but for </w:t>
      </w:r>
      <w:ins w:id="217" w:author="Mike Kay" w:date="2023-06-05T05:21:00Z">
        <w:r w:rsidR="007B54B2">
          <w:rPr>
            <w:rStyle w:val="normaltextrun"/>
            <w:rFonts w:ascii="Arial" w:eastAsiaTheme="majorEastAsia" w:hAnsi="Arial" w:cs="Arial"/>
            <w:lang w:val="en-US"/>
          </w:rPr>
          <w:t xml:space="preserve">EREC </w:t>
        </w:r>
      </w:ins>
      <w:r>
        <w:rPr>
          <w:rStyle w:val="normaltextrun"/>
          <w:rFonts w:ascii="Arial" w:eastAsiaTheme="majorEastAsia" w:hAnsi="Arial" w:cs="Arial"/>
          <w:lang w:val="en-US"/>
        </w:rPr>
        <w:t>G99 compliance all new (or significantly modified existing) installations ≥ 1</w:t>
      </w:r>
      <w:ins w:id="218" w:author="Mike Kay" w:date="2023-06-05T05:20:00Z">
        <w:r w:rsidR="009C382B">
          <w:rPr>
            <w:rStyle w:val="normaltextrun"/>
            <w:rFonts w:ascii="Arial" w:eastAsiaTheme="majorEastAsia" w:hAnsi="Arial" w:cs="Arial"/>
            <w:lang w:val="en-US"/>
          </w:rPr>
          <w:t>0</w:t>
        </w:r>
      </w:ins>
      <w:r>
        <w:rPr>
          <w:rStyle w:val="normaltextrun"/>
          <w:rFonts w:ascii="Arial" w:eastAsiaTheme="majorEastAsia" w:hAnsi="Arial" w:cs="Arial"/>
          <w:lang w:val="en-US"/>
        </w:rPr>
        <w:t>MW must have the ability to provide remote monitoring capability to the DNOs</w:t>
      </w:r>
      <w:r w:rsidR="00446420">
        <w:rPr>
          <w:rStyle w:val="normaltextrun"/>
          <w:rFonts w:ascii="Arial" w:eastAsiaTheme="majorEastAsia" w:hAnsi="Arial" w:cs="Arial"/>
          <w:lang w:val="en-US"/>
        </w:rPr>
        <w:t>.</w:t>
      </w:r>
      <w:ins w:id="219" w:author="Mike Kay" w:date="2023-06-05T05:21:00Z">
        <w:r w:rsidR="002512AB">
          <w:rPr>
            <w:rStyle w:val="normaltextrun"/>
            <w:rFonts w:ascii="Arial" w:eastAsiaTheme="majorEastAsia" w:hAnsi="Arial" w:cs="Arial"/>
            <w:lang w:val="en-US"/>
          </w:rPr>
          <w:t xml:space="preserve">  </w:t>
        </w:r>
        <w:proofErr w:type="gramStart"/>
        <w:r w:rsidR="002512AB">
          <w:rPr>
            <w:rStyle w:val="normaltextrun"/>
            <w:rFonts w:ascii="Arial" w:eastAsiaTheme="majorEastAsia" w:hAnsi="Arial" w:cs="Arial"/>
            <w:lang w:val="en-US"/>
          </w:rPr>
          <w:t>However</w:t>
        </w:r>
        <w:proofErr w:type="gramEnd"/>
        <w:r w:rsidR="002512AB">
          <w:rPr>
            <w:rStyle w:val="normaltextrun"/>
            <w:rFonts w:ascii="Arial" w:eastAsiaTheme="majorEastAsia" w:hAnsi="Arial" w:cs="Arial"/>
            <w:lang w:val="en-US"/>
          </w:rPr>
          <w:t xml:space="preserve"> all DNOs now install SCADA at all generation sites </w:t>
        </w:r>
        <w:r w:rsidR="0028764D">
          <w:rPr>
            <w:rStyle w:val="normaltextrun"/>
            <w:rFonts w:ascii="Arial" w:eastAsiaTheme="majorEastAsia" w:hAnsi="Arial" w:cs="Arial"/>
            <w:lang w:val="en-US"/>
          </w:rPr>
          <w:t xml:space="preserve">down to a threshold which varies by DNO, but in all cases </w:t>
        </w:r>
      </w:ins>
      <w:ins w:id="220" w:author="Mike Kay" w:date="2023-06-05T05:22:00Z">
        <w:r w:rsidR="0028764D">
          <w:rPr>
            <w:rStyle w:val="normaltextrun"/>
            <w:rFonts w:ascii="Arial" w:eastAsiaTheme="majorEastAsia" w:hAnsi="Arial" w:cs="Arial"/>
            <w:lang w:val="en-US"/>
          </w:rPr>
          <w:t>are less than 1MW.</w:t>
        </w:r>
      </w:ins>
      <w:r>
        <w:rPr>
          <w:rStyle w:val="normaltextrun"/>
          <w:rFonts w:ascii="Arial" w:eastAsiaTheme="majorEastAsia" w:hAnsi="Arial" w:cs="Arial"/>
          <w:lang w:val="en-US"/>
        </w:rPr>
        <w:t> </w:t>
      </w:r>
      <w:r>
        <w:rPr>
          <w:rStyle w:val="eop"/>
          <w:rFonts w:ascii="Arial" w:hAnsi="Arial" w:cs="Arial"/>
        </w:rPr>
        <w:t> </w:t>
      </w:r>
    </w:p>
    <w:p w14:paraId="7536CDAE" w14:textId="77777777" w:rsidR="004B78EF" w:rsidRDefault="004B78EF" w:rsidP="004B78EF">
      <w:pPr>
        <w:pStyle w:val="paragraph"/>
        <w:spacing w:before="0" w:beforeAutospacing="0" w:after="0" w:afterAutospacing="0"/>
        <w:ind w:left="360"/>
        <w:jc w:val="both"/>
        <w:textAlignment w:val="baseline"/>
        <w:rPr>
          <w:rFonts w:ascii="Segoe UI" w:hAnsi="Segoe UI" w:cs="Segoe UI"/>
          <w:sz w:val="18"/>
          <w:szCs w:val="18"/>
        </w:rPr>
      </w:pPr>
      <w:r>
        <w:rPr>
          <w:rStyle w:val="eop"/>
          <w:rFonts w:ascii="Arial" w:hAnsi="Arial" w:cs="Arial"/>
        </w:rPr>
        <w:lastRenderedPageBreak/>
        <w:t> </w:t>
      </w:r>
    </w:p>
    <w:p w14:paraId="527D903C"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u w:val="single"/>
          <w:lang w:val="en-US"/>
        </w:rPr>
        <w:t>Retrospectivity discussion </w:t>
      </w:r>
      <w:r>
        <w:rPr>
          <w:rStyle w:val="normaltextrun"/>
          <w:rFonts w:ascii="Arial" w:eastAsiaTheme="majorEastAsia" w:hAnsi="Arial" w:cs="Arial"/>
        </w:rPr>
        <w:t> </w:t>
      </w:r>
      <w:r>
        <w:rPr>
          <w:rStyle w:val="eop"/>
          <w:rFonts w:ascii="Arial" w:hAnsi="Arial" w:cs="Arial"/>
        </w:rPr>
        <w:t> </w:t>
      </w:r>
    </w:p>
    <w:p w14:paraId="361329BC" w14:textId="5C1A97AD"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The Proposer clarified that the original proposal did not include retrospectivity. The Proposer further clarified that there are four ways retrospectivity could apply.  These include (</w:t>
      </w:r>
      <w:proofErr w:type="spellStart"/>
      <w:r>
        <w:rPr>
          <w:rStyle w:val="normaltextrun"/>
          <w:rFonts w:ascii="Arial" w:eastAsiaTheme="majorEastAsia" w:hAnsi="Arial" w:cs="Arial"/>
          <w:lang w:val="en-US"/>
        </w:rPr>
        <w:t>i</w:t>
      </w:r>
      <w:proofErr w:type="spellEnd"/>
      <w:r>
        <w:rPr>
          <w:rStyle w:val="normaltextrun"/>
          <w:rFonts w:ascii="Arial" w:eastAsiaTheme="majorEastAsia" w:hAnsi="Arial" w:cs="Arial"/>
          <w:lang w:val="en-US"/>
        </w:rPr>
        <w:t xml:space="preserve">) full retrospectivity, (ii) retrospectivity applied in respect of data alone, (iii) retrospectivity applied to </w:t>
      </w:r>
      <w:proofErr w:type="spellStart"/>
      <w:r>
        <w:rPr>
          <w:rStyle w:val="normaltextrun"/>
          <w:rFonts w:ascii="Arial" w:eastAsiaTheme="majorEastAsia" w:hAnsi="Arial" w:cs="Arial"/>
          <w:lang w:val="en-US"/>
        </w:rPr>
        <w:t>RfG</w:t>
      </w:r>
      <w:proofErr w:type="spellEnd"/>
      <w:r>
        <w:rPr>
          <w:rStyle w:val="normaltextrun"/>
          <w:rFonts w:ascii="Arial" w:eastAsiaTheme="majorEastAsia" w:hAnsi="Arial" w:cs="Arial"/>
          <w:lang w:val="en-US"/>
        </w:rPr>
        <w:t xml:space="preserve"> compliant plant or (iv) no retrospectivity.  The ESO expressed </w:t>
      </w:r>
      <w:proofErr w:type="spellStart"/>
      <w:r w:rsidR="002F45A9">
        <w:rPr>
          <w:rStyle w:val="normaltextrun"/>
          <w:rFonts w:ascii="Arial" w:eastAsiaTheme="majorEastAsia" w:hAnsi="Arial" w:cs="Arial"/>
          <w:lang w:val="en-US"/>
        </w:rPr>
        <w:t>favo</w:t>
      </w:r>
      <w:r w:rsidR="00A84FFD">
        <w:rPr>
          <w:rStyle w:val="normaltextrun"/>
          <w:rFonts w:ascii="Arial" w:eastAsiaTheme="majorEastAsia" w:hAnsi="Arial" w:cs="Arial"/>
          <w:lang w:val="en-US"/>
        </w:rPr>
        <w:t>u</w:t>
      </w:r>
      <w:r w:rsidR="002F45A9">
        <w:rPr>
          <w:rStyle w:val="normaltextrun"/>
          <w:rFonts w:ascii="Arial" w:eastAsiaTheme="majorEastAsia" w:hAnsi="Arial" w:cs="Arial"/>
          <w:lang w:val="en-US"/>
        </w:rPr>
        <w:t>r</w:t>
      </w:r>
      <w:proofErr w:type="spellEnd"/>
      <w:r>
        <w:rPr>
          <w:rStyle w:val="normaltextrun"/>
          <w:rFonts w:ascii="Arial" w:eastAsiaTheme="majorEastAsia" w:hAnsi="Arial" w:cs="Arial"/>
          <w:lang w:val="en-US"/>
        </w:rPr>
        <w:t xml:space="preserve"> of no retrospectivity for all potential solutions due to the potential complexities that may result</w:t>
      </w:r>
      <w:r w:rsidR="00925968">
        <w:rPr>
          <w:rStyle w:val="normaltextrun"/>
          <w:rFonts w:ascii="Arial" w:eastAsiaTheme="majorEastAsia" w:hAnsi="Arial" w:cs="Arial"/>
          <w:lang w:val="en-US"/>
        </w:rPr>
        <w:t xml:space="preserve"> </w:t>
      </w:r>
      <w:r w:rsidR="00657033">
        <w:rPr>
          <w:rStyle w:val="normaltextrun"/>
          <w:rFonts w:ascii="Arial" w:eastAsiaTheme="majorEastAsia" w:hAnsi="Arial" w:cs="Arial"/>
          <w:lang w:val="en-US"/>
        </w:rPr>
        <w:t xml:space="preserve">operationally in relation to the numbers of participants </w:t>
      </w:r>
      <w:r w:rsidR="006D337B">
        <w:rPr>
          <w:rStyle w:val="normaltextrun"/>
          <w:rFonts w:ascii="Arial" w:eastAsiaTheme="majorEastAsia" w:hAnsi="Arial" w:cs="Arial"/>
          <w:lang w:val="en-US"/>
        </w:rPr>
        <w:t xml:space="preserve">that would be </w:t>
      </w:r>
      <w:r w:rsidR="00187752">
        <w:rPr>
          <w:rStyle w:val="normaltextrun"/>
          <w:rFonts w:ascii="Arial" w:eastAsiaTheme="majorEastAsia" w:hAnsi="Arial" w:cs="Arial"/>
          <w:lang w:val="en-US"/>
        </w:rPr>
        <w:t>part of the Balancing Mechanism</w:t>
      </w:r>
      <w:r>
        <w:rPr>
          <w:rStyle w:val="normaltextrun"/>
          <w:rFonts w:ascii="Arial" w:eastAsiaTheme="majorEastAsia" w:hAnsi="Arial" w:cs="Arial"/>
          <w:lang w:val="en-US"/>
        </w:rPr>
        <w:t xml:space="preserve"> and the additional costs to which existing user’s may be exposed</w:t>
      </w:r>
      <w:r w:rsidR="008822DB">
        <w:rPr>
          <w:rStyle w:val="normaltextrun"/>
          <w:rFonts w:ascii="Arial" w:eastAsiaTheme="majorEastAsia" w:hAnsi="Arial" w:cs="Arial"/>
          <w:lang w:val="en-US"/>
        </w:rPr>
        <w:t xml:space="preserve"> which could result in some </w:t>
      </w:r>
      <w:r w:rsidR="008139E9">
        <w:rPr>
          <w:rStyle w:val="normaltextrun"/>
          <w:rFonts w:ascii="Arial" w:eastAsiaTheme="majorEastAsia" w:hAnsi="Arial" w:cs="Arial"/>
          <w:lang w:val="en-US"/>
        </w:rPr>
        <w:t xml:space="preserve">plant being </w:t>
      </w:r>
      <w:r w:rsidR="00E23821">
        <w:rPr>
          <w:rStyle w:val="normaltextrun"/>
          <w:rFonts w:ascii="Arial" w:eastAsiaTheme="majorEastAsia" w:hAnsi="Arial" w:cs="Arial"/>
          <w:lang w:val="en-US"/>
        </w:rPr>
        <w:t xml:space="preserve">uneconomic </w:t>
      </w:r>
      <w:r w:rsidR="00F661B2">
        <w:rPr>
          <w:rStyle w:val="normaltextrun"/>
          <w:rFonts w:ascii="Arial" w:eastAsiaTheme="majorEastAsia" w:hAnsi="Arial" w:cs="Arial"/>
          <w:lang w:val="en-US"/>
        </w:rPr>
        <w:t>due to major re-design which could be required</w:t>
      </w:r>
      <w:r>
        <w:rPr>
          <w:rStyle w:val="normaltextrun"/>
          <w:rFonts w:ascii="Arial" w:eastAsiaTheme="majorEastAsia" w:hAnsi="Arial" w:cs="Arial"/>
          <w:lang w:val="en-US"/>
        </w:rPr>
        <w:t xml:space="preserve">. It was </w:t>
      </w:r>
      <w:proofErr w:type="spellStart"/>
      <w:r>
        <w:rPr>
          <w:rStyle w:val="normaltextrun"/>
          <w:rFonts w:ascii="Arial" w:eastAsiaTheme="majorEastAsia" w:hAnsi="Arial" w:cs="Arial"/>
          <w:lang w:val="en-US"/>
        </w:rPr>
        <w:t>recognised</w:t>
      </w:r>
      <w:proofErr w:type="spellEnd"/>
      <w:r>
        <w:rPr>
          <w:rStyle w:val="normaltextrun"/>
          <w:rFonts w:ascii="Arial" w:eastAsiaTheme="majorEastAsia" w:hAnsi="Arial" w:cs="Arial"/>
          <w:lang w:val="en-US"/>
        </w:rPr>
        <w:t xml:space="preserve"> by the Workgroup that retrospectivity is rarely applied as it can lead to the erosion of existing investment and lead to unintended consequences.  One Workgroup member promoted the use of retrospectivity in relation to data provision alone (i.e., real time data, structural data, and scheduled data).</w:t>
      </w:r>
      <w:r>
        <w:rPr>
          <w:rStyle w:val="eop"/>
          <w:rFonts w:ascii="Arial" w:hAnsi="Arial" w:cs="Arial"/>
        </w:rPr>
        <w:t> </w:t>
      </w:r>
    </w:p>
    <w:p w14:paraId="1834E645"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color w:val="FF0000"/>
        </w:rPr>
        <w:t> </w:t>
      </w:r>
    </w:p>
    <w:p w14:paraId="407297CB"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07361F77"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u w:val="single"/>
          <w:lang w:val="en-US"/>
        </w:rPr>
        <w:t>Current Thresholds and Obligations Retrospectivity Matrix </w:t>
      </w:r>
      <w:r>
        <w:rPr>
          <w:rStyle w:val="normaltextrun"/>
          <w:rFonts w:ascii="Arial" w:eastAsiaTheme="majorEastAsia" w:hAnsi="Arial" w:cs="Arial"/>
        </w:rPr>
        <w:t> </w:t>
      </w:r>
      <w:r>
        <w:rPr>
          <w:rStyle w:val="eop"/>
          <w:rFonts w:ascii="Arial" w:hAnsi="Arial" w:cs="Arial"/>
        </w:rPr>
        <w:t> </w:t>
      </w:r>
    </w:p>
    <w:p w14:paraId="4261CE1B" w14:textId="7DE1A9F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 xml:space="preserve">The ESO Workgroup member noted that retrospectivity may cause significant implications and will need to be considered thoroughly. Workgroup members did discuss that under certain solutions there may be discriminatory outcomes if there is no </w:t>
      </w:r>
      <w:r w:rsidR="002F45A9">
        <w:rPr>
          <w:rStyle w:val="normaltextrun"/>
          <w:rFonts w:ascii="Arial" w:eastAsiaTheme="majorEastAsia" w:hAnsi="Arial" w:cs="Arial"/>
          <w:lang w:val="en-US"/>
        </w:rPr>
        <w:t>retrospectivity</w:t>
      </w:r>
      <w:r>
        <w:rPr>
          <w:rStyle w:val="normaltextrun"/>
          <w:rFonts w:ascii="Arial" w:eastAsiaTheme="majorEastAsia" w:hAnsi="Arial" w:cs="Arial"/>
          <w:lang w:val="en-US"/>
        </w:rPr>
        <w:t>. It was envisaged that a two-tier level of requirement would effectively operate in parallel during a transition period, though this would evolve over time.</w:t>
      </w:r>
      <w:r>
        <w:rPr>
          <w:rStyle w:val="eop"/>
          <w:rFonts w:ascii="Arial" w:hAnsi="Arial" w:cs="Arial"/>
        </w:rPr>
        <w:t> </w:t>
      </w:r>
    </w:p>
    <w:p w14:paraId="3D2CAC4A"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 </w:t>
      </w:r>
      <w:r>
        <w:rPr>
          <w:rStyle w:val="eop"/>
          <w:rFonts w:ascii="Arial" w:hAnsi="Arial" w:cs="Arial"/>
        </w:rPr>
        <w:t> </w:t>
      </w:r>
    </w:p>
    <w:p w14:paraId="75DA5B7C"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lang w:val="en-US"/>
        </w:rPr>
        <w:t>The Workgroup reviewed the Threshold Matrix developed by the ESO and agreed that an analysis of the medium threshold from WAGCM1 should be added to the matrix. This is available in Annex 13</w:t>
      </w:r>
      <w:r>
        <w:rPr>
          <w:rStyle w:val="normaltextrun"/>
          <w:rFonts w:ascii="Arial" w:eastAsiaTheme="majorEastAsia" w:hAnsi="Arial" w:cs="Arial"/>
        </w:rPr>
        <w:t>.</w:t>
      </w:r>
      <w:r>
        <w:rPr>
          <w:rStyle w:val="eop"/>
          <w:rFonts w:ascii="Arial" w:hAnsi="Arial" w:cs="Arial"/>
        </w:rPr>
        <w:t> </w:t>
      </w:r>
    </w:p>
    <w:p w14:paraId="54F4A49F"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rPr>
        <w:t> </w:t>
      </w:r>
    </w:p>
    <w:p w14:paraId="485C5C46"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heme="majorEastAsia" w:hAnsi="Arial" w:cs="Arial"/>
        </w:rPr>
        <w:t>A table outlining the retrospective considerations is available in Annex 14. This initial thinking helped the Workgroup conclude that retrospective application shouldn’t be proposed.</w:t>
      </w:r>
      <w:r>
        <w:rPr>
          <w:rStyle w:val="eop"/>
          <w:rFonts w:ascii="Arial" w:hAnsi="Arial" w:cs="Arial"/>
        </w:rPr>
        <w:t> </w:t>
      </w:r>
    </w:p>
    <w:p w14:paraId="1A4CD494" w14:textId="77777777" w:rsidR="004B78EF" w:rsidRDefault="004B78EF" w:rsidP="004B78EF">
      <w:pPr>
        <w:pStyle w:val="paragraph"/>
        <w:spacing w:before="0" w:beforeAutospacing="0" w:after="0" w:afterAutospacing="0"/>
        <w:jc w:val="both"/>
        <w:textAlignment w:val="baseline"/>
        <w:rPr>
          <w:rFonts w:ascii="Segoe UI" w:hAnsi="Segoe UI" w:cs="Segoe UI"/>
          <w:sz w:val="18"/>
          <w:szCs w:val="18"/>
        </w:rPr>
      </w:pPr>
      <w:r>
        <w:rPr>
          <w:rStyle w:val="eop"/>
          <w:rFonts w:ascii="Arial" w:hAnsi="Arial" w:cs="Arial"/>
          <w:color w:val="F26522"/>
        </w:rPr>
        <w:t> </w:t>
      </w:r>
    </w:p>
    <w:p w14:paraId="0045ADD1"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u w:val="single"/>
          <w:lang w:val="en-US" w:eastAsia="en-GB"/>
        </w:rPr>
        <w:t>Demand Capacity</w:t>
      </w:r>
      <w:r w:rsidRPr="004B78EF">
        <w:rPr>
          <w:rFonts w:ascii="Arial" w:eastAsia="Times New Roman" w:hAnsi="Arial" w:cs="Arial"/>
          <w:szCs w:val="24"/>
          <w:lang w:eastAsia="en-GB"/>
        </w:rPr>
        <w:t> </w:t>
      </w:r>
    </w:p>
    <w:p w14:paraId="0C29E898"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val="en-US" w:eastAsia="en-GB"/>
        </w:rPr>
        <w:t>Shortly before release of the Workgroup Consultation, the Workgroup noted that whilst the defect relates to equal treatment of Power Stations across GB, it was highlighted that there are also regional differences in relation to BM Units based on the size of their Demand Capacity as provided for in BC1.4.2(a)(1) and BC2.5.5. These MW thresholds are consistent with the regional differences in Power Station Registered Capacity between England and Wales and Scotland. </w:t>
      </w:r>
      <w:r w:rsidRPr="004B78EF">
        <w:rPr>
          <w:rFonts w:ascii="Arial" w:eastAsia="Times New Roman" w:hAnsi="Arial" w:cs="Arial"/>
          <w:szCs w:val="24"/>
          <w:lang w:eastAsia="en-GB"/>
        </w:rPr>
        <w:t> </w:t>
      </w:r>
    </w:p>
    <w:p w14:paraId="3ECCD581"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eastAsia="en-GB"/>
        </w:rPr>
        <w:t> </w:t>
      </w:r>
    </w:p>
    <w:p w14:paraId="53278640"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val="en-US" w:eastAsia="en-GB"/>
        </w:rPr>
        <w:t>It was agreed amongst the Workgroup that these thresholds should not be changed as part of this modification but should be specially raised as a consultation question, and pending the outcome of the responses, consideration should be given to establishing a separate Grid Code modification if it is thought appropriate to do so.   </w:t>
      </w:r>
      <w:r w:rsidRPr="004B78EF">
        <w:rPr>
          <w:rFonts w:ascii="Arial" w:eastAsia="Times New Roman" w:hAnsi="Arial" w:cs="Arial"/>
          <w:szCs w:val="24"/>
          <w:lang w:eastAsia="en-GB"/>
        </w:rPr>
        <w:t> </w:t>
      </w:r>
    </w:p>
    <w:p w14:paraId="26E8465C" w14:textId="77777777" w:rsidR="004B78EF" w:rsidRDefault="004B78EF" w:rsidP="004B78EF">
      <w:pPr>
        <w:spacing w:line="240" w:lineRule="auto"/>
        <w:jc w:val="both"/>
        <w:textAlignment w:val="baseline"/>
        <w:rPr>
          <w:rFonts w:ascii="Arial" w:eastAsia="Times New Roman" w:hAnsi="Arial" w:cs="Arial"/>
          <w:szCs w:val="24"/>
          <w:u w:val="single"/>
          <w:lang w:val="en-US" w:eastAsia="en-GB"/>
        </w:rPr>
      </w:pPr>
    </w:p>
    <w:p w14:paraId="26F5C35A" w14:textId="744F727E"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u w:val="single"/>
          <w:lang w:val="en-US" w:eastAsia="en-GB"/>
        </w:rPr>
        <w:t>Registered Capacity</w:t>
      </w:r>
      <w:r w:rsidRPr="004B78EF">
        <w:rPr>
          <w:rFonts w:ascii="Arial" w:eastAsia="Times New Roman" w:hAnsi="Arial" w:cs="Arial"/>
          <w:szCs w:val="24"/>
          <w:lang w:eastAsia="en-GB"/>
        </w:rPr>
        <w:t> </w:t>
      </w:r>
    </w:p>
    <w:p w14:paraId="3D54207F" w14:textId="2C43EA61"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val="en-US" w:eastAsia="en-GB"/>
        </w:rPr>
        <w:t xml:space="preserve">During the Workgroup discussions, one member raised concerns over the definition of Registered Capacity in the Grid Code.  </w:t>
      </w:r>
      <w:proofErr w:type="gramStart"/>
      <w:r w:rsidRPr="004B78EF">
        <w:rPr>
          <w:rFonts w:ascii="Arial" w:eastAsia="Times New Roman" w:hAnsi="Arial" w:cs="Arial"/>
          <w:szCs w:val="24"/>
          <w:lang w:val="en-US" w:eastAsia="en-GB"/>
        </w:rPr>
        <w:t>In particular, it</w:t>
      </w:r>
      <w:proofErr w:type="gramEnd"/>
      <w:r w:rsidRPr="004B78EF">
        <w:rPr>
          <w:rFonts w:ascii="Arial" w:eastAsia="Times New Roman" w:hAnsi="Arial" w:cs="Arial"/>
          <w:szCs w:val="24"/>
          <w:lang w:val="en-US" w:eastAsia="en-GB"/>
        </w:rPr>
        <w:t xml:space="preserve"> was noted that the treatment of Registered Capacity had not universally been applied in the same way across historic power stations. The issue raised particularly revolves around Power Stations which are located within industrial sites in which the Power Station feeds demand at that site to run an industrial process rather than simply feeding power into the total system. At a transmission level these sites are </w:t>
      </w:r>
      <w:r w:rsidR="00845102" w:rsidRPr="004B78EF">
        <w:rPr>
          <w:rFonts w:ascii="Arial" w:eastAsia="Times New Roman" w:hAnsi="Arial" w:cs="Arial"/>
          <w:szCs w:val="24"/>
          <w:lang w:val="en-US" w:eastAsia="en-GB"/>
        </w:rPr>
        <w:t>few</w:t>
      </w:r>
      <w:r w:rsidRPr="004B78EF">
        <w:rPr>
          <w:rFonts w:ascii="Arial" w:eastAsia="Times New Roman" w:hAnsi="Arial" w:cs="Arial"/>
          <w:szCs w:val="24"/>
          <w:lang w:val="en-US" w:eastAsia="en-GB"/>
        </w:rPr>
        <w:t xml:space="preserve"> whereas at a distribution level the issue is more common and therefore clarification was sought in respect of this issue.</w:t>
      </w:r>
      <w:r w:rsidRPr="004B78EF">
        <w:rPr>
          <w:rFonts w:ascii="Arial" w:eastAsia="Times New Roman" w:hAnsi="Arial" w:cs="Arial"/>
          <w:szCs w:val="24"/>
          <w:lang w:eastAsia="en-GB"/>
        </w:rPr>
        <w:t> </w:t>
      </w:r>
    </w:p>
    <w:p w14:paraId="5F6F88F1"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eastAsia="en-GB"/>
        </w:rPr>
        <w:lastRenderedPageBreak/>
        <w:t> </w:t>
      </w:r>
    </w:p>
    <w:p w14:paraId="54E57977" w14:textId="7CE1036E"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val="en-US" w:eastAsia="en-GB"/>
        </w:rPr>
        <w:t xml:space="preserve">The ESO considered this issue and suggested that an appropriate way forward would be to make it clear that Registered Capacity should be based on the Rated MW output of each Generating Unit within that Power Station, less any demand used for running the Generating Units alone and should not </w:t>
      </w:r>
      <w:r w:rsidR="00845102" w:rsidRPr="004B78EF">
        <w:rPr>
          <w:rFonts w:ascii="Arial" w:eastAsia="Times New Roman" w:hAnsi="Arial" w:cs="Arial"/>
          <w:szCs w:val="24"/>
          <w:lang w:val="en-US" w:eastAsia="en-GB"/>
        </w:rPr>
        <w:t>consider</w:t>
      </w:r>
      <w:r w:rsidRPr="004B78EF">
        <w:rPr>
          <w:rFonts w:ascii="Arial" w:eastAsia="Times New Roman" w:hAnsi="Arial" w:cs="Arial"/>
          <w:szCs w:val="24"/>
          <w:lang w:val="en-US" w:eastAsia="en-GB"/>
        </w:rPr>
        <w:t xml:space="preserve"> any demand used for separate purposes such as an industrial process. It was agreed that as different Power Stations had been treated in different ways in the past the best solution would be to introduce a new clause into the Grid Code definition of Registered Capacity, making this point clear and that this definition would apply for new Power Stations only </w:t>
      </w:r>
      <w:r w:rsidR="00845102" w:rsidRPr="004B78EF">
        <w:rPr>
          <w:rFonts w:ascii="Arial" w:eastAsia="Times New Roman" w:hAnsi="Arial" w:cs="Arial"/>
          <w:szCs w:val="24"/>
          <w:lang w:val="en-US" w:eastAsia="en-GB"/>
        </w:rPr>
        <w:t>to</w:t>
      </w:r>
      <w:r w:rsidRPr="004B78EF">
        <w:rPr>
          <w:rFonts w:ascii="Arial" w:eastAsia="Times New Roman" w:hAnsi="Arial" w:cs="Arial"/>
          <w:szCs w:val="24"/>
          <w:lang w:val="en-US" w:eastAsia="en-GB"/>
        </w:rPr>
        <w:t xml:space="preserve"> avoid any re-work on existing Power Stations. The suggested legal text is covered in Annex 15. It is proposed that this legal text would be an integral part of the legal text required to implement each of the alternative solutions.</w:t>
      </w:r>
      <w:r w:rsidRPr="004B78EF">
        <w:rPr>
          <w:rFonts w:ascii="Arial" w:eastAsia="Times New Roman" w:hAnsi="Arial" w:cs="Arial"/>
          <w:szCs w:val="24"/>
          <w:lang w:eastAsia="en-GB"/>
        </w:rPr>
        <w:t> </w:t>
      </w:r>
    </w:p>
    <w:p w14:paraId="0271A400"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eastAsia="en-GB"/>
        </w:rPr>
        <w:t> </w:t>
      </w:r>
    </w:p>
    <w:p w14:paraId="5CAD3857" w14:textId="1C17B1D4"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val="en-US" w:eastAsia="en-GB"/>
        </w:rPr>
        <w:t>In terms of Licensing</w:t>
      </w:r>
      <w:r w:rsidR="00D036A3">
        <w:rPr>
          <w:rFonts w:ascii="Arial" w:eastAsia="Times New Roman" w:hAnsi="Arial" w:cs="Arial"/>
          <w:szCs w:val="24"/>
          <w:lang w:val="en-US" w:eastAsia="en-GB"/>
        </w:rPr>
        <w:t>,</w:t>
      </w:r>
      <w:r w:rsidRPr="004B78EF">
        <w:rPr>
          <w:rFonts w:ascii="Arial" w:eastAsia="Times New Roman" w:hAnsi="Arial" w:cs="Arial"/>
          <w:szCs w:val="24"/>
          <w:lang w:val="en-US" w:eastAsia="en-GB"/>
        </w:rPr>
        <w:t xml:space="preserve"> one Workgroup member noted that the requirements for Generation Licensing are defined in Statutory Instrument SI 2001 3270 which uses the term “Net Declared Capacity". The ESO having sought legal advice noted that the definition of Registered Capacity and Declared Net Capacity are not the same, though ultimately it is for the Generator to make the decision </w:t>
      </w:r>
      <w:r w:rsidR="00845102" w:rsidRPr="004B78EF">
        <w:rPr>
          <w:rFonts w:ascii="Arial" w:eastAsia="Times New Roman" w:hAnsi="Arial" w:cs="Arial"/>
          <w:szCs w:val="24"/>
          <w:lang w:val="en-US" w:eastAsia="en-GB"/>
        </w:rPr>
        <w:t>regarding</w:t>
      </w:r>
      <w:r w:rsidRPr="004B78EF">
        <w:rPr>
          <w:rFonts w:ascii="Arial" w:eastAsia="Times New Roman" w:hAnsi="Arial" w:cs="Arial"/>
          <w:szCs w:val="24"/>
          <w:lang w:val="en-US" w:eastAsia="en-GB"/>
        </w:rPr>
        <w:t xml:space="preserve"> Licensing and meet their Grid Code and Distribution Code obligations. It was noted that the revised legal text relating to Registered Capacity should be applied to the original solution and Alternatives going forward.</w:t>
      </w:r>
      <w:r w:rsidRPr="004B78EF">
        <w:rPr>
          <w:rFonts w:ascii="Arial" w:eastAsia="Times New Roman" w:hAnsi="Arial" w:cs="Arial"/>
          <w:szCs w:val="24"/>
          <w:lang w:eastAsia="en-GB"/>
        </w:rPr>
        <w:t> </w:t>
      </w:r>
    </w:p>
    <w:p w14:paraId="7C573F1D"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eastAsia="en-GB"/>
        </w:rPr>
        <w:t> </w:t>
      </w:r>
    </w:p>
    <w:p w14:paraId="3A1D46C1" w14:textId="77777777" w:rsidR="004B78EF"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val="en-US" w:eastAsia="en-GB"/>
        </w:rPr>
        <w:t>The workgroup discussed Registered Capacity at their meeting in June 2022 and the corresponding legal text. A presentation covering the concept and thinking behind the treatment of Registered Capacity is included in Annex 16.  The corresponding legal text relating to Registered Capacity is available in Annex 15 which has been updated slightly to ensure consistency with the Legal text developed in the Original, WAGM and other alternatives.</w:t>
      </w:r>
      <w:r w:rsidRPr="004B78EF">
        <w:rPr>
          <w:rFonts w:ascii="Arial" w:eastAsia="Times New Roman" w:hAnsi="Arial" w:cs="Arial"/>
          <w:szCs w:val="24"/>
          <w:lang w:eastAsia="en-GB"/>
        </w:rPr>
        <w:t> </w:t>
      </w:r>
    </w:p>
    <w:p w14:paraId="0AFFF2AC" w14:textId="09058080" w:rsidR="005138CB" w:rsidRPr="004B78EF" w:rsidRDefault="004B78EF" w:rsidP="004B78EF">
      <w:pPr>
        <w:spacing w:line="240" w:lineRule="auto"/>
        <w:jc w:val="both"/>
        <w:textAlignment w:val="baseline"/>
        <w:rPr>
          <w:rFonts w:ascii="Segoe UI" w:eastAsia="Times New Roman" w:hAnsi="Segoe UI" w:cs="Segoe UI"/>
          <w:sz w:val="18"/>
          <w:szCs w:val="18"/>
          <w:lang w:eastAsia="en-GB"/>
        </w:rPr>
      </w:pPr>
      <w:r w:rsidRPr="004B78EF">
        <w:rPr>
          <w:rFonts w:ascii="Arial" w:eastAsia="Times New Roman" w:hAnsi="Arial" w:cs="Arial"/>
          <w:szCs w:val="24"/>
          <w:lang w:eastAsia="en-GB"/>
        </w:rPr>
        <w:t> </w:t>
      </w:r>
    </w:p>
    <w:p w14:paraId="74278FC2" w14:textId="55E307F0" w:rsidR="004B78EF" w:rsidRPr="00AA62DC" w:rsidRDefault="005138CB" w:rsidP="00B35DFC">
      <w:pPr>
        <w:spacing w:line="240" w:lineRule="auto"/>
        <w:jc w:val="both"/>
        <w:textAlignment w:val="baseline"/>
        <w:rPr>
          <w:rFonts w:ascii="Arial" w:eastAsia="Times New Roman" w:hAnsi="Arial" w:cs="Arial"/>
          <w:szCs w:val="24"/>
          <w:u w:val="single"/>
          <w:lang w:val="en-US" w:eastAsia="en-GB"/>
        </w:rPr>
      </w:pPr>
      <w:r w:rsidRPr="00AA62DC">
        <w:rPr>
          <w:rFonts w:ascii="Arial" w:eastAsia="Times New Roman" w:hAnsi="Arial" w:cs="Arial"/>
          <w:szCs w:val="24"/>
          <w:u w:val="single"/>
          <w:lang w:val="en-US" w:eastAsia="en-GB"/>
        </w:rPr>
        <w:t>Industry Webinar</w:t>
      </w:r>
    </w:p>
    <w:p w14:paraId="6C586EB7" w14:textId="613143D0" w:rsidR="005138CB" w:rsidRPr="00C17AB4" w:rsidRDefault="00CA2D54" w:rsidP="00B35DFC">
      <w:pPr>
        <w:spacing w:line="240" w:lineRule="auto"/>
        <w:jc w:val="both"/>
        <w:textAlignment w:val="baseline"/>
        <w:rPr>
          <w:rFonts w:ascii="Arial" w:eastAsia="Times New Roman" w:hAnsi="Arial" w:cs="Arial"/>
          <w:szCs w:val="24"/>
          <w:lang w:eastAsia="en-GB"/>
        </w:rPr>
      </w:pPr>
      <w:r>
        <w:rPr>
          <w:rFonts w:ascii="Arial" w:eastAsia="Times New Roman" w:hAnsi="Arial" w:cs="Arial"/>
          <w:szCs w:val="24"/>
          <w:lang w:eastAsia="en-GB"/>
        </w:rPr>
        <w:t xml:space="preserve">During the </w:t>
      </w:r>
      <w:r w:rsidR="00D17B31">
        <w:rPr>
          <w:rFonts w:ascii="Arial" w:eastAsia="Times New Roman" w:hAnsi="Arial" w:cs="Arial"/>
          <w:szCs w:val="24"/>
          <w:lang w:eastAsia="en-GB"/>
        </w:rPr>
        <w:t xml:space="preserve">Workgroup </w:t>
      </w:r>
      <w:r w:rsidR="003A408A">
        <w:rPr>
          <w:rFonts w:ascii="Arial" w:eastAsia="Times New Roman" w:hAnsi="Arial" w:cs="Arial"/>
          <w:szCs w:val="24"/>
          <w:lang w:eastAsia="en-GB"/>
        </w:rPr>
        <w:t>Co</w:t>
      </w:r>
      <w:r w:rsidR="00324D31">
        <w:rPr>
          <w:rFonts w:ascii="Arial" w:eastAsia="Times New Roman" w:hAnsi="Arial" w:cs="Arial"/>
          <w:szCs w:val="24"/>
          <w:lang w:eastAsia="en-GB"/>
        </w:rPr>
        <w:t>nsultation response period, a</w:t>
      </w:r>
      <w:r w:rsidR="00F71E0F">
        <w:rPr>
          <w:rFonts w:ascii="Arial" w:eastAsia="Times New Roman" w:hAnsi="Arial" w:cs="Arial"/>
          <w:szCs w:val="24"/>
          <w:lang w:eastAsia="en-GB"/>
        </w:rPr>
        <w:t xml:space="preserve"> Webinar was held by </w:t>
      </w:r>
      <w:r w:rsidR="00426163">
        <w:rPr>
          <w:rFonts w:ascii="Arial" w:eastAsia="Times New Roman" w:hAnsi="Arial" w:cs="Arial"/>
          <w:szCs w:val="24"/>
          <w:lang w:eastAsia="en-GB"/>
        </w:rPr>
        <w:t>the ESO</w:t>
      </w:r>
      <w:r w:rsidR="00ED2EFB">
        <w:rPr>
          <w:rFonts w:ascii="Arial" w:eastAsia="Times New Roman" w:hAnsi="Arial" w:cs="Arial"/>
          <w:szCs w:val="24"/>
          <w:lang w:eastAsia="en-GB"/>
        </w:rPr>
        <w:t xml:space="preserve"> on 1</w:t>
      </w:r>
      <w:r w:rsidR="006D0E85">
        <w:rPr>
          <w:rFonts w:ascii="Arial" w:eastAsia="Times New Roman" w:hAnsi="Arial" w:cs="Arial"/>
          <w:szCs w:val="24"/>
          <w:lang w:eastAsia="en-GB"/>
        </w:rPr>
        <w:t>4 July 2022</w:t>
      </w:r>
      <w:r w:rsidR="00426163">
        <w:rPr>
          <w:rFonts w:ascii="Arial" w:eastAsia="Times New Roman" w:hAnsi="Arial" w:cs="Arial"/>
          <w:szCs w:val="24"/>
          <w:lang w:eastAsia="en-GB"/>
        </w:rPr>
        <w:t xml:space="preserve"> </w:t>
      </w:r>
      <w:proofErr w:type="gramStart"/>
      <w:r w:rsidR="00426163">
        <w:rPr>
          <w:rFonts w:ascii="Arial" w:eastAsia="Times New Roman" w:hAnsi="Arial" w:cs="Arial"/>
          <w:szCs w:val="24"/>
          <w:lang w:eastAsia="en-GB"/>
        </w:rPr>
        <w:t>in order to</w:t>
      </w:r>
      <w:proofErr w:type="gramEnd"/>
      <w:r w:rsidR="00426163">
        <w:rPr>
          <w:rFonts w:ascii="Arial" w:eastAsia="Times New Roman" w:hAnsi="Arial" w:cs="Arial"/>
          <w:szCs w:val="24"/>
          <w:lang w:eastAsia="en-GB"/>
        </w:rPr>
        <w:t xml:space="preserve"> provide interested Industry parties </w:t>
      </w:r>
      <w:r w:rsidR="00BC50F8">
        <w:rPr>
          <w:rFonts w:ascii="Arial" w:eastAsia="Times New Roman" w:hAnsi="Arial" w:cs="Arial"/>
          <w:szCs w:val="24"/>
          <w:lang w:eastAsia="en-GB"/>
        </w:rPr>
        <w:t xml:space="preserve">a </w:t>
      </w:r>
      <w:r w:rsidR="00C84BB8">
        <w:rPr>
          <w:rFonts w:ascii="Arial" w:eastAsia="Times New Roman" w:hAnsi="Arial" w:cs="Arial"/>
          <w:szCs w:val="24"/>
          <w:lang w:eastAsia="en-GB"/>
        </w:rPr>
        <w:t xml:space="preserve">summary of the </w:t>
      </w:r>
      <w:r w:rsidR="00B379AD">
        <w:rPr>
          <w:rFonts w:ascii="Arial" w:eastAsia="Times New Roman" w:hAnsi="Arial" w:cs="Arial"/>
          <w:szCs w:val="24"/>
          <w:lang w:eastAsia="en-GB"/>
        </w:rPr>
        <w:t>modification</w:t>
      </w:r>
      <w:r w:rsidR="00BC50F8">
        <w:rPr>
          <w:rFonts w:ascii="Arial" w:eastAsia="Times New Roman" w:hAnsi="Arial" w:cs="Arial"/>
          <w:szCs w:val="24"/>
          <w:lang w:eastAsia="en-GB"/>
        </w:rPr>
        <w:t xml:space="preserve"> and the latest po</w:t>
      </w:r>
      <w:r w:rsidR="00FE625B">
        <w:rPr>
          <w:rFonts w:ascii="Arial" w:eastAsia="Times New Roman" w:hAnsi="Arial" w:cs="Arial"/>
          <w:szCs w:val="24"/>
          <w:lang w:eastAsia="en-GB"/>
        </w:rPr>
        <w:t>sition in</w:t>
      </w:r>
      <w:r w:rsidR="002A19F4">
        <w:rPr>
          <w:rFonts w:ascii="Arial" w:eastAsia="Times New Roman" w:hAnsi="Arial" w:cs="Arial"/>
          <w:szCs w:val="24"/>
          <w:lang w:eastAsia="en-GB"/>
        </w:rPr>
        <w:t xml:space="preserve"> relation to the </w:t>
      </w:r>
      <w:r w:rsidR="0014419A">
        <w:rPr>
          <w:rFonts w:ascii="Arial" w:eastAsia="Times New Roman" w:hAnsi="Arial" w:cs="Arial"/>
          <w:szCs w:val="24"/>
          <w:lang w:eastAsia="en-GB"/>
        </w:rPr>
        <w:t xml:space="preserve">options to </w:t>
      </w:r>
      <w:r w:rsidR="00716F80">
        <w:rPr>
          <w:rFonts w:ascii="Arial" w:eastAsia="Times New Roman" w:hAnsi="Arial" w:cs="Arial"/>
          <w:szCs w:val="24"/>
          <w:lang w:eastAsia="en-GB"/>
        </w:rPr>
        <w:t xml:space="preserve">address the </w:t>
      </w:r>
      <w:r w:rsidR="00C0155F">
        <w:rPr>
          <w:rFonts w:ascii="Arial" w:eastAsia="Times New Roman" w:hAnsi="Arial" w:cs="Arial"/>
          <w:szCs w:val="24"/>
          <w:lang w:eastAsia="en-GB"/>
        </w:rPr>
        <w:t>modification</w:t>
      </w:r>
      <w:r w:rsidR="002A19F4">
        <w:rPr>
          <w:rFonts w:ascii="Arial" w:eastAsia="Times New Roman" w:hAnsi="Arial" w:cs="Arial"/>
          <w:szCs w:val="24"/>
          <w:lang w:eastAsia="en-GB"/>
        </w:rPr>
        <w:t xml:space="preserve">. </w:t>
      </w:r>
      <w:r w:rsidR="00AB7DDF">
        <w:rPr>
          <w:rFonts w:ascii="Arial" w:eastAsia="Times New Roman" w:hAnsi="Arial" w:cs="Arial"/>
          <w:szCs w:val="24"/>
          <w:lang w:eastAsia="en-GB"/>
        </w:rPr>
        <w:t>Participants also ha</w:t>
      </w:r>
      <w:r w:rsidR="00C0155F">
        <w:rPr>
          <w:rFonts w:ascii="Arial" w:eastAsia="Times New Roman" w:hAnsi="Arial" w:cs="Arial"/>
          <w:szCs w:val="24"/>
          <w:lang w:eastAsia="en-GB"/>
        </w:rPr>
        <w:t>d</w:t>
      </w:r>
      <w:r w:rsidR="00AB7DDF">
        <w:rPr>
          <w:rFonts w:ascii="Arial" w:eastAsia="Times New Roman" w:hAnsi="Arial" w:cs="Arial"/>
          <w:szCs w:val="24"/>
          <w:lang w:eastAsia="en-GB"/>
        </w:rPr>
        <w:t xml:space="preserve"> the opportunity to </w:t>
      </w:r>
      <w:r w:rsidR="00B379AD">
        <w:rPr>
          <w:rFonts w:ascii="Arial" w:eastAsia="Times New Roman" w:hAnsi="Arial" w:cs="Arial"/>
          <w:szCs w:val="24"/>
          <w:lang w:eastAsia="en-GB"/>
        </w:rPr>
        <w:t xml:space="preserve">ask any </w:t>
      </w:r>
      <w:r w:rsidR="000D7DAF">
        <w:rPr>
          <w:rFonts w:ascii="Arial" w:eastAsia="Times New Roman" w:hAnsi="Arial" w:cs="Arial"/>
          <w:szCs w:val="24"/>
          <w:lang w:eastAsia="en-GB"/>
        </w:rPr>
        <w:t xml:space="preserve">questions </w:t>
      </w:r>
      <w:r w:rsidR="00AB7DDF">
        <w:rPr>
          <w:rFonts w:ascii="Arial" w:eastAsia="Times New Roman" w:hAnsi="Arial" w:cs="Arial"/>
          <w:szCs w:val="24"/>
          <w:lang w:eastAsia="en-GB"/>
        </w:rPr>
        <w:t>and provide feedback</w:t>
      </w:r>
      <w:r w:rsidR="00226684">
        <w:rPr>
          <w:rFonts w:ascii="Arial" w:eastAsia="Times New Roman" w:hAnsi="Arial" w:cs="Arial"/>
          <w:szCs w:val="24"/>
          <w:lang w:eastAsia="en-GB"/>
        </w:rPr>
        <w:t xml:space="preserve"> </w:t>
      </w:r>
    </w:p>
    <w:p w14:paraId="6100A98E" w14:textId="604C3BE0" w:rsidR="00B35DFC" w:rsidRDefault="00B35DFC" w:rsidP="00EA0DFC">
      <w:pPr>
        <w:pStyle w:val="Heading3"/>
      </w:pPr>
      <w:bookmarkStart w:id="221" w:name="_Toc129158663"/>
    </w:p>
    <w:p w14:paraId="67A1ECA5" w14:textId="77777777" w:rsidR="00DF7FCB" w:rsidRPr="00DF7FCB" w:rsidRDefault="00DF7FCB" w:rsidP="00DF7FCB">
      <w:pPr>
        <w:rPr>
          <w:lang w:eastAsia="en-GB"/>
        </w:rPr>
      </w:pPr>
    </w:p>
    <w:p w14:paraId="165E28EC" w14:textId="77777777" w:rsidR="00050444" w:rsidRDefault="006A46D4" w:rsidP="006A46D4">
      <w:pPr>
        <w:pStyle w:val="Heading2"/>
      </w:pPr>
      <w:bookmarkStart w:id="222" w:name="_Toc129158664"/>
      <w:bookmarkEnd w:id="160"/>
      <w:bookmarkEnd w:id="221"/>
      <w:r>
        <w:t xml:space="preserve">Workgroup </w:t>
      </w:r>
      <w:r w:rsidR="0014503B">
        <w:t>c</w:t>
      </w:r>
      <w:r>
        <w:t xml:space="preserve">onsultation </w:t>
      </w:r>
      <w:r w:rsidR="0014503B">
        <w:t>s</w:t>
      </w:r>
      <w:r>
        <w:t>ummary</w:t>
      </w:r>
      <w:bookmarkEnd w:id="222"/>
    </w:p>
    <w:p w14:paraId="1BD85829"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Out of 14 respondents, 3 support the original proposal and 3 support the WAGCM1 proposal. Others believe that a cost benefit analysis and further investigations are required to fully assess the proposed solutions against the applicable Grid Code objectives. </w:t>
      </w:r>
    </w:p>
    <w:p w14:paraId="3341AD72"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Some respondents expressed that the rationale / case for change is not clear. No demonstration of how the change would simplify and align Grid Code and generation considering discrepancies identified.  </w:t>
      </w:r>
    </w:p>
    <w:p w14:paraId="2D13D745"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Majority of respondents agreed that it is appropriate to change the definition of Demand Capacity and associated Grid Code definitions to align with the changes to Large, Medium and Small Power Stations but, via a separate modification.  </w:t>
      </w:r>
    </w:p>
    <w:p w14:paraId="0D62945B"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Most respondents were in support of revising the definition of Registered Capacity. </w:t>
      </w:r>
    </w:p>
    <w:p w14:paraId="540DA3EB"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Most respondents do not support a retrospective approach as it will be complex and result in increased costs.  </w:t>
      </w:r>
    </w:p>
    <w:p w14:paraId="6CEC41A7"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lastRenderedPageBreak/>
        <w:t>Majority supported establishing a holistic view of the required future net zero arrangements of the technical and commercial arrangements for connecting new and operating existing and new generators. </w:t>
      </w:r>
    </w:p>
    <w:p w14:paraId="6858B4BD" w14:textId="343620D6"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 xml:space="preserve">Some respondents did not comment on possible consequences of defining Type 1 </w:t>
      </w:r>
      <w:ins w:id="223" w:author="Antony Johnson (ESO)" w:date="2023-07-14T17:55:00Z">
        <w:r w:rsidR="00426DF4">
          <w:rPr>
            <w:rFonts w:ascii="Arial" w:hAnsi="Arial"/>
          </w:rPr>
          <w:t>LEEMPS (</w:t>
        </w:r>
        <w:proofErr w:type="spellStart"/>
        <w:proofErr w:type="gramStart"/>
        <w:r w:rsidR="00426DF4">
          <w:rPr>
            <w:rFonts w:ascii="Arial" w:hAnsi="Arial"/>
          </w:rPr>
          <w:t>ie</w:t>
        </w:r>
        <w:proofErr w:type="spellEnd"/>
        <w:proofErr w:type="gramEnd"/>
        <w:r w:rsidR="00426DF4">
          <w:rPr>
            <w:rFonts w:ascii="Arial" w:hAnsi="Arial"/>
          </w:rPr>
          <w:t xml:space="preserve"> those </w:t>
        </w:r>
        <w:r w:rsidR="003306E8">
          <w:rPr>
            <w:rFonts w:ascii="Arial" w:hAnsi="Arial"/>
          </w:rPr>
          <w:t xml:space="preserve">existing LEEMPS who would not be affected by the change as there is no retrospectivity) </w:t>
        </w:r>
      </w:ins>
      <w:r w:rsidRPr="00B5187E">
        <w:rPr>
          <w:rFonts w:ascii="Arial" w:hAnsi="Arial"/>
        </w:rPr>
        <w:t xml:space="preserve">and Type 2 LEEMPS </w:t>
      </w:r>
      <w:ins w:id="224" w:author="Antony Johnson (ESO)" w:date="2023-07-14T17:55:00Z">
        <w:r w:rsidR="003306E8">
          <w:rPr>
            <w:rFonts w:ascii="Arial" w:hAnsi="Arial"/>
          </w:rPr>
          <w:t>(</w:t>
        </w:r>
      </w:ins>
      <w:proofErr w:type="spellStart"/>
      <w:ins w:id="225" w:author="Antony Johnson (ESO)" w:date="2023-07-14T17:56:00Z">
        <w:r w:rsidR="00413806">
          <w:rPr>
            <w:rFonts w:ascii="Arial" w:hAnsi="Arial"/>
          </w:rPr>
          <w:t>ie</w:t>
        </w:r>
        <w:proofErr w:type="spellEnd"/>
        <w:r w:rsidR="00413806">
          <w:rPr>
            <w:rFonts w:ascii="Arial" w:hAnsi="Arial"/>
          </w:rPr>
          <w:t xml:space="preserve"> future LEEMPS caught under the proposed requirements of between 10 – 100MW </w:t>
        </w:r>
        <w:r w:rsidR="00355671">
          <w:rPr>
            <w:rFonts w:ascii="Arial" w:hAnsi="Arial"/>
          </w:rPr>
          <w:t xml:space="preserve">who would also be in the BM) </w:t>
        </w:r>
      </w:ins>
      <w:r w:rsidRPr="00B5187E">
        <w:rPr>
          <w:rFonts w:ascii="Arial" w:hAnsi="Arial"/>
        </w:rPr>
        <w:t>because they felt that enough information had not been provided to help them determine this. </w:t>
      </w:r>
    </w:p>
    <w:p w14:paraId="11869A5F"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Some respondents expressed that the solutions had not been fully developed. </w:t>
      </w:r>
    </w:p>
    <w:p w14:paraId="12FD7132" w14:textId="3D9DA2D2"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 xml:space="preserve">One respondent suggested fully considering the baseline and the reasons why the </w:t>
      </w:r>
      <w:ins w:id="226" w:author="Antony Johnson (ESO)" w:date="2023-07-14T17:59:00Z">
        <w:r w:rsidR="003654ED">
          <w:rPr>
            <w:rFonts w:ascii="Arial" w:hAnsi="Arial"/>
          </w:rPr>
          <w:t xml:space="preserve">regional </w:t>
        </w:r>
      </w:ins>
      <w:r w:rsidRPr="00B5187E">
        <w:rPr>
          <w:rFonts w:ascii="Arial" w:hAnsi="Arial"/>
        </w:rPr>
        <w:t xml:space="preserve">differences between the </w:t>
      </w:r>
      <w:ins w:id="227" w:author="Antony Johnson (ESO)" w:date="2023-07-14T17:59:00Z">
        <w:r w:rsidR="00354DFE">
          <w:rPr>
            <w:rFonts w:ascii="Arial" w:hAnsi="Arial"/>
          </w:rPr>
          <w:t xml:space="preserve">respective Transmission </w:t>
        </w:r>
      </w:ins>
      <w:r w:rsidRPr="00B5187E">
        <w:rPr>
          <w:rFonts w:ascii="Arial" w:hAnsi="Arial"/>
        </w:rPr>
        <w:t>network areas exist - to establish both defect and benefits of harmonisation and quantitative analysis. </w:t>
      </w:r>
    </w:p>
    <w:p w14:paraId="5F72008E" w14:textId="77777777" w:rsidR="00B5187E" w:rsidRDefault="00B5187E" w:rsidP="00D46BE1">
      <w:pPr>
        <w:pStyle w:val="paragraph"/>
        <w:numPr>
          <w:ilvl w:val="0"/>
          <w:numId w:val="17"/>
        </w:numPr>
        <w:spacing w:before="0" w:beforeAutospacing="0" w:after="0" w:afterAutospacing="0"/>
        <w:textAlignment w:val="baseline"/>
        <w:rPr>
          <w:rFonts w:ascii="Arial" w:hAnsi="Arial"/>
        </w:rPr>
      </w:pPr>
      <w:r w:rsidRPr="00B5187E">
        <w:rPr>
          <w:rFonts w:ascii="Arial" w:hAnsi="Arial"/>
        </w:rPr>
        <w:t>A respondent advised that a holistic review is already being taken forward by the Open Networks project and continuing with GC0117 could result in duplication of effort and recommendations contrary to proposals under Open Networks. </w:t>
      </w:r>
    </w:p>
    <w:p w14:paraId="23517325" w14:textId="465050C0" w:rsidR="00B5187E" w:rsidRPr="00B5187E" w:rsidRDefault="00B5187E" w:rsidP="00D46BE1">
      <w:pPr>
        <w:pStyle w:val="paragraph"/>
        <w:numPr>
          <w:ilvl w:val="0"/>
          <w:numId w:val="17"/>
        </w:numPr>
        <w:spacing w:before="0" w:beforeAutospacing="0" w:after="0" w:afterAutospacing="0"/>
        <w:textAlignment w:val="baseline"/>
        <w:rPr>
          <w:del w:id="228" w:author="Antony Johnson (ESO)" w:date="2023-07-14T18:02:00Z"/>
          <w:rFonts w:ascii="Arial" w:hAnsi="Arial"/>
        </w:rPr>
      </w:pPr>
      <w:del w:id="229" w:author="Antony Johnson (ESO)" w:date="2023-07-14T18:02:00Z">
        <w:r w:rsidRPr="00B5187E">
          <w:rPr>
            <w:rFonts w:ascii="Arial" w:hAnsi="Arial"/>
          </w:rPr>
          <w:delText xml:space="preserve">Some respondents felt that if this modification must proceed, </w:delText>
        </w:r>
      </w:del>
      <w:del w:id="230" w:author="Antony Johnson (ESO)" w:date="2023-07-14T18:00:00Z">
        <w:r w:rsidRPr="00B5187E">
          <w:rPr>
            <w:rFonts w:ascii="Arial" w:hAnsi="Arial"/>
          </w:rPr>
          <w:delText>it should be in sync with the net zero approach. </w:delText>
        </w:r>
      </w:del>
    </w:p>
    <w:p w14:paraId="420CB05D" w14:textId="77777777" w:rsidR="006A46D4" w:rsidRPr="00B5187E" w:rsidRDefault="006A46D4" w:rsidP="00B5187E">
      <w:pPr>
        <w:pStyle w:val="paragraph"/>
        <w:spacing w:before="0" w:beforeAutospacing="0" w:after="0" w:afterAutospacing="0"/>
        <w:textAlignment w:val="baseline"/>
        <w:rPr>
          <w:rFonts w:ascii="Arial" w:hAnsi="Arial"/>
        </w:rPr>
      </w:pPr>
    </w:p>
    <w:p w14:paraId="7BD6C3A9" w14:textId="73746E3C" w:rsidR="006A46D4" w:rsidRDefault="006B792D" w:rsidP="006B792D">
      <w:pPr>
        <w:pStyle w:val="Heading2"/>
      </w:pPr>
      <w:r w:rsidRPr="006B792D">
        <w:t>Post Workgroup Consultation Discussions</w:t>
      </w:r>
    </w:p>
    <w:p w14:paraId="54B5E3F7" w14:textId="60F7516C" w:rsidR="006B792D" w:rsidRDefault="006B792D" w:rsidP="006B792D"/>
    <w:p w14:paraId="245ACF0A" w14:textId="77777777" w:rsidR="006B792D" w:rsidRPr="002F45A9" w:rsidRDefault="006B792D" w:rsidP="006B792D">
      <w:pPr>
        <w:spacing w:line="240" w:lineRule="auto"/>
        <w:jc w:val="both"/>
        <w:textAlignment w:val="baseline"/>
        <w:rPr>
          <w:rFonts w:ascii="Arial" w:eastAsia="Times New Roman" w:hAnsi="Arial" w:cs="Arial"/>
          <w:szCs w:val="24"/>
          <w:u w:val="single"/>
          <w:lang w:val="en-US" w:eastAsia="en-GB"/>
        </w:rPr>
      </w:pPr>
      <w:r w:rsidRPr="002F45A9">
        <w:rPr>
          <w:rFonts w:ascii="Arial" w:eastAsia="Times New Roman" w:hAnsi="Arial" w:cs="Arial"/>
          <w:szCs w:val="24"/>
          <w:u w:val="single"/>
          <w:lang w:val="en-US" w:eastAsia="en-GB"/>
        </w:rPr>
        <w:t>Alternative Vote </w:t>
      </w:r>
    </w:p>
    <w:p w14:paraId="4AC579D0" w14:textId="101CCEFA" w:rsidR="006B792D" w:rsidRPr="006B792D" w:rsidRDefault="006B792D" w:rsidP="006B792D">
      <w:pPr>
        <w:spacing w:line="240" w:lineRule="auto"/>
        <w:jc w:val="both"/>
        <w:textAlignment w:val="baseline"/>
        <w:rPr>
          <w:rFonts w:ascii="Segoe UI" w:eastAsia="Times New Roman" w:hAnsi="Segoe UI" w:cs="Segoe UI"/>
          <w:color w:val="454545"/>
          <w:sz w:val="18"/>
          <w:szCs w:val="18"/>
          <w:lang w:eastAsia="en-GB"/>
        </w:rPr>
      </w:pPr>
      <w:r w:rsidRPr="006B792D">
        <w:rPr>
          <w:rFonts w:ascii="Arial" w:eastAsia="Times New Roman" w:hAnsi="Arial" w:cs="Arial"/>
          <w:szCs w:val="24"/>
          <w:lang w:val="en-US" w:eastAsia="en-GB"/>
        </w:rPr>
        <w:t>Following the</w:t>
      </w:r>
      <w:ins w:id="231" w:author="David Halford" w:date="2023-07-11T15:53:00Z">
        <w:r w:rsidR="003B7CA3">
          <w:rPr>
            <w:rFonts w:ascii="Arial" w:eastAsia="Times New Roman" w:hAnsi="Arial" w:cs="Arial"/>
            <w:szCs w:val="24"/>
            <w:lang w:val="en-US" w:eastAsia="en-GB"/>
          </w:rPr>
          <w:t xml:space="preserve"> alternative</w:t>
        </w:r>
      </w:ins>
      <w:r w:rsidRPr="006B792D">
        <w:rPr>
          <w:rFonts w:ascii="Arial" w:eastAsia="Times New Roman" w:hAnsi="Arial" w:cs="Arial"/>
          <w:szCs w:val="24"/>
          <w:lang w:val="en-US" w:eastAsia="en-GB"/>
        </w:rPr>
        <w:t xml:space="preserve"> </w:t>
      </w:r>
      <w:proofErr w:type="spellStart"/>
      <w:r w:rsidRPr="006B792D">
        <w:rPr>
          <w:rFonts w:ascii="Arial" w:eastAsia="Times New Roman" w:hAnsi="Arial" w:cs="Arial"/>
          <w:szCs w:val="24"/>
          <w:lang w:val="en-US" w:eastAsia="en-GB"/>
        </w:rPr>
        <w:t>vote</w:t>
      </w:r>
      <w:ins w:id="232" w:author="David Halford" w:date="2023-07-11T15:53:00Z">
        <w:r w:rsidR="00C52E46">
          <w:rPr>
            <w:rFonts w:ascii="Arial" w:eastAsia="Times New Roman" w:hAnsi="Arial" w:cs="Arial"/>
            <w:szCs w:val="24"/>
            <w:lang w:val="en-US" w:eastAsia="en-GB"/>
          </w:rPr>
          <w:t>,</w:t>
        </w:r>
      </w:ins>
      <w:del w:id="233" w:author="David Halford" w:date="2023-07-11T15:53:00Z">
        <w:r w:rsidRPr="006B792D" w:rsidDel="00C52E46">
          <w:rPr>
            <w:rFonts w:ascii="Arial" w:eastAsia="Times New Roman" w:hAnsi="Arial" w:cs="Arial"/>
            <w:szCs w:val="24"/>
            <w:lang w:val="en-US" w:eastAsia="en-GB"/>
          </w:rPr>
          <w:delText xml:space="preserve"> there are now </w:delText>
        </w:r>
      </w:del>
      <w:r w:rsidRPr="006B792D">
        <w:rPr>
          <w:rFonts w:ascii="Arial" w:eastAsia="Times New Roman" w:hAnsi="Arial" w:cs="Arial"/>
          <w:szCs w:val="24"/>
          <w:lang w:val="en-US" w:eastAsia="en-GB"/>
        </w:rPr>
        <w:t>two</w:t>
      </w:r>
      <w:proofErr w:type="spellEnd"/>
      <w:r w:rsidRPr="006B792D">
        <w:rPr>
          <w:rFonts w:ascii="Arial" w:eastAsia="Times New Roman" w:hAnsi="Arial" w:cs="Arial"/>
          <w:szCs w:val="24"/>
          <w:lang w:val="en-US" w:eastAsia="en-GB"/>
        </w:rPr>
        <w:t xml:space="preserve"> WAGCMs</w:t>
      </w:r>
      <w:ins w:id="234" w:author="David Halford" w:date="2023-07-11T15:53:00Z">
        <w:r w:rsidR="00C52E46">
          <w:rPr>
            <w:rFonts w:ascii="Arial" w:eastAsia="Times New Roman" w:hAnsi="Arial" w:cs="Arial"/>
            <w:szCs w:val="24"/>
            <w:lang w:val="en-US" w:eastAsia="en-GB"/>
          </w:rPr>
          <w:t xml:space="preserve"> were voted to move </w:t>
        </w:r>
      </w:ins>
      <w:ins w:id="235" w:author="Antony Johnson (ESO)" w:date="2023-07-14T18:02:00Z">
        <w:r w:rsidR="00E2790C">
          <w:rPr>
            <w:rFonts w:ascii="Arial" w:eastAsia="Times New Roman" w:hAnsi="Arial" w:cs="Arial"/>
            <w:szCs w:val="24"/>
            <w:lang w:val="en-US" w:eastAsia="en-GB"/>
          </w:rPr>
          <w:t xml:space="preserve">the issue </w:t>
        </w:r>
      </w:ins>
      <w:ins w:id="236" w:author="David Halford" w:date="2023-07-11T15:53:00Z">
        <w:r w:rsidR="00C52E46">
          <w:rPr>
            <w:rFonts w:ascii="Arial" w:eastAsia="Times New Roman" w:hAnsi="Arial" w:cs="Arial"/>
            <w:szCs w:val="24"/>
            <w:lang w:val="en-US" w:eastAsia="en-GB"/>
          </w:rPr>
          <w:t>forward</w:t>
        </w:r>
      </w:ins>
      <w:ins w:id="237" w:author="David Halford" w:date="2023-07-11T15:54:00Z">
        <w:r w:rsidR="00C52E46">
          <w:rPr>
            <w:rFonts w:ascii="Arial" w:eastAsia="Times New Roman" w:hAnsi="Arial" w:cs="Arial"/>
            <w:szCs w:val="24"/>
            <w:lang w:val="en-US" w:eastAsia="en-GB"/>
          </w:rPr>
          <w:t>.</w:t>
        </w:r>
      </w:ins>
      <w:del w:id="238" w:author="David Halford" w:date="2023-07-11T15:54:00Z">
        <w:r w:rsidRPr="006B792D" w:rsidDel="00C52E46">
          <w:rPr>
            <w:rFonts w:ascii="Arial" w:eastAsia="Times New Roman" w:hAnsi="Arial" w:cs="Arial"/>
            <w:szCs w:val="24"/>
            <w:lang w:val="en-US" w:eastAsia="en-GB"/>
          </w:rPr>
          <w:delText>,</w:delText>
        </w:r>
      </w:del>
      <w:r w:rsidRPr="006B792D">
        <w:rPr>
          <w:rFonts w:ascii="Arial" w:eastAsia="Times New Roman" w:hAnsi="Arial" w:cs="Arial"/>
          <w:szCs w:val="24"/>
          <w:lang w:val="en-US" w:eastAsia="en-GB"/>
        </w:rPr>
        <w:t xml:space="preserve"> </w:t>
      </w:r>
      <w:del w:id="239" w:author="David Halford" w:date="2023-07-11T15:54:00Z">
        <w:r w:rsidRPr="006B792D" w:rsidDel="00C52E46">
          <w:rPr>
            <w:rFonts w:ascii="Arial" w:eastAsia="Times New Roman" w:hAnsi="Arial" w:cs="Arial"/>
            <w:szCs w:val="24"/>
            <w:lang w:val="en-US" w:eastAsia="en-GB"/>
          </w:rPr>
          <w:delText xml:space="preserve">as </w:delText>
        </w:r>
      </w:del>
      <w:ins w:id="240" w:author="David Halford" w:date="2023-07-11T15:54:00Z">
        <w:r w:rsidR="00C52E46">
          <w:rPr>
            <w:rFonts w:ascii="Arial" w:eastAsia="Times New Roman" w:hAnsi="Arial" w:cs="Arial"/>
            <w:szCs w:val="24"/>
            <w:lang w:val="en-US" w:eastAsia="en-GB"/>
          </w:rPr>
          <w:t>The</w:t>
        </w:r>
        <w:r w:rsidR="00C52E46" w:rsidRPr="006B792D">
          <w:rPr>
            <w:rFonts w:ascii="Arial" w:eastAsia="Times New Roman" w:hAnsi="Arial" w:cs="Arial"/>
            <w:szCs w:val="24"/>
            <w:lang w:val="en-US" w:eastAsia="en-GB"/>
          </w:rPr>
          <w:t xml:space="preserve"> </w:t>
        </w:r>
      </w:ins>
      <w:r w:rsidRPr="006B792D">
        <w:rPr>
          <w:rFonts w:ascii="Arial" w:eastAsia="Times New Roman" w:hAnsi="Arial" w:cs="Arial"/>
          <w:szCs w:val="24"/>
          <w:lang w:val="en-US" w:eastAsia="en-GB"/>
        </w:rPr>
        <w:t>ESO’s alternative 3 (LEEMPS Plus) progressed to WAGCM2 (5 in support and 3 against). 2 of 8 Workgroup members were in support of alternative 2 raised by UKPN and 3 were in support of ESO’s alternatives 4 (RDP) and 5 (Hybrid Approach).</w:t>
      </w:r>
      <w:r w:rsidRPr="006B792D">
        <w:rPr>
          <w:rFonts w:ascii="Arial" w:eastAsia="Times New Roman" w:hAnsi="Arial" w:cs="Arial"/>
          <w:szCs w:val="24"/>
          <w:lang w:eastAsia="en-GB"/>
        </w:rPr>
        <w:t> </w:t>
      </w:r>
    </w:p>
    <w:p w14:paraId="4C6F2E1A" w14:textId="334B413A" w:rsidR="006B792D" w:rsidRPr="006B792D" w:rsidRDefault="006B792D" w:rsidP="006B792D">
      <w:pPr>
        <w:spacing w:line="240" w:lineRule="auto"/>
        <w:jc w:val="both"/>
        <w:textAlignment w:val="baseline"/>
        <w:rPr>
          <w:rFonts w:ascii="Segoe UI" w:eastAsia="Times New Roman" w:hAnsi="Segoe UI" w:cs="Segoe UI"/>
          <w:color w:val="454545"/>
          <w:sz w:val="18"/>
          <w:szCs w:val="18"/>
          <w:lang w:eastAsia="en-GB"/>
        </w:rPr>
      </w:pPr>
      <w:r w:rsidRPr="006B792D">
        <w:rPr>
          <w:rFonts w:ascii="Arial" w:eastAsia="Times New Roman" w:hAnsi="Arial" w:cs="Arial"/>
          <w:szCs w:val="24"/>
          <w:lang w:val="en-US" w:eastAsia="en-GB"/>
        </w:rPr>
        <w:t xml:space="preserve">As there </w:t>
      </w:r>
      <w:del w:id="241" w:author="Mike Kay" w:date="2023-06-05T05:32:00Z">
        <w:r w:rsidRPr="006B792D" w:rsidDel="00F06C9D">
          <w:rPr>
            <w:rFonts w:ascii="Arial" w:eastAsia="Times New Roman" w:hAnsi="Arial" w:cs="Arial"/>
            <w:szCs w:val="24"/>
            <w:lang w:val="en-US" w:eastAsia="en-GB"/>
          </w:rPr>
          <w:delText>weren’t any themes of</w:delText>
        </w:r>
      </w:del>
      <w:ins w:id="242" w:author="Mike Kay" w:date="2023-06-05T05:32:00Z">
        <w:r w:rsidR="00F06C9D">
          <w:rPr>
            <w:rFonts w:ascii="Arial" w:eastAsia="Times New Roman" w:hAnsi="Arial" w:cs="Arial"/>
            <w:szCs w:val="24"/>
            <w:lang w:val="en-US" w:eastAsia="en-GB"/>
          </w:rPr>
          <w:t>was not any</w:t>
        </w:r>
      </w:ins>
      <w:r w:rsidRPr="006B792D">
        <w:rPr>
          <w:rFonts w:ascii="Arial" w:eastAsia="Times New Roman" w:hAnsi="Arial" w:cs="Arial"/>
          <w:szCs w:val="24"/>
          <w:lang w:val="en-US" w:eastAsia="en-GB"/>
        </w:rPr>
        <w:t xml:space="preserve"> support for the alternatives</w:t>
      </w:r>
      <w:ins w:id="243" w:author="Mike Kay" w:date="2023-06-05T05:33:00Z">
        <w:r w:rsidR="009D24D7">
          <w:rPr>
            <w:rFonts w:ascii="Arial" w:eastAsia="Times New Roman" w:hAnsi="Arial" w:cs="Arial"/>
            <w:szCs w:val="24"/>
            <w:lang w:val="en-US" w:eastAsia="en-GB"/>
          </w:rPr>
          <w:t xml:space="preserve"> in the responses</w:t>
        </w:r>
      </w:ins>
      <w:r w:rsidRPr="006B792D">
        <w:rPr>
          <w:rFonts w:ascii="Arial" w:eastAsia="Times New Roman" w:hAnsi="Arial" w:cs="Arial"/>
          <w:szCs w:val="24"/>
          <w:lang w:val="en-US" w:eastAsia="en-GB"/>
        </w:rPr>
        <w:t xml:space="preserve"> from the Workgroup Consultation, </w:t>
      </w:r>
      <w:r w:rsidR="002F45A9">
        <w:rPr>
          <w:rFonts w:ascii="Arial" w:eastAsia="Times New Roman" w:hAnsi="Arial" w:cs="Arial"/>
          <w:szCs w:val="24"/>
          <w:lang w:val="en-US" w:eastAsia="en-GB"/>
        </w:rPr>
        <w:t xml:space="preserve">the chair </w:t>
      </w:r>
      <w:r w:rsidRPr="006B792D">
        <w:rPr>
          <w:rFonts w:ascii="Arial" w:eastAsia="Times New Roman" w:hAnsi="Arial" w:cs="Arial"/>
          <w:szCs w:val="24"/>
          <w:lang w:val="en-US" w:eastAsia="en-GB"/>
        </w:rPr>
        <w:t>chose not to save any of the alternatives which did not receive enough votes to progress to a WAGCM.</w:t>
      </w:r>
      <w:r w:rsidRPr="006B792D">
        <w:rPr>
          <w:rFonts w:ascii="Arial" w:eastAsia="Times New Roman" w:hAnsi="Arial" w:cs="Arial"/>
          <w:szCs w:val="24"/>
          <w:lang w:eastAsia="en-GB"/>
        </w:rPr>
        <w:t> </w:t>
      </w:r>
    </w:p>
    <w:p w14:paraId="0AFB7C25" w14:textId="00E92E4F" w:rsidR="006B792D" w:rsidRDefault="006B792D" w:rsidP="006B792D"/>
    <w:p w14:paraId="7CE0850F" w14:textId="77777777" w:rsidR="009F6D4A" w:rsidRDefault="009F6D4A" w:rsidP="009F6D4A">
      <w:pPr>
        <w:spacing w:line="240" w:lineRule="auto"/>
        <w:jc w:val="both"/>
        <w:textAlignment w:val="baseline"/>
        <w:rPr>
          <w:rFonts w:ascii="Arial" w:eastAsia="Times New Roman" w:hAnsi="Arial" w:cs="Arial"/>
          <w:szCs w:val="24"/>
          <w:lang w:eastAsia="en-GB"/>
        </w:rPr>
      </w:pPr>
      <w:r>
        <w:rPr>
          <w:rFonts w:ascii="Arial" w:eastAsia="Times New Roman" w:hAnsi="Arial" w:cs="Arial"/>
          <w:szCs w:val="24"/>
          <w:lang w:eastAsia="en-GB"/>
        </w:rPr>
        <w:t xml:space="preserve">In relation to WAGCM2 (LEEMPS Plus), this option would require the ESO to instruct the LEEMPS while at the same time making the relevant DNO aware of this instruction </w:t>
      </w:r>
      <w:proofErr w:type="gramStart"/>
      <w:r>
        <w:rPr>
          <w:rFonts w:ascii="Arial" w:eastAsia="Times New Roman" w:hAnsi="Arial" w:cs="Arial"/>
          <w:szCs w:val="24"/>
          <w:lang w:eastAsia="en-GB"/>
        </w:rPr>
        <w:t>in order for</w:t>
      </w:r>
      <w:proofErr w:type="gramEnd"/>
      <w:r>
        <w:rPr>
          <w:rFonts w:ascii="Arial" w:eastAsia="Times New Roman" w:hAnsi="Arial" w:cs="Arial"/>
          <w:szCs w:val="24"/>
          <w:lang w:eastAsia="en-GB"/>
        </w:rPr>
        <w:t xml:space="preserve"> the DNO to assess the impact and have the opportunity to cancel the instruction should it be required.</w:t>
      </w:r>
    </w:p>
    <w:p w14:paraId="0CA23CE2" w14:textId="3731B92A" w:rsidR="006A13D7" w:rsidRDefault="00503607" w:rsidP="0099352F">
      <w:pPr>
        <w:spacing w:line="240" w:lineRule="auto"/>
        <w:jc w:val="both"/>
        <w:textAlignment w:val="baseline"/>
      </w:pPr>
      <w:r>
        <w:rPr>
          <w:rFonts w:ascii="Arial" w:eastAsia="Times New Roman" w:hAnsi="Arial" w:cs="Arial"/>
          <w:szCs w:val="24"/>
          <w:lang w:eastAsia="en-GB"/>
        </w:rPr>
        <w:t>Following</w:t>
      </w:r>
      <w:r w:rsidR="007561FF">
        <w:rPr>
          <w:rFonts w:ascii="Arial" w:eastAsia="Times New Roman" w:hAnsi="Arial" w:cs="Arial"/>
          <w:szCs w:val="24"/>
          <w:lang w:eastAsia="en-GB"/>
        </w:rPr>
        <w:t xml:space="preserve"> later</w:t>
      </w:r>
      <w:r w:rsidR="009F6D4A">
        <w:rPr>
          <w:rFonts w:ascii="Arial" w:eastAsia="Times New Roman" w:hAnsi="Arial" w:cs="Arial"/>
          <w:szCs w:val="24"/>
          <w:lang w:eastAsia="en-GB"/>
        </w:rPr>
        <w:t xml:space="preserve"> discussions with the ESO National Electricity Control Centre (ENCC), it was confirmed that this would not be practical from an operational point of view, i.e., the ENCC would not be able to wait for the DNO to confirm whether the instruction to the LEEMPS could be caried out, especially in </w:t>
      </w:r>
      <w:proofErr w:type="gramStart"/>
      <w:r w:rsidR="009F6D4A">
        <w:rPr>
          <w:rFonts w:ascii="Arial" w:eastAsia="Times New Roman" w:hAnsi="Arial" w:cs="Arial"/>
          <w:szCs w:val="24"/>
          <w:lang w:eastAsia="en-GB"/>
        </w:rPr>
        <w:t>an emergency situation</w:t>
      </w:r>
      <w:proofErr w:type="gramEnd"/>
      <w:r w:rsidR="009F6D4A">
        <w:rPr>
          <w:rFonts w:ascii="Arial" w:eastAsia="Times New Roman" w:hAnsi="Arial" w:cs="Arial"/>
          <w:szCs w:val="24"/>
          <w:lang w:eastAsia="en-GB"/>
        </w:rPr>
        <w:t xml:space="preserve">. Due to this issue, </w:t>
      </w:r>
      <w:ins w:id="244" w:author="Mike Kay" w:date="2023-06-05T05:33:00Z">
        <w:r w:rsidR="001711A6">
          <w:rPr>
            <w:rFonts w:ascii="Arial" w:eastAsia="Times New Roman" w:hAnsi="Arial" w:cs="Arial"/>
            <w:szCs w:val="24"/>
            <w:lang w:eastAsia="en-GB"/>
          </w:rPr>
          <w:t xml:space="preserve">and because </w:t>
        </w:r>
      </w:ins>
      <w:ins w:id="245" w:author="Mike Kay" w:date="2023-06-05T05:34:00Z">
        <w:r w:rsidR="001711A6">
          <w:rPr>
            <w:rFonts w:ascii="Arial" w:eastAsia="Times New Roman" w:hAnsi="Arial" w:cs="Arial"/>
            <w:szCs w:val="24"/>
            <w:lang w:eastAsia="en-GB"/>
          </w:rPr>
          <w:t xml:space="preserve">this approach was starting to become very similar to the original proposal </w:t>
        </w:r>
      </w:ins>
      <w:r w:rsidR="009F6D4A">
        <w:rPr>
          <w:rFonts w:ascii="Arial" w:eastAsia="Times New Roman" w:hAnsi="Arial" w:cs="Arial"/>
          <w:szCs w:val="24"/>
          <w:lang w:eastAsia="en-GB"/>
        </w:rPr>
        <w:t>the ESO have withdrawn this alternative</w:t>
      </w:r>
      <w:del w:id="246" w:author="Mike Kay" w:date="2023-06-05T05:34:00Z">
        <w:r w:rsidR="009F6D4A" w:rsidDel="001711A6">
          <w:rPr>
            <w:rFonts w:ascii="Arial" w:eastAsia="Times New Roman" w:hAnsi="Arial" w:cs="Arial"/>
            <w:szCs w:val="24"/>
            <w:lang w:eastAsia="en-GB"/>
          </w:rPr>
          <w:delText>.</w:delText>
        </w:r>
        <w:r w:rsidR="00811146" w:rsidDel="001711A6">
          <w:rPr>
            <w:rFonts w:ascii="Arial" w:eastAsia="Times New Roman" w:hAnsi="Arial" w:cs="Arial"/>
            <w:szCs w:val="24"/>
            <w:lang w:eastAsia="en-GB"/>
          </w:rPr>
          <w:delText xml:space="preserve">  It was also noted that this approach was </w:delText>
        </w:r>
        <w:r w:rsidR="00AE527E" w:rsidDel="001711A6">
          <w:rPr>
            <w:rFonts w:ascii="Arial" w:eastAsia="Times New Roman" w:hAnsi="Arial" w:cs="Arial"/>
            <w:szCs w:val="24"/>
            <w:lang w:eastAsia="en-GB"/>
          </w:rPr>
          <w:delText xml:space="preserve">starting to become very similar to the original proposal and therefore the </w:delText>
        </w:r>
        <w:r w:rsidR="006418FC" w:rsidDel="001711A6">
          <w:rPr>
            <w:rFonts w:ascii="Arial" w:eastAsia="Times New Roman" w:hAnsi="Arial" w:cs="Arial"/>
            <w:szCs w:val="24"/>
            <w:lang w:eastAsia="en-GB"/>
          </w:rPr>
          <w:delText>ESO agreed to withdraw this option</w:delText>
        </w:r>
      </w:del>
      <w:r w:rsidR="006418FC">
        <w:rPr>
          <w:rFonts w:ascii="Arial" w:eastAsia="Times New Roman" w:hAnsi="Arial" w:cs="Arial"/>
          <w:szCs w:val="24"/>
          <w:lang w:eastAsia="en-GB"/>
        </w:rPr>
        <w:t>.</w:t>
      </w:r>
    </w:p>
    <w:p w14:paraId="2F122F0E" w14:textId="695439C3" w:rsidR="002F45A9" w:rsidRDefault="002F45A9" w:rsidP="006B792D">
      <w:pPr>
        <w:rPr>
          <w:rStyle w:val="normaltextrun"/>
          <w:rFonts w:ascii="Arial" w:hAnsi="Arial" w:cs="Arial"/>
          <w:shd w:val="clear" w:color="auto" w:fill="FFFFFF"/>
          <w:lang w:val="en-US"/>
        </w:rPr>
      </w:pPr>
      <w:proofErr w:type="gramStart"/>
      <w:r>
        <w:rPr>
          <w:rStyle w:val="normaltextrun"/>
          <w:rFonts w:ascii="Arial" w:hAnsi="Arial" w:cs="Arial"/>
          <w:shd w:val="clear" w:color="auto" w:fill="FFFFFF"/>
          <w:lang w:val="en-US"/>
        </w:rPr>
        <w:t>Following further workgroup discussion, it</w:t>
      </w:r>
      <w:proofErr w:type="gramEnd"/>
      <w:r>
        <w:rPr>
          <w:rStyle w:val="normaltextrun"/>
          <w:rFonts w:ascii="Arial" w:hAnsi="Arial" w:cs="Arial"/>
          <w:shd w:val="clear" w:color="auto" w:fill="FFFFFF"/>
          <w:lang w:val="en-US"/>
        </w:rPr>
        <w:t xml:space="preserve"> was agreed that the</w:t>
      </w:r>
      <w:r w:rsidR="006A13D7">
        <w:rPr>
          <w:rStyle w:val="normaltextrun"/>
          <w:rFonts w:ascii="Arial" w:hAnsi="Arial" w:cs="Arial"/>
          <w:shd w:val="clear" w:color="auto" w:fill="FFFFFF"/>
          <w:lang w:val="en-US"/>
        </w:rPr>
        <w:t>re</w:t>
      </w:r>
      <w:r>
        <w:rPr>
          <w:rStyle w:val="normaltextrun"/>
          <w:rFonts w:ascii="Arial" w:hAnsi="Arial" w:cs="Arial"/>
          <w:shd w:val="clear" w:color="auto" w:fill="FFFFFF"/>
          <w:lang w:val="en-US"/>
        </w:rPr>
        <w:t xml:space="preserve"> was a requirement for a CBA (Cost Benefit Analysis) to progress this modification prior to submission to the Authority.</w:t>
      </w:r>
      <w:r w:rsidR="005B5C6E">
        <w:rPr>
          <w:rStyle w:val="normaltextrun"/>
          <w:rFonts w:ascii="Arial" w:hAnsi="Arial" w:cs="Arial"/>
          <w:shd w:val="clear" w:color="auto" w:fill="FFFFFF"/>
          <w:lang w:val="en-US"/>
        </w:rPr>
        <w:t xml:space="preserve"> Alongside the CBA, it was agreed by the workgroup </w:t>
      </w:r>
      <w:r w:rsidR="005A6A97">
        <w:rPr>
          <w:rStyle w:val="normaltextrun"/>
          <w:rFonts w:ascii="Arial" w:hAnsi="Arial" w:cs="Arial"/>
          <w:shd w:val="clear" w:color="auto" w:fill="FFFFFF"/>
          <w:lang w:val="en-US"/>
        </w:rPr>
        <w:t>that ESO would complete a</w:t>
      </w:r>
      <w:r w:rsidR="000441CC">
        <w:rPr>
          <w:rStyle w:val="normaltextrun"/>
          <w:rFonts w:ascii="Arial" w:hAnsi="Arial" w:cs="Arial"/>
          <w:shd w:val="clear" w:color="auto" w:fill="FFFFFF"/>
          <w:lang w:val="en-US"/>
        </w:rPr>
        <w:t>n Industry Impact Cost Assessment</w:t>
      </w:r>
      <w:r w:rsidR="005A6A97">
        <w:rPr>
          <w:rStyle w:val="normaltextrun"/>
          <w:rFonts w:ascii="Arial" w:hAnsi="Arial" w:cs="Arial"/>
          <w:shd w:val="clear" w:color="auto" w:fill="FFFFFF"/>
          <w:lang w:val="en-US"/>
        </w:rPr>
        <w:t xml:space="preserve"> </w:t>
      </w:r>
      <w:r w:rsidR="00927725">
        <w:rPr>
          <w:rStyle w:val="normaltextrun"/>
          <w:rFonts w:ascii="Arial" w:hAnsi="Arial" w:cs="Arial"/>
          <w:shd w:val="clear" w:color="auto" w:fill="FFFFFF"/>
          <w:lang w:val="en-US"/>
        </w:rPr>
        <w:t xml:space="preserve">to identify the potential </w:t>
      </w:r>
      <w:r w:rsidR="00F11284">
        <w:rPr>
          <w:rStyle w:val="normaltextrun"/>
          <w:rFonts w:ascii="Arial" w:hAnsi="Arial" w:cs="Arial"/>
          <w:shd w:val="clear" w:color="auto" w:fill="FFFFFF"/>
          <w:lang w:val="en-US"/>
        </w:rPr>
        <w:t xml:space="preserve">additional obligations and costs </w:t>
      </w:r>
      <w:del w:id="247" w:author="Mike Kay" w:date="2023-06-05T05:34:00Z">
        <w:r w:rsidR="00F11284" w:rsidDel="00D577CF">
          <w:rPr>
            <w:rStyle w:val="normaltextrun"/>
            <w:rFonts w:ascii="Arial" w:hAnsi="Arial" w:cs="Arial"/>
            <w:shd w:val="clear" w:color="auto" w:fill="FFFFFF"/>
            <w:lang w:val="en-US"/>
          </w:rPr>
          <w:delText>a Generator</w:delText>
        </w:r>
      </w:del>
      <w:ins w:id="248" w:author="Mike Kay" w:date="2023-06-05T05:34:00Z">
        <w:r w:rsidR="00D577CF">
          <w:rPr>
            <w:rStyle w:val="normaltextrun"/>
            <w:rFonts w:ascii="Arial" w:hAnsi="Arial" w:cs="Arial"/>
            <w:shd w:val="clear" w:color="auto" w:fill="FFFFFF"/>
            <w:lang w:val="en-US"/>
          </w:rPr>
          <w:t>other parties</w:t>
        </w:r>
      </w:ins>
      <w:r w:rsidR="00F11284">
        <w:rPr>
          <w:rStyle w:val="normaltextrun"/>
          <w:rFonts w:ascii="Arial" w:hAnsi="Arial" w:cs="Arial"/>
          <w:shd w:val="clear" w:color="auto" w:fill="FFFFFF"/>
          <w:lang w:val="en-US"/>
        </w:rPr>
        <w:t xml:space="preserve"> would be</w:t>
      </w:r>
      <w:r w:rsidR="00F7494D">
        <w:rPr>
          <w:rStyle w:val="normaltextrun"/>
          <w:rFonts w:ascii="Arial" w:hAnsi="Arial" w:cs="Arial"/>
          <w:shd w:val="clear" w:color="auto" w:fill="FFFFFF"/>
          <w:lang w:val="en-US"/>
        </w:rPr>
        <w:t xml:space="preserve"> </w:t>
      </w:r>
      <w:r w:rsidR="004B607D">
        <w:rPr>
          <w:rStyle w:val="normaltextrun"/>
          <w:rFonts w:ascii="Arial" w:hAnsi="Arial" w:cs="Arial"/>
          <w:shd w:val="clear" w:color="auto" w:fill="FFFFFF"/>
          <w:lang w:val="en-US"/>
        </w:rPr>
        <w:t>b</w:t>
      </w:r>
      <w:r w:rsidR="00F7494D">
        <w:rPr>
          <w:rStyle w:val="normaltextrun"/>
          <w:rFonts w:ascii="Arial" w:hAnsi="Arial" w:cs="Arial"/>
          <w:shd w:val="clear" w:color="auto" w:fill="FFFFFF"/>
          <w:lang w:val="en-US"/>
        </w:rPr>
        <w:t xml:space="preserve">ound by </w:t>
      </w:r>
      <w:proofErr w:type="gramStart"/>
      <w:r w:rsidR="00F7494D">
        <w:rPr>
          <w:rStyle w:val="normaltextrun"/>
          <w:rFonts w:ascii="Arial" w:hAnsi="Arial" w:cs="Arial"/>
          <w:shd w:val="clear" w:color="auto" w:fill="FFFFFF"/>
          <w:lang w:val="en-US"/>
        </w:rPr>
        <w:t>as a result of</w:t>
      </w:r>
      <w:proofErr w:type="gramEnd"/>
      <w:r w:rsidR="00F7494D">
        <w:rPr>
          <w:rStyle w:val="normaltextrun"/>
          <w:rFonts w:ascii="Arial" w:hAnsi="Arial" w:cs="Arial"/>
          <w:shd w:val="clear" w:color="auto" w:fill="FFFFFF"/>
          <w:lang w:val="en-US"/>
        </w:rPr>
        <w:t xml:space="preserve"> the Original Proposal.</w:t>
      </w:r>
    </w:p>
    <w:p w14:paraId="32CD35EB" w14:textId="25114E89" w:rsidR="002F45A9" w:rsidRDefault="002F45A9" w:rsidP="006B792D">
      <w:pPr>
        <w:rPr>
          <w:rStyle w:val="normaltextrun"/>
          <w:rFonts w:ascii="Arial" w:hAnsi="Arial" w:cs="Arial"/>
          <w:shd w:val="clear" w:color="auto" w:fill="FFFFFF"/>
          <w:lang w:val="en-US"/>
        </w:rPr>
      </w:pPr>
    </w:p>
    <w:p w14:paraId="4AE64B66" w14:textId="0183763F" w:rsidR="002F45A9" w:rsidRPr="006A13D7" w:rsidRDefault="002F45A9" w:rsidP="006A13D7">
      <w:pPr>
        <w:spacing w:line="240" w:lineRule="auto"/>
        <w:jc w:val="both"/>
        <w:textAlignment w:val="baseline"/>
        <w:rPr>
          <w:rStyle w:val="normaltextrun"/>
          <w:rFonts w:eastAsia="Times New Roman"/>
          <w:szCs w:val="24"/>
          <w:u w:val="single"/>
          <w:lang w:eastAsia="en-GB"/>
        </w:rPr>
      </w:pPr>
      <w:r w:rsidRPr="002F45A9">
        <w:rPr>
          <w:rFonts w:eastAsia="Times New Roman"/>
          <w:szCs w:val="24"/>
          <w:u w:val="single"/>
          <w:lang w:eastAsia="en-GB"/>
        </w:rPr>
        <w:t>Cost Benefit Analysis</w:t>
      </w:r>
    </w:p>
    <w:p w14:paraId="45B7FCB2" w14:textId="40603A48" w:rsidR="006B792D" w:rsidRDefault="006A13D7" w:rsidP="006B792D">
      <w:pPr>
        <w:rPr>
          <w:rStyle w:val="eop"/>
          <w:rFonts w:ascii="Arial" w:hAnsi="Arial" w:cs="Arial"/>
          <w:shd w:val="clear" w:color="auto" w:fill="FFFFFF"/>
        </w:rPr>
      </w:pPr>
      <w:r>
        <w:rPr>
          <w:rStyle w:val="normaltextrun"/>
          <w:rFonts w:ascii="Arial" w:hAnsi="Arial" w:cs="Arial"/>
          <w:shd w:val="clear" w:color="auto" w:fill="FFFFFF"/>
          <w:lang w:val="en-US"/>
        </w:rPr>
        <w:t xml:space="preserve">The </w:t>
      </w:r>
      <w:r w:rsidR="006B792D">
        <w:rPr>
          <w:rStyle w:val="normaltextrun"/>
          <w:rFonts w:ascii="Arial" w:hAnsi="Arial" w:cs="Arial"/>
          <w:shd w:val="clear" w:color="auto" w:fill="FFFFFF"/>
          <w:lang w:val="en-US"/>
        </w:rPr>
        <w:t>Workgroup discussed the overview</w:t>
      </w:r>
      <w:r>
        <w:rPr>
          <w:rStyle w:val="normaltextrun"/>
          <w:rFonts w:ascii="Arial" w:hAnsi="Arial" w:cs="Arial"/>
          <w:shd w:val="clear" w:color="auto" w:fill="FFFFFF"/>
          <w:lang w:val="en-US"/>
        </w:rPr>
        <w:t xml:space="preserve"> of the CBA</w:t>
      </w:r>
      <w:r w:rsidR="006B792D">
        <w:rPr>
          <w:rStyle w:val="normaltextrun"/>
          <w:rFonts w:ascii="Arial" w:hAnsi="Arial" w:cs="Arial"/>
          <w:shd w:val="clear" w:color="auto" w:fill="FFFFFF"/>
          <w:lang w:val="en-US"/>
        </w:rPr>
        <w:t xml:space="preserve">, in particular the requirement to gain insight on </w:t>
      </w:r>
      <w:r w:rsidR="001974E6">
        <w:rPr>
          <w:rStyle w:val="normaltextrun"/>
          <w:rFonts w:ascii="Arial" w:hAnsi="Arial" w:cs="Arial"/>
          <w:shd w:val="clear" w:color="auto" w:fill="FFFFFF"/>
          <w:lang w:val="en-US"/>
        </w:rPr>
        <w:t xml:space="preserve">potential ESO </w:t>
      </w:r>
      <w:r w:rsidR="006B792D">
        <w:rPr>
          <w:rStyle w:val="normaltextrun"/>
          <w:rFonts w:ascii="Arial" w:hAnsi="Arial" w:cs="Arial"/>
          <w:shd w:val="clear" w:color="auto" w:fill="FFFFFF"/>
          <w:lang w:val="en-US"/>
        </w:rPr>
        <w:t>costs</w:t>
      </w:r>
      <w:r w:rsidR="00C76829">
        <w:rPr>
          <w:rStyle w:val="normaltextrun"/>
          <w:rFonts w:ascii="Arial" w:hAnsi="Arial" w:cs="Arial"/>
          <w:shd w:val="clear" w:color="auto" w:fill="FFFFFF"/>
          <w:lang w:val="en-US"/>
        </w:rPr>
        <w:t>/savings</w:t>
      </w:r>
      <w:r w:rsidR="006B792D">
        <w:rPr>
          <w:rStyle w:val="normaltextrun"/>
          <w:rFonts w:ascii="Arial" w:hAnsi="Arial" w:cs="Arial"/>
          <w:shd w:val="clear" w:color="auto" w:fill="FFFFFF"/>
          <w:lang w:val="en-US"/>
        </w:rPr>
        <w:t xml:space="preserve"> through a CBA with a framework which answers the defect and assessed by the Workgroup as required</w:t>
      </w:r>
      <w:r w:rsidR="009B0260">
        <w:rPr>
          <w:rStyle w:val="normaltextrun"/>
          <w:rFonts w:ascii="Arial" w:hAnsi="Arial" w:cs="Arial"/>
          <w:shd w:val="clear" w:color="auto" w:fill="FFFFFF"/>
          <w:lang w:val="en-US"/>
        </w:rPr>
        <w:t>.</w:t>
      </w:r>
    </w:p>
    <w:p w14:paraId="4D5598D8" w14:textId="67D58702" w:rsidR="006B792D" w:rsidRDefault="006B792D" w:rsidP="006B792D">
      <w:pPr>
        <w:rPr>
          <w:rStyle w:val="eop"/>
          <w:rFonts w:ascii="Arial" w:hAnsi="Arial" w:cs="Arial"/>
          <w:shd w:val="clear" w:color="auto" w:fill="FFFFFF"/>
        </w:rPr>
      </w:pPr>
    </w:p>
    <w:p w14:paraId="41DB3B1A" w14:textId="78AF75AA" w:rsidR="006B792D" w:rsidRDefault="002F45A9" w:rsidP="006B792D">
      <w:pPr>
        <w:pStyle w:val="paragraph"/>
        <w:spacing w:before="0" w:beforeAutospacing="0" w:after="0" w:afterAutospacing="0"/>
        <w:jc w:val="both"/>
        <w:textAlignment w:val="baseline"/>
        <w:rPr>
          <w:rFonts w:ascii="Segoe UI" w:hAnsi="Segoe UI" w:cs="Segoe UI"/>
          <w:color w:val="454545"/>
          <w:sz w:val="18"/>
          <w:szCs w:val="18"/>
        </w:rPr>
      </w:pPr>
      <w:r>
        <w:rPr>
          <w:rStyle w:val="normaltextrun"/>
          <w:rFonts w:ascii="Arial" w:eastAsiaTheme="majorEastAsia" w:hAnsi="Arial" w:cs="Arial"/>
          <w:lang w:val="en-US"/>
        </w:rPr>
        <w:t xml:space="preserve">The </w:t>
      </w:r>
      <w:r w:rsidR="006B792D">
        <w:rPr>
          <w:rStyle w:val="normaltextrun"/>
          <w:rFonts w:ascii="Arial" w:eastAsiaTheme="majorEastAsia" w:hAnsi="Arial" w:cs="Arial"/>
          <w:lang w:val="en-US"/>
        </w:rPr>
        <w:t xml:space="preserve">scope of the </w:t>
      </w:r>
      <w:del w:id="249" w:author="ESO Code Admin" w:date="2023-09-06T14:38:00Z">
        <w:r w:rsidR="006B792D">
          <w:rPr>
            <w:rStyle w:val="normaltextrun"/>
            <w:rFonts w:ascii="Arial" w:eastAsiaTheme="majorEastAsia" w:hAnsi="Arial" w:cs="Arial"/>
            <w:lang w:val="en-US"/>
          </w:rPr>
          <w:delText>Cost Benefit Analysis (</w:delText>
        </w:r>
      </w:del>
      <w:r w:rsidR="006B792D">
        <w:rPr>
          <w:rStyle w:val="normaltextrun"/>
          <w:rFonts w:ascii="Arial" w:eastAsiaTheme="majorEastAsia" w:hAnsi="Arial" w:cs="Arial"/>
          <w:lang w:val="en-US"/>
        </w:rPr>
        <w:t>CBA</w:t>
      </w:r>
      <w:del w:id="250" w:author="ESO Code Admin" w:date="2023-09-06T14:38:00Z">
        <w:r w:rsidR="006B792D">
          <w:rPr>
            <w:rStyle w:val="normaltextrun"/>
            <w:rFonts w:ascii="Arial" w:eastAsiaTheme="majorEastAsia" w:hAnsi="Arial" w:cs="Arial"/>
            <w:lang w:val="en-US"/>
          </w:rPr>
          <w:delText>)</w:delText>
        </w:r>
      </w:del>
      <w:r w:rsidR="006B792D">
        <w:rPr>
          <w:rStyle w:val="normaltextrun"/>
          <w:rFonts w:ascii="Arial" w:eastAsiaTheme="majorEastAsia" w:hAnsi="Arial" w:cs="Arial"/>
          <w:lang w:val="en-US"/>
        </w:rPr>
        <w:t xml:space="preserve"> the </w:t>
      </w:r>
      <w:r w:rsidR="00AE6CED">
        <w:rPr>
          <w:rStyle w:val="normaltextrun"/>
          <w:rFonts w:ascii="Arial" w:eastAsiaTheme="majorEastAsia" w:hAnsi="Arial" w:cs="Arial"/>
          <w:lang w:val="en-US"/>
        </w:rPr>
        <w:t>ESO Modelling T</w:t>
      </w:r>
      <w:r w:rsidR="006B792D">
        <w:rPr>
          <w:rStyle w:val="normaltextrun"/>
          <w:rFonts w:ascii="Arial" w:eastAsiaTheme="majorEastAsia" w:hAnsi="Arial" w:cs="Arial"/>
          <w:lang w:val="en-US"/>
        </w:rPr>
        <w:t>eam will undertake and planned timelines</w:t>
      </w:r>
      <w:r w:rsidR="003C4F10">
        <w:rPr>
          <w:rStyle w:val="normaltextrun"/>
          <w:rFonts w:ascii="Arial" w:eastAsiaTheme="majorEastAsia" w:hAnsi="Arial" w:cs="Arial"/>
          <w:lang w:val="en-US"/>
        </w:rPr>
        <w:t xml:space="preserve"> </w:t>
      </w:r>
      <w:proofErr w:type="gramStart"/>
      <w:r w:rsidR="003C4F10">
        <w:rPr>
          <w:rStyle w:val="normaltextrun"/>
          <w:rFonts w:ascii="Arial" w:eastAsiaTheme="majorEastAsia" w:hAnsi="Arial" w:cs="Arial"/>
          <w:lang w:val="en-US"/>
        </w:rPr>
        <w:t>where</w:t>
      </w:r>
      <w:proofErr w:type="gramEnd"/>
      <w:r w:rsidR="003C4F10">
        <w:rPr>
          <w:rStyle w:val="normaltextrun"/>
          <w:rFonts w:ascii="Arial" w:eastAsiaTheme="majorEastAsia" w:hAnsi="Arial" w:cs="Arial"/>
          <w:lang w:val="en-US"/>
        </w:rPr>
        <w:t xml:space="preserve"> discussed with Workgroup</w:t>
      </w:r>
      <w:r w:rsidR="009E61F3">
        <w:rPr>
          <w:rStyle w:val="normaltextrun"/>
          <w:rFonts w:ascii="Arial" w:eastAsiaTheme="majorEastAsia" w:hAnsi="Arial" w:cs="Arial"/>
          <w:lang w:val="en-US"/>
        </w:rPr>
        <w:t>,</w:t>
      </w:r>
      <w:r w:rsidR="0035341F">
        <w:rPr>
          <w:rStyle w:val="normaltextrun"/>
          <w:rFonts w:ascii="Arial" w:eastAsiaTheme="majorEastAsia" w:hAnsi="Arial" w:cs="Arial"/>
          <w:lang w:val="en-US"/>
        </w:rPr>
        <w:t xml:space="preserve"> with </w:t>
      </w:r>
      <w:r w:rsidR="00C117E5">
        <w:rPr>
          <w:rStyle w:val="normaltextrun"/>
          <w:rFonts w:ascii="Arial" w:eastAsiaTheme="majorEastAsia" w:hAnsi="Arial" w:cs="Arial"/>
          <w:lang w:val="en-US"/>
        </w:rPr>
        <w:t>three work</w:t>
      </w:r>
      <w:r w:rsidR="00E90402">
        <w:rPr>
          <w:rStyle w:val="normaltextrun"/>
          <w:rFonts w:ascii="Arial" w:eastAsiaTheme="majorEastAsia" w:hAnsi="Arial" w:cs="Arial"/>
          <w:lang w:val="en-US"/>
        </w:rPr>
        <w:t xml:space="preserve"> packages identified as below</w:t>
      </w:r>
      <w:r w:rsidR="006B792D">
        <w:rPr>
          <w:rStyle w:val="normaltextrun"/>
          <w:rFonts w:ascii="Arial" w:eastAsiaTheme="majorEastAsia" w:hAnsi="Arial" w:cs="Arial"/>
          <w:lang w:val="en-US"/>
        </w:rPr>
        <w:t>:</w:t>
      </w:r>
      <w:r w:rsidR="006B792D">
        <w:rPr>
          <w:rStyle w:val="eop"/>
          <w:rFonts w:ascii="Arial" w:hAnsi="Arial" w:cs="Arial"/>
        </w:rPr>
        <w:t> </w:t>
      </w:r>
    </w:p>
    <w:p w14:paraId="12772E4A" w14:textId="213DF85F" w:rsidR="006B792D" w:rsidRDefault="001F506B" w:rsidP="002E71C1">
      <w:pPr>
        <w:pStyle w:val="paragraph"/>
        <w:numPr>
          <w:ilvl w:val="0"/>
          <w:numId w:val="37"/>
        </w:numPr>
        <w:spacing w:before="0" w:beforeAutospacing="0" w:after="0" w:afterAutospacing="0"/>
        <w:ind w:left="709"/>
        <w:jc w:val="both"/>
        <w:textAlignment w:val="baseline"/>
        <w:rPr>
          <w:rFonts w:ascii="Arial" w:hAnsi="Arial" w:cs="Arial"/>
          <w:color w:val="454545"/>
        </w:rPr>
      </w:pPr>
      <w:r>
        <w:rPr>
          <w:rStyle w:val="normaltextrun"/>
          <w:rFonts w:ascii="Arial" w:eastAsiaTheme="majorEastAsia" w:hAnsi="Arial" w:cs="Arial"/>
          <w:b/>
          <w:bCs/>
          <w:lang w:val="en-US"/>
        </w:rPr>
        <w:t xml:space="preserve">Impact on price stack </w:t>
      </w:r>
      <w:r w:rsidR="00353B42">
        <w:rPr>
          <w:rStyle w:val="normaltextrun"/>
          <w:rFonts w:ascii="Arial" w:eastAsiaTheme="majorEastAsia" w:hAnsi="Arial" w:cs="Arial"/>
          <w:b/>
          <w:bCs/>
          <w:lang w:val="en-US"/>
        </w:rPr>
        <w:t>available in the BM</w:t>
      </w:r>
      <w:r w:rsidR="006B792D">
        <w:rPr>
          <w:rStyle w:val="normaltextrun"/>
          <w:rFonts w:ascii="Arial" w:eastAsiaTheme="majorEastAsia" w:hAnsi="Arial" w:cs="Arial"/>
          <w:lang w:val="en-US"/>
        </w:rPr>
        <w:t>–</w:t>
      </w:r>
      <w:r w:rsidR="00A77B7D">
        <w:rPr>
          <w:rStyle w:val="normaltextrun"/>
          <w:rFonts w:ascii="Arial" w:eastAsiaTheme="majorEastAsia" w:hAnsi="Arial" w:cs="Arial"/>
          <w:lang w:val="en-US"/>
        </w:rPr>
        <w:t xml:space="preserve"> Based on the </w:t>
      </w:r>
      <w:r w:rsidR="001477DB">
        <w:rPr>
          <w:rStyle w:val="normaltextrun"/>
          <w:rFonts w:ascii="Arial" w:eastAsiaTheme="majorEastAsia" w:hAnsi="Arial" w:cs="Arial"/>
          <w:lang w:val="en-US"/>
        </w:rPr>
        <w:t>last three years</w:t>
      </w:r>
      <w:r w:rsidR="000D55B2">
        <w:rPr>
          <w:rStyle w:val="normaltextrun"/>
          <w:rFonts w:ascii="Arial" w:eastAsiaTheme="majorEastAsia" w:hAnsi="Arial" w:cs="Arial"/>
          <w:lang w:val="en-US"/>
        </w:rPr>
        <w:t xml:space="preserve">, identify </w:t>
      </w:r>
      <w:r w:rsidR="00870A3D">
        <w:rPr>
          <w:rStyle w:val="normaltextrun"/>
          <w:rFonts w:ascii="Arial" w:eastAsiaTheme="majorEastAsia" w:hAnsi="Arial" w:cs="Arial"/>
          <w:lang w:val="en-US"/>
        </w:rPr>
        <w:t xml:space="preserve">how the actions </w:t>
      </w:r>
      <w:r w:rsidR="00512408">
        <w:rPr>
          <w:rStyle w:val="normaltextrun"/>
          <w:rFonts w:ascii="Arial" w:eastAsiaTheme="majorEastAsia" w:hAnsi="Arial" w:cs="Arial"/>
          <w:lang w:val="en-US"/>
        </w:rPr>
        <w:t xml:space="preserve">taken by </w:t>
      </w:r>
      <w:r w:rsidR="00B15BC7">
        <w:rPr>
          <w:rStyle w:val="normaltextrun"/>
          <w:rFonts w:ascii="Arial" w:eastAsiaTheme="majorEastAsia" w:hAnsi="Arial" w:cs="Arial"/>
          <w:lang w:val="en-US"/>
        </w:rPr>
        <w:t xml:space="preserve">ESO </w:t>
      </w:r>
      <w:r w:rsidR="008C0883">
        <w:rPr>
          <w:rStyle w:val="normaltextrun"/>
          <w:rFonts w:ascii="Arial" w:eastAsiaTheme="majorEastAsia" w:hAnsi="Arial" w:cs="Arial"/>
          <w:lang w:val="en-US"/>
        </w:rPr>
        <w:t>would change based on the different pr</w:t>
      </w:r>
      <w:r w:rsidR="00ED75AA">
        <w:rPr>
          <w:rStyle w:val="normaltextrun"/>
          <w:rFonts w:ascii="Arial" w:eastAsiaTheme="majorEastAsia" w:hAnsi="Arial" w:cs="Arial"/>
          <w:lang w:val="en-US"/>
        </w:rPr>
        <w:t xml:space="preserve">ice stacks </w:t>
      </w:r>
      <w:r w:rsidR="00F435DE">
        <w:rPr>
          <w:rStyle w:val="normaltextrun"/>
          <w:rFonts w:ascii="Arial" w:eastAsiaTheme="majorEastAsia" w:hAnsi="Arial" w:cs="Arial"/>
          <w:lang w:val="en-US"/>
        </w:rPr>
        <w:t>of bids and offers.</w:t>
      </w:r>
    </w:p>
    <w:p w14:paraId="01377832" w14:textId="0F4FDDD3" w:rsidR="006B792D" w:rsidRDefault="00957A76" w:rsidP="002E71C1">
      <w:pPr>
        <w:pStyle w:val="paragraph"/>
        <w:numPr>
          <w:ilvl w:val="0"/>
          <w:numId w:val="37"/>
        </w:numPr>
        <w:spacing w:before="0" w:beforeAutospacing="0" w:after="0" w:afterAutospacing="0"/>
        <w:ind w:left="709"/>
        <w:jc w:val="both"/>
        <w:textAlignment w:val="baseline"/>
        <w:rPr>
          <w:rFonts w:ascii="Arial" w:hAnsi="Arial" w:cs="Arial"/>
          <w:color w:val="454545"/>
        </w:rPr>
      </w:pPr>
      <w:r>
        <w:rPr>
          <w:rStyle w:val="normaltextrun"/>
          <w:rFonts w:ascii="Arial" w:eastAsiaTheme="majorEastAsia" w:hAnsi="Arial" w:cs="Arial"/>
          <w:b/>
          <w:bCs/>
          <w:lang w:val="en-US"/>
        </w:rPr>
        <w:t>Constraint Analysis</w:t>
      </w:r>
      <w:r w:rsidR="006B792D">
        <w:rPr>
          <w:rStyle w:val="normaltextrun"/>
          <w:rFonts w:ascii="Arial" w:eastAsiaTheme="majorEastAsia" w:hAnsi="Arial" w:cs="Arial"/>
          <w:lang w:val="en-US"/>
        </w:rPr>
        <w:t xml:space="preserve"> – </w:t>
      </w:r>
      <w:r>
        <w:rPr>
          <w:rStyle w:val="normaltextrun"/>
          <w:rFonts w:ascii="Arial" w:eastAsiaTheme="majorEastAsia" w:hAnsi="Arial" w:cs="Arial"/>
          <w:lang w:val="en-US"/>
        </w:rPr>
        <w:t xml:space="preserve">To inform the decision-making </w:t>
      </w:r>
      <w:r w:rsidR="00AC2463">
        <w:rPr>
          <w:rStyle w:val="normaltextrun"/>
          <w:rFonts w:ascii="Arial" w:eastAsiaTheme="majorEastAsia" w:hAnsi="Arial" w:cs="Arial"/>
          <w:lang w:val="en-US"/>
        </w:rPr>
        <w:t xml:space="preserve">process </w:t>
      </w:r>
      <w:r w:rsidR="001A624D">
        <w:rPr>
          <w:rStyle w:val="normaltextrun"/>
          <w:rFonts w:ascii="Arial" w:eastAsiaTheme="majorEastAsia" w:hAnsi="Arial" w:cs="Arial"/>
          <w:lang w:val="en-US"/>
        </w:rPr>
        <w:t>regarding flows across con</w:t>
      </w:r>
      <w:r w:rsidR="009562AB">
        <w:rPr>
          <w:rStyle w:val="normaltextrun"/>
          <w:rFonts w:ascii="Arial" w:eastAsiaTheme="majorEastAsia" w:hAnsi="Arial" w:cs="Arial"/>
          <w:lang w:val="en-US"/>
        </w:rPr>
        <w:t xml:space="preserve">straint boundaries </w:t>
      </w:r>
      <w:r w:rsidR="00BB201C">
        <w:rPr>
          <w:rStyle w:val="normaltextrun"/>
          <w:rFonts w:ascii="Arial" w:eastAsiaTheme="majorEastAsia" w:hAnsi="Arial" w:cs="Arial"/>
          <w:lang w:val="en-US"/>
        </w:rPr>
        <w:t xml:space="preserve">and understanding of the generation and </w:t>
      </w:r>
      <w:r w:rsidR="00461AA1">
        <w:rPr>
          <w:rStyle w:val="normaltextrun"/>
          <w:rFonts w:ascii="Arial" w:eastAsiaTheme="majorEastAsia" w:hAnsi="Arial" w:cs="Arial"/>
          <w:lang w:val="en-US"/>
        </w:rPr>
        <w:t xml:space="preserve">demand </w:t>
      </w:r>
      <w:r w:rsidR="0026354D">
        <w:rPr>
          <w:rStyle w:val="normaltextrun"/>
          <w:rFonts w:ascii="Arial" w:eastAsiaTheme="majorEastAsia" w:hAnsi="Arial" w:cs="Arial"/>
          <w:lang w:val="en-US"/>
        </w:rPr>
        <w:t>behind the constraint</w:t>
      </w:r>
      <w:r w:rsidR="006B792D">
        <w:rPr>
          <w:rStyle w:val="normaltextrun"/>
          <w:rFonts w:ascii="Arial" w:eastAsiaTheme="majorEastAsia" w:hAnsi="Arial" w:cs="Arial"/>
          <w:lang w:val="en-US"/>
        </w:rPr>
        <w:t>.</w:t>
      </w:r>
      <w:r w:rsidR="006B792D">
        <w:rPr>
          <w:rStyle w:val="eop"/>
          <w:rFonts w:ascii="Arial" w:hAnsi="Arial" w:cs="Arial"/>
        </w:rPr>
        <w:t> </w:t>
      </w:r>
    </w:p>
    <w:p w14:paraId="480AC931" w14:textId="2F7E0ECE" w:rsidR="006B792D" w:rsidRDefault="00654DD6" w:rsidP="002E71C1">
      <w:pPr>
        <w:pStyle w:val="paragraph"/>
        <w:numPr>
          <w:ilvl w:val="0"/>
          <w:numId w:val="37"/>
        </w:numPr>
        <w:spacing w:before="0" w:beforeAutospacing="0" w:after="0" w:afterAutospacing="0"/>
        <w:ind w:left="709"/>
        <w:jc w:val="both"/>
        <w:textAlignment w:val="baseline"/>
        <w:rPr>
          <w:rFonts w:ascii="Arial" w:hAnsi="Arial" w:cs="Arial"/>
          <w:color w:val="454545"/>
        </w:rPr>
      </w:pPr>
      <w:r>
        <w:rPr>
          <w:rStyle w:val="normaltextrun"/>
          <w:rFonts w:ascii="Arial" w:eastAsiaTheme="majorEastAsia" w:hAnsi="Arial" w:cs="Arial"/>
          <w:b/>
          <w:bCs/>
          <w:lang w:val="en-US"/>
        </w:rPr>
        <w:t>Demand</w:t>
      </w:r>
      <w:r w:rsidR="00FD7376">
        <w:rPr>
          <w:rStyle w:val="normaltextrun"/>
          <w:rFonts w:ascii="Arial" w:eastAsiaTheme="majorEastAsia" w:hAnsi="Arial" w:cs="Arial"/>
          <w:b/>
          <w:bCs/>
          <w:lang w:val="en-US"/>
        </w:rPr>
        <w:t xml:space="preserve"> forecast errors</w:t>
      </w:r>
      <w:r w:rsidR="006B792D">
        <w:rPr>
          <w:rStyle w:val="normaltextrun"/>
          <w:rFonts w:ascii="Arial" w:eastAsiaTheme="majorEastAsia" w:hAnsi="Arial" w:cs="Arial"/>
          <w:lang w:val="en-US"/>
        </w:rPr>
        <w:t xml:space="preserve"> – </w:t>
      </w:r>
      <w:r w:rsidR="00603266">
        <w:rPr>
          <w:rStyle w:val="normaltextrun"/>
          <w:rFonts w:ascii="Arial" w:eastAsiaTheme="majorEastAsia" w:hAnsi="Arial" w:cs="Arial"/>
          <w:lang w:val="en-US"/>
        </w:rPr>
        <w:t xml:space="preserve">Generators which are not part of the </w:t>
      </w:r>
      <w:r w:rsidR="006151F5">
        <w:rPr>
          <w:rStyle w:val="normaltextrun"/>
          <w:rFonts w:ascii="Arial" w:eastAsiaTheme="majorEastAsia" w:hAnsi="Arial" w:cs="Arial"/>
          <w:lang w:val="en-US"/>
        </w:rPr>
        <w:t xml:space="preserve">BM and connected to the </w:t>
      </w:r>
      <w:r w:rsidR="003A5D10">
        <w:rPr>
          <w:rStyle w:val="normaltextrun"/>
          <w:rFonts w:ascii="Arial" w:eastAsiaTheme="majorEastAsia" w:hAnsi="Arial" w:cs="Arial"/>
          <w:lang w:val="en-US"/>
        </w:rPr>
        <w:t>distribution network</w:t>
      </w:r>
      <w:r w:rsidR="0043179B">
        <w:rPr>
          <w:rStyle w:val="normaltextrun"/>
          <w:rFonts w:ascii="Arial" w:eastAsiaTheme="majorEastAsia" w:hAnsi="Arial" w:cs="Arial"/>
          <w:lang w:val="en-US"/>
        </w:rPr>
        <w:t xml:space="preserve"> are no</w:t>
      </w:r>
      <w:r w:rsidR="00175D00">
        <w:rPr>
          <w:rStyle w:val="normaltextrun"/>
          <w:rFonts w:ascii="Arial" w:eastAsiaTheme="majorEastAsia" w:hAnsi="Arial" w:cs="Arial"/>
          <w:lang w:val="en-US"/>
        </w:rPr>
        <w:t>t</w:t>
      </w:r>
      <w:r w:rsidR="0043179B">
        <w:rPr>
          <w:rStyle w:val="normaltextrun"/>
          <w:rFonts w:ascii="Arial" w:eastAsiaTheme="majorEastAsia" w:hAnsi="Arial" w:cs="Arial"/>
          <w:lang w:val="en-US"/>
        </w:rPr>
        <w:t xml:space="preserve"> visible to </w:t>
      </w:r>
      <w:r w:rsidR="00AC2463">
        <w:rPr>
          <w:rStyle w:val="normaltextrun"/>
          <w:rFonts w:ascii="Arial" w:eastAsiaTheme="majorEastAsia" w:hAnsi="Arial" w:cs="Arial"/>
          <w:lang w:val="en-US"/>
        </w:rPr>
        <w:t xml:space="preserve">the </w:t>
      </w:r>
      <w:r w:rsidR="0043179B">
        <w:rPr>
          <w:rStyle w:val="normaltextrun"/>
          <w:rFonts w:ascii="Arial" w:eastAsiaTheme="majorEastAsia" w:hAnsi="Arial" w:cs="Arial"/>
          <w:lang w:val="en-US"/>
        </w:rPr>
        <w:t xml:space="preserve">ESO and therefore </w:t>
      </w:r>
      <w:r w:rsidR="00896EAC">
        <w:rPr>
          <w:rStyle w:val="normaltextrun"/>
          <w:rFonts w:ascii="Arial" w:eastAsiaTheme="majorEastAsia" w:hAnsi="Arial" w:cs="Arial"/>
          <w:lang w:val="en-US"/>
        </w:rPr>
        <w:t>they act</w:t>
      </w:r>
      <w:r w:rsidR="009E7FAF">
        <w:rPr>
          <w:rStyle w:val="normaltextrun"/>
          <w:rFonts w:ascii="Arial" w:eastAsiaTheme="majorEastAsia" w:hAnsi="Arial" w:cs="Arial"/>
          <w:lang w:val="en-US"/>
        </w:rPr>
        <w:t xml:space="preserve"> to suppress National Demand</w:t>
      </w:r>
      <w:r w:rsidR="005C1F2F">
        <w:rPr>
          <w:rStyle w:val="normaltextrun"/>
          <w:rFonts w:ascii="Arial" w:eastAsiaTheme="majorEastAsia" w:hAnsi="Arial" w:cs="Arial"/>
          <w:lang w:val="en-US"/>
        </w:rPr>
        <w:t>.</w:t>
      </w:r>
      <w:r w:rsidR="00D216E1">
        <w:rPr>
          <w:rStyle w:val="normaltextrun"/>
          <w:rFonts w:ascii="Arial" w:eastAsiaTheme="majorEastAsia" w:hAnsi="Arial" w:cs="Arial"/>
          <w:lang w:val="en-US"/>
        </w:rPr>
        <w:t xml:space="preserve"> This </w:t>
      </w:r>
      <w:r w:rsidR="00B05873">
        <w:rPr>
          <w:rStyle w:val="normaltextrun"/>
          <w:rFonts w:ascii="Arial" w:eastAsiaTheme="majorEastAsia" w:hAnsi="Arial" w:cs="Arial"/>
          <w:lang w:val="en-US"/>
        </w:rPr>
        <w:t>work package</w:t>
      </w:r>
      <w:r w:rsidR="00AE201B">
        <w:rPr>
          <w:rStyle w:val="normaltextrun"/>
          <w:rFonts w:ascii="Arial" w:eastAsiaTheme="majorEastAsia" w:hAnsi="Arial" w:cs="Arial"/>
          <w:lang w:val="en-US"/>
        </w:rPr>
        <w:t xml:space="preserve"> investigate</w:t>
      </w:r>
      <w:r w:rsidR="00AC2463">
        <w:rPr>
          <w:rStyle w:val="normaltextrun"/>
          <w:rFonts w:ascii="Arial" w:eastAsiaTheme="majorEastAsia" w:hAnsi="Arial" w:cs="Arial"/>
          <w:lang w:val="en-US"/>
        </w:rPr>
        <w:t>d</w:t>
      </w:r>
      <w:r w:rsidR="00AE201B">
        <w:rPr>
          <w:rStyle w:val="normaltextrun"/>
          <w:rFonts w:ascii="Arial" w:eastAsiaTheme="majorEastAsia" w:hAnsi="Arial" w:cs="Arial"/>
          <w:lang w:val="en-US"/>
        </w:rPr>
        <w:t xml:space="preserve"> the accuracy </w:t>
      </w:r>
      <w:r w:rsidR="008A3453">
        <w:rPr>
          <w:rStyle w:val="normaltextrun"/>
          <w:rFonts w:ascii="Arial" w:eastAsiaTheme="majorEastAsia" w:hAnsi="Arial" w:cs="Arial"/>
          <w:lang w:val="en-US"/>
        </w:rPr>
        <w:t xml:space="preserve">on the demand forecast for the </w:t>
      </w:r>
      <w:r w:rsidR="00122A97">
        <w:rPr>
          <w:rStyle w:val="normaltextrun"/>
          <w:rFonts w:ascii="Arial" w:eastAsiaTheme="majorEastAsia" w:hAnsi="Arial" w:cs="Arial"/>
          <w:lang w:val="en-US"/>
        </w:rPr>
        <w:t>current options.</w:t>
      </w:r>
      <w:r w:rsidR="006B792D">
        <w:rPr>
          <w:rStyle w:val="eop"/>
          <w:rFonts w:ascii="Arial" w:hAnsi="Arial" w:cs="Arial"/>
        </w:rPr>
        <w:t> </w:t>
      </w:r>
    </w:p>
    <w:p w14:paraId="60D52B07" w14:textId="77777777" w:rsidR="006B792D" w:rsidRDefault="006B792D" w:rsidP="006B792D">
      <w:pPr>
        <w:pStyle w:val="paragraph"/>
        <w:spacing w:before="0" w:beforeAutospacing="0" w:after="0" w:afterAutospacing="0"/>
        <w:jc w:val="both"/>
        <w:textAlignment w:val="baseline"/>
        <w:rPr>
          <w:rFonts w:ascii="Segoe UI" w:hAnsi="Segoe UI" w:cs="Segoe UI"/>
          <w:color w:val="454545"/>
          <w:sz w:val="18"/>
          <w:szCs w:val="18"/>
        </w:rPr>
      </w:pPr>
      <w:r>
        <w:rPr>
          <w:rStyle w:val="eop"/>
          <w:rFonts w:ascii="Arial" w:hAnsi="Arial" w:cs="Arial"/>
        </w:rPr>
        <w:t> </w:t>
      </w:r>
    </w:p>
    <w:p w14:paraId="6CE082C2" w14:textId="77777777" w:rsidR="006B792D" w:rsidRDefault="006B792D" w:rsidP="006B792D">
      <w:pPr>
        <w:pStyle w:val="paragraph"/>
        <w:spacing w:before="0" w:beforeAutospacing="0" w:after="0" w:afterAutospacing="0"/>
        <w:jc w:val="both"/>
        <w:textAlignment w:val="baseline"/>
        <w:rPr>
          <w:rFonts w:ascii="Segoe UI" w:hAnsi="Segoe UI" w:cs="Segoe UI"/>
          <w:color w:val="454545"/>
          <w:sz w:val="18"/>
          <w:szCs w:val="18"/>
        </w:rPr>
      </w:pPr>
      <w:r>
        <w:rPr>
          <w:rStyle w:val="normaltextrun"/>
          <w:rFonts w:ascii="Arial" w:eastAsiaTheme="majorEastAsia" w:hAnsi="Arial" w:cs="Arial"/>
          <w:lang w:val="en-US"/>
        </w:rPr>
        <w:t>Most Workgroup members were supportive of constraint costs being factored into the CBA. The following suggestions were made:</w:t>
      </w:r>
      <w:r>
        <w:rPr>
          <w:rStyle w:val="eop"/>
          <w:rFonts w:ascii="Arial" w:hAnsi="Arial" w:cs="Arial"/>
        </w:rPr>
        <w:t> </w:t>
      </w:r>
    </w:p>
    <w:p w14:paraId="7C0536CC" w14:textId="145E2BAF" w:rsidR="006B792D" w:rsidRDefault="006B792D" w:rsidP="00DC3327">
      <w:pPr>
        <w:pStyle w:val="paragraph"/>
        <w:numPr>
          <w:ilvl w:val="0"/>
          <w:numId w:val="38"/>
        </w:numPr>
        <w:spacing w:before="0" w:beforeAutospacing="0" w:after="0" w:afterAutospacing="0"/>
        <w:jc w:val="both"/>
        <w:textAlignment w:val="baseline"/>
        <w:rPr>
          <w:rFonts w:ascii="Segoe UI" w:hAnsi="Segoe UI" w:cs="Segoe UI"/>
          <w:color w:val="454545"/>
          <w:sz w:val="18"/>
          <w:szCs w:val="18"/>
        </w:rPr>
      </w:pPr>
      <w:r>
        <w:rPr>
          <w:rStyle w:val="normaltextrun"/>
          <w:rFonts w:ascii="Arial" w:eastAsiaTheme="majorEastAsia" w:hAnsi="Arial" w:cs="Arial"/>
          <w:lang w:val="en-US"/>
        </w:rPr>
        <w:t>Including Batteries, EV units and gas generation.</w:t>
      </w:r>
      <w:r>
        <w:rPr>
          <w:rStyle w:val="eop"/>
          <w:rFonts w:ascii="Arial" w:hAnsi="Arial" w:cs="Arial"/>
        </w:rPr>
        <w:t> </w:t>
      </w:r>
    </w:p>
    <w:p w14:paraId="6F1426B8" w14:textId="47A7C82F" w:rsidR="006B792D" w:rsidRDefault="006B792D" w:rsidP="00DC3327">
      <w:pPr>
        <w:pStyle w:val="paragraph"/>
        <w:numPr>
          <w:ilvl w:val="0"/>
          <w:numId w:val="38"/>
        </w:numPr>
        <w:spacing w:before="0" w:beforeAutospacing="0" w:after="0" w:afterAutospacing="0"/>
        <w:textAlignment w:val="baseline"/>
        <w:rPr>
          <w:rFonts w:ascii="Segoe UI" w:hAnsi="Segoe UI" w:cs="Segoe UI"/>
          <w:color w:val="454545"/>
          <w:sz w:val="18"/>
          <w:szCs w:val="18"/>
        </w:rPr>
      </w:pPr>
      <w:r>
        <w:rPr>
          <w:rStyle w:val="normaltextrun"/>
          <w:rFonts w:ascii="Arial" w:eastAsiaTheme="majorEastAsia" w:hAnsi="Arial" w:cs="Arial"/>
          <w:lang w:val="en-US"/>
        </w:rPr>
        <w:t>Estimates as to what aggregators will be doing and within what threshold.</w:t>
      </w:r>
      <w:r>
        <w:rPr>
          <w:rStyle w:val="eop"/>
          <w:rFonts w:ascii="Arial" w:hAnsi="Arial" w:cs="Arial"/>
        </w:rPr>
        <w:t> </w:t>
      </w:r>
    </w:p>
    <w:p w14:paraId="731E4F5C" w14:textId="68F16ACC" w:rsidR="006B792D" w:rsidRDefault="00DC3327" w:rsidP="00DC3327">
      <w:pPr>
        <w:pStyle w:val="paragraph"/>
        <w:numPr>
          <w:ilvl w:val="0"/>
          <w:numId w:val="38"/>
        </w:numPr>
        <w:spacing w:before="0" w:beforeAutospacing="0" w:after="0" w:afterAutospacing="0"/>
        <w:textAlignment w:val="baseline"/>
        <w:rPr>
          <w:rFonts w:ascii="Segoe UI" w:hAnsi="Segoe UI" w:cs="Segoe UI"/>
          <w:color w:val="454545"/>
          <w:sz w:val="18"/>
          <w:szCs w:val="18"/>
        </w:rPr>
      </w:pPr>
      <w:r>
        <w:rPr>
          <w:rStyle w:val="normaltextrun"/>
          <w:rFonts w:ascii="Arial" w:eastAsiaTheme="majorEastAsia" w:hAnsi="Arial" w:cs="Arial"/>
          <w:lang w:val="en-US"/>
        </w:rPr>
        <w:t>Contact</w:t>
      </w:r>
      <w:r w:rsidR="006B792D">
        <w:rPr>
          <w:rStyle w:val="normaltextrun"/>
          <w:rFonts w:ascii="Arial" w:eastAsiaTheme="majorEastAsia" w:hAnsi="Arial" w:cs="Arial"/>
          <w:lang w:val="en-US"/>
        </w:rPr>
        <w:t xml:space="preserve"> the Control Room in Wokingham as they may have useful data (although this will be predictive rather than actual).</w:t>
      </w:r>
      <w:r w:rsidR="006B792D">
        <w:rPr>
          <w:rStyle w:val="eop"/>
          <w:rFonts w:ascii="Arial" w:hAnsi="Arial" w:cs="Arial"/>
        </w:rPr>
        <w:t> </w:t>
      </w:r>
    </w:p>
    <w:p w14:paraId="6CD779A0" w14:textId="40FD3095" w:rsidR="006B792D" w:rsidRDefault="006B792D" w:rsidP="00DC3327">
      <w:pPr>
        <w:pStyle w:val="paragraph"/>
        <w:numPr>
          <w:ilvl w:val="0"/>
          <w:numId w:val="38"/>
        </w:numPr>
        <w:spacing w:before="0" w:beforeAutospacing="0" w:after="0" w:afterAutospacing="0"/>
        <w:jc w:val="both"/>
        <w:textAlignment w:val="baseline"/>
        <w:rPr>
          <w:rFonts w:ascii="Segoe UI" w:hAnsi="Segoe UI" w:cs="Segoe UI"/>
          <w:color w:val="454545"/>
          <w:sz w:val="18"/>
          <w:szCs w:val="18"/>
        </w:rPr>
      </w:pPr>
      <w:r>
        <w:rPr>
          <w:rStyle w:val="normaltextrun"/>
          <w:rFonts w:ascii="Arial" w:eastAsiaTheme="majorEastAsia" w:hAnsi="Arial" w:cs="Arial"/>
          <w:lang w:val="en-US"/>
        </w:rPr>
        <w:t xml:space="preserve">For the </w:t>
      </w:r>
      <w:del w:id="251" w:author="ESO Code Admin" w:date="2023-09-06T14:38:00Z">
        <w:r>
          <w:rPr>
            <w:rStyle w:val="normaltextrun"/>
            <w:rFonts w:ascii="Arial" w:eastAsiaTheme="majorEastAsia" w:hAnsi="Arial" w:cs="Arial"/>
            <w:lang w:val="en-US"/>
          </w:rPr>
          <w:delText>NG</w:delText>
        </w:r>
      </w:del>
      <w:r>
        <w:rPr>
          <w:rStyle w:val="normaltextrun"/>
          <w:rFonts w:ascii="Arial" w:eastAsiaTheme="majorEastAsia" w:hAnsi="Arial" w:cs="Arial"/>
          <w:lang w:val="en-US"/>
        </w:rPr>
        <w:t>ESO IT team to create a layout of the content of the CBA against the requirements of the modification and an outline of costs from changes on industry parties. This might encourage parties that could provide data to do so.</w:t>
      </w:r>
      <w:r>
        <w:rPr>
          <w:rStyle w:val="eop"/>
          <w:rFonts w:ascii="Arial" w:hAnsi="Arial" w:cs="Arial"/>
        </w:rPr>
        <w:t> </w:t>
      </w:r>
    </w:p>
    <w:p w14:paraId="2161DD0C" w14:textId="56A6A0B8" w:rsidR="006B792D" w:rsidRPr="006A13D7" w:rsidRDefault="006B792D" w:rsidP="00DC3327">
      <w:pPr>
        <w:pStyle w:val="paragraph"/>
        <w:numPr>
          <w:ilvl w:val="0"/>
          <w:numId w:val="38"/>
        </w:numPr>
        <w:spacing w:before="0" w:beforeAutospacing="0" w:after="0" w:afterAutospacing="0"/>
        <w:jc w:val="both"/>
        <w:textAlignment w:val="baseline"/>
        <w:rPr>
          <w:rStyle w:val="eop"/>
          <w:rFonts w:ascii="Segoe UI" w:hAnsi="Segoe UI" w:cs="Segoe UI"/>
          <w:color w:val="454545"/>
          <w:sz w:val="18"/>
          <w:szCs w:val="18"/>
        </w:rPr>
      </w:pPr>
      <w:r>
        <w:rPr>
          <w:rStyle w:val="normaltextrun"/>
          <w:rFonts w:ascii="Arial" w:eastAsiaTheme="majorEastAsia" w:hAnsi="Arial" w:cs="Arial"/>
          <w:lang w:val="en-US"/>
        </w:rPr>
        <w:t>The Workgroup needs to decide how to better address effects on Generators.</w:t>
      </w:r>
      <w:r>
        <w:rPr>
          <w:rStyle w:val="eop"/>
          <w:rFonts w:ascii="Arial" w:hAnsi="Arial" w:cs="Arial"/>
        </w:rPr>
        <w:t> </w:t>
      </w:r>
    </w:p>
    <w:p w14:paraId="5170966C" w14:textId="30466D61" w:rsidR="006A13D7" w:rsidRDefault="006A13D7" w:rsidP="006A13D7">
      <w:pPr>
        <w:pStyle w:val="paragraph"/>
        <w:spacing w:before="0" w:beforeAutospacing="0" w:after="0" w:afterAutospacing="0"/>
        <w:jc w:val="both"/>
        <w:textAlignment w:val="baseline"/>
        <w:rPr>
          <w:rStyle w:val="eop"/>
          <w:rFonts w:ascii="Arial" w:hAnsi="Arial" w:cs="Arial"/>
        </w:rPr>
      </w:pPr>
    </w:p>
    <w:p w14:paraId="18DEF08B" w14:textId="3BB84EB3" w:rsidR="006A13D7" w:rsidRPr="007B52AF" w:rsidRDefault="006A13D7" w:rsidP="006A13D7">
      <w:pPr>
        <w:spacing w:line="240" w:lineRule="auto"/>
        <w:jc w:val="both"/>
        <w:textAlignment w:val="baseline"/>
        <w:rPr>
          <w:rFonts w:eastAsia="Times New Roman"/>
          <w:u w:val="single"/>
          <w:lang w:eastAsia="en-GB"/>
        </w:rPr>
      </w:pPr>
      <w:r w:rsidRPr="007B52AF">
        <w:rPr>
          <w:rFonts w:eastAsia="Times New Roman"/>
          <w:u w:val="single"/>
          <w:lang w:eastAsia="en-GB"/>
        </w:rPr>
        <w:t xml:space="preserve">CBA </w:t>
      </w:r>
      <w:r w:rsidR="00635954" w:rsidRPr="007B52AF">
        <w:rPr>
          <w:rFonts w:eastAsia="Times New Roman"/>
          <w:u w:val="single"/>
          <w:lang w:eastAsia="en-GB"/>
        </w:rPr>
        <w:t>Summary</w:t>
      </w:r>
    </w:p>
    <w:p w14:paraId="48671000" w14:textId="68CE56A6" w:rsidR="007A3DF8" w:rsidRPr="007B52AF" w:rsidRDefault="00411F5C" w:rsidP="006A13D7">
      <w:pPr>
        <w:spacing w:line="240" w:lineRule="auto"/>
        <w:jc w:val="both"/>
        <w:textAlignment w:val="baseline"/>
        <w:rPr>
          <w:rFonts w:ascii="Arial" w:eastAsia="Times New Roman" w:hAnsi="Arial" w:cs="Arial"/>
          <w:szCs w:val="24"/>
          <w:lang w:eastAsia="en-GB"/>
        </w:rPr>
      </w:pPr>
      <w:r w:rsidRPr="007B52AF">
        <w:rPr>
          <w:rFonts w:ascii="Arial" w:eastAsia="Times New Roman" w:hAnsi="Arial" w:cs="Arial"/>
          <w:szCs w:val="24"/>
          <w:lang w:eastAsia="en-GB"/>
        </w:rPr>
        <w:t xml:space="preserve">The </w:t>
      </w:r>
      <w:r w:rsidR="007F79FF" w:rsidRPr="007B52AF">
        <w:rPr>
          <w:rFonts w:ascii="Arial" w:eastAsia="Times New Roman" w:hAnsi="Arial" w:cs="Arial"/>
          <w:szCs w:val="24"/>
          <w:lang w:eastAsia="en-GB"/>
        </w:rPr>
        <w:t>full CBA can be found</w:t>
      </w:r>
      <w:r w:rsidR="007A3DF8" w:rsidRPr="007B52AF">
        <w:rPr>
          <w:rFonts w:ascii="Arial" w:eastAsia="Times New Roman" w:hAnsi="Arial" w:cs="Arial"/>
          <w:szCs w:val="24"/>
          <w:lang w:eastAsia="en-GB"/>
        </w:rPr>
        <w:t xml:space="preserve"> in Annex </w:t>
      </w:r>
      <w:r w:rsidR="00153C9A" w:rsidRPr="007B52AF">
        <w:rPr>
          <w:rFonts w:ascii="Arial" w:eastAsia="Times New Roman" w:hAnsi="Arial" w:cs="Arial"/>
          <w:szCs w:val="24"/>
          <w:lang w:eastAsia="en-GB"/>
        </w:rPr>
        <w:t>19</w:t>
      </w:r>
      <w:r w:rsidR="007A3DF8" w:rsidRPr="007B52AF">
        <w:rPr>
          <w:rFonts w:ascii="Arial" w:eastAsia="Times New Roman" w:hAnsi="Arial" w:cs="Arial"/>
          <w:szCs w:val="24"/>
          <w:lang w:eastAsia="en-GB"/>
        </w:rPr>
        <w:t>, but to summarise:</w:t>
      </w:r>
    </w:p>
    <w:p w14:paraId="6F8C1A6D" w14:textId="74A4D177" w:rsidR="007A3DF8" w:rsidRPr="007B52AF" w:rsidRDefault="007A3DF8" w:rsidP="006A13D7">
      <w:pPr>
        <w:spacing w:line="240" w:lineRule="auto"/>
        <w:jc w:val="both"/>
        <w:textAlignment w:val="baseline"/>
        <w:rPr>
          <w:rFonts w:eastAsia="Times New Roman"/>
          <w:u w:val="single"/>
          <w:lang w:eastAsia="en-GB"/>
        </w:rPr>
      </w:pPr>
    </w:p>
    <w:p w14:paraId="2839682A" w14:textId="4B6FCD6B" w:rsidR="00A64182" w:rsidRPr="00CE2F12" w:rsidRDefault="00A64182" w:rsidP="00A64182">
      <w:pPr>
        <w:textAlignment w:val="baseline"/>
        <w:rPr>
          <w:i/>
          <w:iCs/>
        </w:rPr>
      </w:pPr>
      <w:r w:rsidRPr="00CE2F12">
        <w:rPr>
          <w:rFonts w:eastAsia="Times New Roman"/>
          <w:i/>
          <w:iCs/>
        </w:rPr>
        <w:t xml:space="preserve">WP1: Impact on price stack available in the BM. </w:t>
      </w:r>
    </w:p>
    <w:p w14:paraId="3D5DD38C" w14:textId="4609E002" w:rsidR="00A64182" w:rsidRPr="00CE2F12" w:rsidRDefault="00A64182" w:rsidP="00A64182">
      <w:pPr>
        <w:numPr>
          <w:ilvl w:val="0"/>
          <w:numId w:val="39"/>
        </w:numPr>
        <w:spacing w:line="240" w:lineRule="auto"/>
        <w:jc w:val="both"/>
        <w:textAlignment w:val="baseline"/>
        <w:rPr>
          <w:rFonts w:ascii="Arial" w:eastAsia="Times New Roman" w:hAnsi="Arial" w:cs="Arial"/>
          <w:szCs w:val="24"/>
          <w:lang w:eastAsia="en-GB"/>
        </w:rPr>
      </w:pPr>
      <w:r w:rsidRPr="007B52AF">
        <w:rPr>
          <w:rFonts w:ascii="Arial" w:eastAsia="Times New Roman" w:hAnsi="Arial" w:cs="Arial"/>
          <w:szCs w:val="24"/>
          <w:lang w:eastAsia="en-GB"/>
        </w:rPr>
        <w:t xml:space="preserve">The Original Proposal could lead to a </w:t>
      </w:r>
      <w:r w:rsidRPr="00CE2F12">
        <w:rPr>
          <w:rFonts w:ascii="Arial" w:eastAsia="Times New Roman" w:hAnsi="Arial" w:cs="Arial"/>
          <w:szCs w:val="24"/>
          <w:lang w:eastAsia="en-GB"/>
        </w:rPr>
        <w:t>reduction in marginal BM price resulting in annual cost savings of balancing the system of up to approximately £70m</w:t>
      </w:r>
      <w:r w:rsidR="00CE2F12" w:rsidRPr="00CE2F12">
        <w:rPr>
          <w:rStyle w:val="FootnoteReference"/>
          <w:rFonts w:ascii="Arial" w:eastAsia="Times New Roman" w:hAnsi="Arial" w:cs="Arial"/>
          <w:szCs w:val="24"/>
          <w:lang w:eastAsia="en-GB"/>
        </w:rPr>
        <w:footnoteReference w:id="2"/>
      </w:r>
      <w:r w:rsidRPr="00CE2F12">
        <w:rPr>
          <w:rFonts w:ascii="Arial" w:eastAsia="Times New Roman" w:hAnsi="Arial" w:cs="Arial"/>
          <w:szCs w:val="24"/>
          <w:lang w:eastAsia="en-GB"/>
        </w:rPr>
        <w:t>.</w:t>
      </w:r>
    </w:p>
    <w:p w14:paraId="538975DA" w14:textId="77777777" w:rsidR="00A64182" w:rsidRPr="00CE2F12" w:rsidRDefault="00A64182" w:rsidP="00A64182">
      <w:pPr>
        <w:spacing w:line="240" w:lineRule="auto"/>
        <w:jc w:val="both"/>
        <w:textAlignment w:val="baseline"/>
        <w:rPr>
          <w:rFonts w:eastAsia="Times New Roman"/>
          <w:i/>
          <w:iCs/>
          <w:szCs w:val="24"/>
          <w:lang w:eastAsia="en-GB"/>
        </w:rPr>
      </w:pPr>
      <w:r w:rsidRPr="00CE2F12">
        <w:rPr>
          <w:rFonts w:eastAsia="Times New Roman"/>
          <w:i/>
          <w:iCs/>
          <w:szCs w:val="24"/>
          <w:lang w:eastAsia="en-GB"/>
        </w:rPr>
        <w:t xml:space="preserve">WP2: Impact on constraint costs: </w:t>
      </w:r>
    </w:p>
    <w:p w14:paraId="5B7B1DC9" w14:textId="77777777" w:rsidR="00A64182" w:rsidRPr="00CE2F12" w:rsidRDefault="00A64182" w:rsidP="00A64182">
      <w:pPr>
        <w:numPr>
          <w:ilvl w:val="0"/>
          <w:numId w:val="40"/>
        </w:numPr>
        <w:spacing w:line="240" w:lineRule="auto"/>
        <w:jc w:val="both"/>
        <w:textAlignment w:val="baseline"/>
        <w:rPr>
          <w:rFonts w:ascii="Arial" w:eastAsia="Times New Roman" w:hAnsi="Arial" w:cs="Arial"/>
          <w:szCs w:val="24"/>
          <w:lang w:eastAsia="en-GB"/>
        </w:rPr>
      </w:pPr>
      <w:r w:rsidRPr="00CE2F12">
        <w:rPr>
          <w:rFonts w:ascii="Arial" w:eastAsia="Times New Roman" w:hAnsi="Arial" w:cs="Arial"/>
          <w:szCs w:val="24"/>
          <w:lang w:eastAsia="en-GB"/>
        </w:rPr>
        <w:t xml:space="preserve">The increased visibility of generators provided by the Original Proposal could lead to annual savings in constraint costs of up to approximately £70m. </w:t>
      </w:r>
    </w:p>
    <w:p w14:paraId="1D328FF3" w14:textId="77777777" w:rsidR="00A64182" w:rsidRPr="00CE2F12" w:rsidRDefault="00A64182" w:rsidP="00A64182">
      <w:pPr>
        <w:numPr>
          <w:ilvl w:val="0"/>
          <w:numId w:val="40"/>
        </w:numPr>
        <w:spacing w:line="240" w:lineRule="auto"/>
        <w:jc w:val="both"/>
        <w:textAlignment w:val="baseline"/>
        <w:rPr>
          <w:rFonts w:ascii="Arial" w:eastAsia="Times New Roman" w:hAnsi="Arial" w:cs="Arial"/>
          <w:szCs w:val="24"/>
          <w:u w:val="single"/>
          <w:lang w:eastAsia="en-GB"/>
        </w:rPr>
      </w:pPr>
      <w:r w:rsidRPr="00CE2F12">
        <w:rPr>
          <w:rFonts w:ascii="Arial" w:eastAsia="Times New Roman" w:hAnsi="Arial" w:cs="Arial"/>
          <w:szCs w:val="24"/>
          <w:lang w:eastAsia="en-GB"/>
        </w:rPr>
        <w:t xml:space="preserve">The reduced visibility </w:t>
      </w:r>
      <w:proofErr w:type="gramStart"/>
      <w:r w:rsidRPr="00CE2F12">
        <w:rPr>
          <w:rFonts w:ascii="Arial" w:eastAsia="Times New Roman" w:hAnsi="Arial" w:cs="Arial"/>
          <w:szCs w:val="24"/>
          <w:lang w:eastAsia="en-GB"/>
        </w:rPr>
        <w:t>as a result of</w:t>
      </w:r>
      <w:proofErr w:type="gramEnd"/>
      <w:r w:rsidRPr="00CE2F12">
        <w:rPr>
          <w:rFonts w:ascii="Arial" w:eastAsia="Times New Roman" w:hAnsi="Arial" w:cs="Arial"/>
          <w:szCs w:val="24"/>
          <w:lang w:eastAsia="en-GB"/>
        </w:rPr>
        <w:t xml:space="preserve"> the Alternative Proposal could lead to an increase in constraint costs of up to £80m per year</w:t>
      </w:r>
      <w:r w:rsidRPr="00CE2F12">
        <w:rPr>
          <w:rFonts w:ascii="Arial" w:eastAsia="Times New Roman" w:hAnsi="Arial" w:cs="Arial"/>
          <w:szCs w:val="24"/>
          <w:u w:val="single"/>
          <w:lang w:eastAsia="en-GB"/>
        </w:rPr>
        <w:t>.</w:t>
      </w:r>
    </w:p>
    <w:p w14:paraId="37C90E48" w14:textId="77777777" w:rsidR="00A64182" w:rsidRPr="00CE2F12" w:rsidRDefault="00A64182" w:rsidP="00A64182">
      <w:pPr>
        <w:spacing w:line="240" w:lineRule="auto"/>
        <w:jc w:val="both"/>
        <w:textAlignment w:val="baseline"/>
        <w:rPr>
          <w:rFonts w:eastAsia="Times New Roman"/>
          <w:i/>
          <w:iCs/>
          <w:szCs w:val="24"/>
          <w:lang w:eastAsia="en-GB"/>
        </w:rPr>
      </w:pPr>
      <w:r w:rsidRPr="00CE2F12">
        <w:rPr>
          <w:rFonts w:eastAsia="Times New Roman"/>
          <w:i/>
          <w:iCs/>
          <w:szCs w:val="24"/>
          <w:lang w:eastAsia="en-GB"/>
        </w:rPr>
        <w:t xml:space="preserve">WP3: Impact on demand forecast errors: </w:t>
      </w:r>
    </w:p>
    <w:p w14:paraId="3735B20E" w14:textId="77777777" w:rsidR="00A64182" w:rsidRPr="00CE2F12" w:rsidRDefault="00A64182" w:rsidP="00A64182">
      <w:pPr>
        <w:numPr>
          <w:ilvl w:val="0"/>
          <w:numId w:val="41"/>
        </w:numPr>
        <w:spacing w:line="240" w:lineRule="auto"/>
        <w:jc w:val="both"/>
        <w:textAlignment w:val="baseline"/>
        <w:rPr>
          <w:rFonts w:ascii="Arial" w:eastAsia="Times New Roman" w:hAnsi="Arial" w:cs="Arial"/>
          <w:szCs w:val="24"/>
          <w:lang w:eastAsia="en-GB"/>
        </w:rPr>
      </w:pPr>
      <w:r w:rsidRPr="00CE2F12">
        <w:rPr>
          <w:rFonts w:ascii="Arial" w:eastAsia="Times New Roman" w:hAnsi="Arial" w:cs="Arial"/>
          <w:szCs w:val="24"/>
          <w:lang w:eastAsia="en-GB"/>
        </w:rPr>
        <w:t xml:space="preserve">The increased visibility of generators provided by the Original Proposal could lead to reduction in demand forecast errors and therefore cost savings of up to approximately £220m per year. </w:t>
      </w:r>
    </w:p>
    <w:p w14:paraId="46BCDAD4" w14:textId="20CB9342" w:rsidR="005449D6" w:rsidRDefault="00A64182" w:rsidP="005449D6">
      <w:pPr>
        <w:numPr>
          <w:ilvl w:val="0"/>
          <w:numId w:val="41"/>
        </w:numPr>
        <w:spacing w:line="240" w:lineRule="auto"/>
        <w:jc w:val="both"/>
        <w:textAlignment w:val="baseline"/>
        <w:rPr>
          <w:ins w:id="252" w:author="David Halford (ESO)" w:date="2023-08-10T15:56:00Z"/>
          <w:rFonts w:ascii="Arial" w:eastAsia="Times New Roman" w:hAnsi="Arial" w:cs="Arial"/>
          <w:szCs w:val="24"/>
          <w:lang w:eastAsia="en-GB"/>
        </w:rPr>
      </w:pPr>
      <w:r w:rsidRPr="00CE2F12">
        <w:rPr>
          <w:rFonts w:ascii="Arial" w:eastAsia="Times New Roman" w:hAnsi="Arial" w:cs="Arial"/>
          <w:szCs w:val="24"/>
          <w:lang w:eastAsia="en-GB"/>
        </w:rPr>
        <w:t xml:space="preserve">The reduced visibility of wind units in Scotland </w:t>
      </w:r>
      <w:proofErr w:type="gramStart"/>
      <w:r w:rsidRPr="00CE2F12">
        <w:rPr>
          <w:rFonts w:ascii="Arial" w:eastAsia="Times New Roman" w:hAnsi="Arial" w:cs="Arial"/>
          <w:szCs w:val="24"/>
          <w:lang w:eastAsia="en-GB"/>
        </w:rPr>
        <w:t>as a result of</w:t>
      </w:r>
      <w:proofErr w:type="gramEnd"/>
      <w:r w:rsidRPr="00CE2F12">
        <w:rPr>
          <w:rFonts w:ascii="Arial" w:eastAsia="Times New Roman" w:hAnsi="Arial" w:cs="Arial"/>
          <w:szCs w:val="24"/>
          <w:lang w:eastAsia="en-GB"/>
        </w:rPr>
        <w:t xml:space="preserve"> the Alternative Proposal could lead to a significant increase in demand forecast errors and therefore additional annual costs of up to approximately £530m per year.</w:t>
      </w:r>
    </w:p>
    <w:p w14:paraId="4FAF9D34" w14:textId="77777777" w:rsidR="005449D6" w:rsidRDefault="005449D6" w:rsidP="005449D6">
      <w:pPr>
        <w:spacing w:line="240" w:lineRule="auto"/>
        <w:jc w:val="both"/>
        <w:textAlignment w:val="baseline"/>
        <w:rPr>
          <w:ins w:id="253" w:author="David Halford (ESO)" w:date="2023-08-10T15:56:00Z"/>
          <w:rFonts w:ascii="Arial" w:eastAsia="Times New Roman" w:hAnsi="Arial" w:cs="Arial"/>
          <w:szCs w:val="24"/>
          <w:lang w:eastAsia="en-GB"/>
        </w:rPr>
      </w:pPr>
    </w:p>
    <w:p w14:paraId="660307F4" w14:textId="49E7EDF5" w:rsidR="005449D6" w:rsidRDefault="005449D6" w:rsidP="005449D6">
      <w:pPr>
        <w:spacing w:line="240" w:lineRule="auto"/>
        <w:jc w:val="both"/>
        <w:textAlignment w:val="baseline"/>
        <w:rPr>
          <w:ins w:id="254" w:author="David Halford (ESO)" w:date="2023-08-10T16:12:00Z"/>
          <w:rFonts w:cs="Arial"/>
        </w:rPr>
      </w:pPr>
      <w:ins w:id="255" w:author="David Halford (ESO)" w:date="2023-08-10T15:56:00Z">
        <w:r>
          <w:rPr>
            <w:rFonts w:cs="Arial"/>
          </w:rPr>
          <w:t xml:space="preserve">After the presentation of the </w:t>
        </w:r>
      </w:ins>
      <w:ins w:id="256" w:author="ESO Code Admin" w:date="2023-09-06T14:14:00Z">
        <w:r w:rsidR="00442CD2">
          <w:rPr>
            <w:rFonts w:cs="Arial"/>
          </w:rPr>
          <w:t xml:space="preserve">initial </w:t>
        </w:r>
      </w:ins>
      <w:ins w:id="257" w:author="David Halford (ESO)" w:date="2023-08-10T15:56:00Z">
        <w:r>
          <w:rPr>
            <w:rFonts w:cs="Arial"/>
          </w:rPr>
          <w:t xml:space="preserve">CBA, the proposer of </w:t>
        </w:r>
      </w:ins>
      <w:ins w:id="258" w:author="David Halford (ESO)" w:date="2023-08-10T15:57:00Z">
        <w:r w:rsidR="001C049E">
          <w:rPr>
            <w:rFonts w:cs="Arial"/>
          </w:rPr>
          <w:t xml:space="preserve">WAGCM1, discussed whether </w:t>
        </w:r>
        <w:r w:rsidR="0009092D">
          <w:rPr>
            <w:rFonts w:cs="Arial"/>
          </w:rPr>
          <w:t xml:space="preserve">visibility alone would yield the same benefits without controllability in the </w:t>
        </w:r>
      </w:ins>
      <w:ins w:id="259" w:author="David Halford (ESO)" w:date="2023-08-10T15:58:00Z">
        <w:r w:rsidR="0009092D">
          <w:rPr>
            <w:rFonts w:cs="Arial"/>
          </w:rPr>
          <w:t xml:space="preserve">BM. </w:t>
        </w:r>
        <w:r w:rsidR="008C0A15">
          <w:rPr>
            <w:rFonts w:cs="Arial"/>
          </w:rPr>
          <w:t>Following the W</w:t>
        </w:r>
      </w:ins>
      <w:ins w:id="260" w:author="ESO Code Admin" w:date="2023-09-06T14:15:00Z">
        <w:r w:rsidR="004E33F5">
          <w:rPr>
            <w:rFonts w:cs="Arial"/>
          </w:rPr>
          <w:t>orkgroup</w:t>
        </w:r>
      </w:ins>
      <w:ins w:id="261" w:author="David Halford (ESO)" w:date="2023-08-10T15:58:00Z">
        <w:r w:rsidR="008C0A15">
          <w:rPr>
            <w:rFonts w:cs="Arial"/>
          </w:rPr>
          <w:t>, two actions were raised, these being (</w:t>
        </w:r>
        <w:proofErr w:type="spellStart"/>
        <w:r w:rsidR="008C0A15">
          <w:rPr>
            <w:rFonts w:cs="Arial"/>
          </w:rPr>
          <w:t>i</w:t>
        </w:r>
        <w:proofErr w:type="spellEnd"/>
        <w:r w:rsidR="008C0A15">
          <w:rPr>
            <w:rFonts w:cs="Arial"/>
          </w:rPr>
          <w:t xml:space="preserve">) </w:t>
        </w:r>
        <w:r w:rsidR="00E36A47">
          <w:rPr>
            <w:rFonts w:cs="Arial"/>
          </w:rPr>
          <w:t xml:space="preserve">For the ESO to </w:t>
        </w:r>
      </w:ins>
      <w:ins w:id="262" w:author="David Halford (ESO)" w:date="2023-08-10T15:59:00Z">
        <w:r w:rsidR="00E36A47">
          <w:rPr>
            <w:rFonts w:cs="Arial"/>
          </w:rPr>
          <w:t>develop</w:t>
        </w:r>
        <w:r w:rsidR="00933958">
          <w:rPr>
            <w:rFonts w:cs="Arial"/>
          </w:rPr>
          <w:t xml:space="preserve"> the CBA to establish if full BM participation was required as part of the Original Proposal or </w:t>
        </w:r>
        <w:r w:rsidR="00A855CB">
          <w:rPr>
            <w:rFonts w:cs="Arial"/>
          </w:rPr>
          <w:t xml:space="preserve">visibility </w:t>
        </w:r>
        <w:r w:rsidR="00A855CB">
          <w:rPr>
            <w:rFonts w:cs="Arial"/>
          </w:rPr>
          <w:lastRenderedPageBreak/>
          <w:t>alone would achieve the same be</w:t>
        </w:r>
      </w:ins>
      <w:ins w:id="263" w:author="David Halford (ESO)" w:date="2023-08-10T16:00:00Z">
        <w:r w:rsidR="00A855CB">
          <w:rPr>
            <w:rFonts w:cs="Arial"/>
          </w:rPr>
          <w:t xml:space="preserve">nefit, and (ii), for the proposer of the Alternative to </w:t>
        </w:r>
        <w:r w:rsidR="00AF0A0C">
          <w:rPr>
            <w:rFonts w:cs="Arial"/>
          </w:rPr>
          <w:t>c</w:t>
        </w:r>
      </w:ins>
      <w:ins w:id="264" w:author="David Halford (ESO)" w:date="2023-08-10T16:01:00Z">
        <w:r w:rsidR="00AF0A0C">
          <w:rPr>
            <w:rFonts w:cs="Arial"/>
          </w:rPr>
          <w:t xml:space="preserve">onsider the submission of </w:t>
        </w:r>
        <w:r w:rsidR="00DA1117">
          <w:rPr>
            <w:rFonts w:cs="Arial"/>
          </w:rPr>
          <w:t xml:space="preserve">visibility </w:t>
        </w:r>
      </w:ins>
      <w:ins w:id="265" w:author="David Halford (ESO)" w:date="2023-08-10T16:02:00Z">
        <w:r w:rsidR="00990DEE">
          <w:rPr>
            <w:rFonts w:cs="Arial"/>
          </w:rPr>
          <w:t>Megawatt output data</w:t>
        </w:r>
      </w:ins>
      <w:ins w:id="266" w:author="David Halford (ESO)" w:date="2023-08-10T16:01:00Z">
        <w:r w:rsidR="00DA1117">
          <w:rPr>
            <w:rFonts w:cs="Arial"/>
          </w:rPr>
          <w:t xml:space="preserve"> alone</w:t>
        </w:r>
      </w:ins>
      <w:ins w:id="267" w:author="David Halford (ESO)" w:date="2023-08-10T16:02:00Z">
        <w:r w:rsidR="00990DEE">
          <w:rPr>
            <w:rFonts w:cs="Arial"/>
          </w:rPr>
          <w:t>.</w:t>
        </w:r>
      </w:ins>
    </w:p>
    <w:p w14:paraId="199EB611" w14:textId="77777777" w:rsidR="0034141D" w:rsidRDefault="0034141D" w:rsidP="005449D6">
      <w:pPr>
        <w:spacing w:line="240" w:lineRule="auto"/>
        <w:jc w:val="both"/>
        <w:textAlignment w:val="baseline"/>
        <w:rPr>
          <w:ins w:id="268" w:author="David Halford (ESO)" w:date="2023-08-10T16:12:00Z"/>
          <w:rFonts w:cs="Arial"/>
        </w:rPr>
      </w:pPr>
    </w:p>
    <w:p w14:paraId="1D620E21" w14:textId="1F78B89B" w:rsidR="0034141D" w:rsidRDefault="0034141D" w:rsidP="0034141D">
      <w:pPr>
        <w:spacing w:line="240" w:lineRule="auto"/>
        <w:jc w:val="both"/>
        <w:textAlignment w:val="baseline"/>
        <w:rPr>
          <w:ins w:id="269" w:author="David Halford (ESO)" w:date="2023-08-10T16:12:00Z"/>
          <w:rFonts w:eastAsia="Times New Roman"/>
          <w:szCs w:val="24"/>
          <w:lang w:eastAsia="en-GB"/>
        </w:rPr>
      </w:pPr>
      <w:ins w:id="270" w:author="David Halford (ESO)" w:date="2023-08-10T16:12:00Z">
        <w:r>
          <w:rPr>
            <w:rFonts w:eastAsia="Times New Roman"/>
            <w:szCs w:val="24"/>
            <w:lang w:eastAsia="en-GB"/>
          </w:rPr>
          <w:t>As a final point, at the meeting held on the 19 July</w:t>
        </w:r>
      </w:ins>
      <w:ins w:id="271" w:author="David Halford (ESO)" w:date="2023-08-10T16:15:00Z">
        <w:r w:rsidR="00352464">
          <w:rPr>
            <w:rFonts w:eastAsia="Times New Roman"/>
            <w:szCs w:val="24"/>
            <w:lang w:eastAsia="en-GB"/>
          </w:rPr>
          <w:t xml:space="preserve"> 2023</w:t>
        </w:r>
      </w:ins>
      <w:ins w:id="272" w:author="David Halford (ESO)" w:date="2023-08-10T16:12:00Z">
        <w:r>
          <w:rPr>
            <w:rFonts w:eastAsia="Times New Roman"/>
            <w:szCs w:val="24"/>
            <w:lang w:eastAsia="en-GB"/>
          </w:rPr>
          <w:t xml:space="preserve">, the ESO queried why </w:t>
        </w:r>
      </w:ins>
      <w:ins w:id="273" w:author="David Halford (ESO)" w:date="2023-08-10T16:13:00Z">
        <w:r w:rsidR="006B2878">
          <w:rPr>
            <w:rFonts w:eastAsia="Times New Roman"/>
            <w:szCs w:val="24"/>
            <w:lang w:eastAsia="en-GB"/>
          </w:rPr>
          <w:t xml:space="preserve">the arrangements </w:t>
        </w:r>
      </w:ins>
      <w:ins w:id="274" w:author="David Halford (ESO)" w:date="2023-08-10T16:14:00Z">
        <w:r w:rsidR="008C6124">
          <w:rPr>
            <w:rFonts w:eastAsia="Times New Roman"/>
            <w:szCs w:val="24"/>
            <w:lang w:eastAsia="en-GB"/>
          </w:rPr>
          <w:t xml:space="preserve">for embedded generation </w:t>
        </w:r>
      </w:ins>
      <w:ins w:id="275" w:author="David Halford (ESO)" w:date="2023-08-10T16:13:00Z">
        <w:r w:rsidR="006B2878">
          <w:rPr>
            <w:rFonts w:eastAsia="Times New Roman"/>
            <w:szCs w:val="24"/>
            <w:lang w:eastAsia="en-GB"/>
          </w:rPr>
          <w:t>in the North of Scotland</w:t>
        </w:r>
        <w:r w:rsidR="00583CAD">
          <w:rPr>
            <w:rFonts w:eastAsia="Times New Roman"/>
            <w:szCs w:val="24"/>
            <w:lang w:eastAsia="en-GB"/>
          </w:rPr>
          <w:t xml:space="preserve"> where the current 10MW threshold already applies, could not be applied in the South of Scotland and England and Wales</w:t>
        </w:r>
      </w:ins>
      <w:ins w:id="276" w:author="David Halford (ESO)" w:date="2023-08-10T16:14:00Z">
        <w:r w:rsidR="00583CAD">
          <w:rPr>
            <w:rFonts w:eastAsia="Times New Roman"/>
            <w:szCs w:val="24"/>
            <w:lang w:eastAsia="en-GB"/>
          </w:rPr>
          <w:t xml:space="preserve">. </w:t>
        </w:r>
        <w:r w:rsidR="008C6124">
          <w:rPr>
            <w:rFonts w:eastAsia="Times New Roman"/>
            <w:szCs w:val="24"/>
            <w:lang w:eastAsia="en-GB"/>
          </w:rPr>
          <w:t xml:space="preserve">The outcome of </w:t>
        </w:r>
      </w:ins>
      <w:ins w:id="277" w:author="David Halford (ESO)" w:date="2023-08-10T16:15:00Z">
        <w:r w:rsidR="00781269">
          <w:rPr>
            <w:rFonts w:eastAsia="Times New Roman"/>
            <w:szCs w:val="24"/>
            <w:lang w:eastAsia="en-GB"/>
          </w:rPr>
          <w:t>this action was discussed at the meeting on the 8 August</w:t>
        </w:r>
      </w:ins>
      <w:ins w:id="278" w:author="ESO Code Admin" w:date="2023-09-06T09:03:00Z">
        <w:r w:rsidR="00A734A4">
          <w:rPr>
            <w:rFonts w:eastAsia="Times New Roman"/>
            <w:szCs w:val="24"/>
            <w:lang w:eastAsia="en-GB"/>
          </w:rPr>
          <w:t xml:space="preserve"> 2023</w:t>
        </w:r>
      </w:ins>
      <w:ins w:id="279" w:author="David Halford (ESO)" w:date="2023-08-10T16:15:00Z">
        <w:r w:rsidR="00352464">
          <w:rPr>
            <w:rFonts w:eastAsia="Times New Roman"/>
            <w:szCs w:val="24"/>
            <w:lang w:eastAsia="en-GB"/>
          </w:rPr>
          <w:t xml:space="preserve"> and is summarised in Appendix </w:t>
        </w:r>
      </w:ins>
      <w:ins w:id="280" w:author="ESO Code Admin" w:date="2023-09-06T14:16:00Z">
        <w:r w:rsidR="003A7FF0">
          <w:rPr>
            <w:rFonts w:eastAsia="Times New Roman"/>
            <w:szCs w:val="24"/>
            <w:lang w:eastAsia="en-GB"/>
          </w:rPr>
          <w:t>21.</w:t>
        </w:r>
      </w:ins>
    </w:p>
    <w:p w14:paraId="01E8D638" w14:textId="77777777" w:rsidR="0034141D" w:rsidRPr="005449D6" w:rsidRDefault="0034141D" w:rsidP="005449D6">
      <w:pPr>
        <w:spacing w:line="240" w:lineRule="auto"/>
        <w:jc w:val="both"/>
        <w:textAlignment w:val="baseline"/>
        <w:rPr>
          <w:rFonts w:cs="Arial"/>
        </w:rPr>
      </w:pPr>
    </w:p>
    <w:p w14:paraId="251D205D" w14:textId="77777777" w:rsidR="0016497B" w:rsidRDefault="0016497B" w:rsidP="006A13D7">
      <w:pPr>
        <w:spacing w:line="240" w:lineRule="auto"/>
        <w:jc w:val="both"/>
        <w:textAlignment w:val="baseline"/>
        <w:rPr>
          <w:rFonts w:eastAsia="Times New Roman"/>
          <w:szCs w:val="24"/>
          <w:highlight w:val="yellow"/>
          <w:u w:val="single"/>
          <w:lang w:eastAsia="en-GB"/>
        </w:rPr>
      </w:pPr>
    </w:p>
    <w:p w14:paraId="317BBF4D" w14:textId="0DD46036" w:rsidR="0016497B" w:rsidRPr="006A13D7" w:rsidRDefault="0016497B" w:rsidP="0016497B">
      <w:pPr>
        <w:spacing w:line="240" w:lineRule="auto"/>
        <w:jc w:val="both"/>
        <w:textAlignment w:val="baseline"/>
        <w:rPr>
          <w:rStyle w:val="normaltextrun"/>
          <w:rFonts w:eastAsia="Times New Roman"/>
          <w:szCs w:val="24"/>
          <w:u w:val="single"/>
          <w:lang w:eastAsia="en-GB"/>
        </w:rPr>
      </w:pPr>
      <w:r>
        <w:rPr>
          <w:rFonts w:eastAsia="Times New Roman"/>
          <w:szCs w:val="24"/>
          <w:u w:val="single"/>
          <w:lang w:eastAsia="en-GB"/>
        </w:rPr>
        <w:t xml:space="preserve">Industry Impact </w:t>
      </w:r>
      <w:r w:rsidR="007A3DF8">
        <w:rPr>
          <w:rFonts w:eastAsia="Times New Roman"/>
          <w:szCs w:val="24"/>
          <w:u w:val="single"/>
          <w:lang w:eastAsia="en-GB"/>
        </w:rPr>
        <w:t>Cost Assessment</w:t>
      </w:r>
    </w:p>
    <w:p w14:paraId="6C4828A7" w14:textId="789B8626" w:rsidR="0016497B" w:rsidRPr="00E8738F" w:rsidRDefault="00997884" w:rsidP="006A13D7">
      <w:pPr>
        <w:spacing w:line="240" w:lineRule="auto"/>
        <w:jc w:val="both"/>
        <w:textAlignment w:val="baseline"/>
        <w:rPr>
          <w:rFonts w:ascii="Arial" w:eastAsia="Times New Roman" w:hAnsi="Arial" w:cs="Arial"/>
          <w:szCs w:val="24"/>
          <w:lang w:eastAsia="en-GB"/>
        </w:rPr>
      </w:pPr>
      <w:r w:rsidRPr="00E8738F">
        <w:rPr>
          <w:rFonts w:ascii="Arial" w:eastAsia="Times New Roman" w:hAnsi="Arial" w:cs="Arial"/>
          <w:szCs w:val="24"/>
          <w:lang w:eastAsia="en-GB"/>
        </w:rPr>
        <w:t xml:space="preserve">The </w:t>
      </w:r>
      <w:r w:rsidR="00C63527" w:rsidRPr="00E8738F">
        <w:rPr>
          <w:rFonts w:ascii="Arial" w:eastAsia="Times New Roman" w:hAnsi="Arial" w:cs="Arial"/>
          <w:szCs w:val="24"/>
          <w:lang w:eastAsia="en-GB"/>
        </w:rPr>
        <w:t xml:space="preserve">Workgroup discussed the impact that the modification </w:t>
      </w:r>
      <w:r w:rsidR="00CA57FE" w:rsidRPr="00E8738F">
        <w:rPr>
          <w:rFonts w:ascii="Arial" w:eastAsia="Times New Roman" w:hAnsi="Arial" w:cs="Arial"/>
          <w:szCs w:val="24"/>
          <w:lang w:eastAsia="en-GB"/>
        </w:rPr>
        <w:t xml:space="preserve">could have on Industry parties (namely, </w:t>
      </w:r>
      <w:r w:rsidR="000A34B9" w:rsidRPr="00E8738F">
        <w:rPr>
          <w:rFonts w:ascii="Arial" w:eastAsia="Times New Roman" w:hAnsi="Arial" w:cs="Arial"/>
          <w:szCs w:val="24"/>
          <w:lang w:eastAsia="en-GB"/>
        </w:rPr>
        <w:t xml:space="preserve">Generators), and </w:t>
      </w:r>
      <w:r w:rsidR="008D7AD7" w:rsidRPr="00E8738F">
        <w:rPr>
          <w:rFonts w:ascii="Arial" w:eastAsia="Times New Roman" w:hAnsi="Arial" w:cs="Arial"/>
          <w:szCs w:val="24"/>
          <w:lang w:eastAsia="en-GB"/>
        </w:rPr>
        <w:t>agreed that ESO should conduct a</w:t>
      </w:r>
      <w:r w:rsidR="00EF4C36" w:rsidRPr="00E8738F">
        <w:rPr>
          <w:rFonts w:ascii="Arial" w:eastAsia="Times New Roman" w:hAnsi="Arial" w:cs="Arial"/>
          <w:szCs w:val="24"/>
          <w:lang w:eastAsia="en-GB"/>
        </w:rPr>
        <w:t>n Im</w:t>
      </w:r>
      <w:r w:rsidR="00A04848" w:rsidRPr="00E8738F">
        <w:rPr>
          <w:rFonts w:ascii="Arial" w:eastAsia="Times New Roman" w:hAnsi="Arial" w:cs="Arial"/>
          <w:szCs w:val="24"/>
          <w:lang w:eastAsia="en-GB"/>
        </w:rPr>
        <w:t xml:space="preserve">pact Cost Assessment on the potential </w:t>
      </w:r>
      <w:r w:rsidR="0054748C" w:rsidRPr="00E8738F">
        <w:rPr>
          <w:rFonts w:ascii="Arial" w:eastAsia="Times New Roman" w:hAnsi="Arial" w:cs="Arial"/>
          <w:szCs w:val="24"/>
          <w:lang w:eastAsia="en-GB"/>
        </w:rPr>
        <w:t xml:space="preserve">additional costs for new </w:t>
      </w:r>
      <w:r w:rsidR="0030256A" w:rsidRPr="00E8738F">
        <w:rPr>
          <w:rFonts w:ascii="Arial" w:eastAsia="Times New Roman" w:hAnsi="Arial" w:cs="Arial"/>
          <w:szCs w:val="24"/>
          <w:lang w:eastAsia="en-GB"/>
        </w:rPr>
        <w:t>Generators under the Original Proposal.</w:t>
      </w:r>
    </w:p>
    <w:p w14:paraId="7E808B2E" w14:textId="038208ED" w:rsidR="00153C9A" w:rsidRPr="00E8738F" w:rsidRDefault="002015F4" w:rsidP="006A13D7">
      <w:pPr>
        <w:spacing w:line="240" w:lineRule="auto"/>
        <w:jc w:val="both"/>
        <w:textAlignment w:val="baseline"/>
        <w:rPr>
          <w:rFonts w:ascii="Arial" w:eastAsia="Times New Roman" w:hAnsi="Arial" w:cs="Arial"/>
          <w:szCs w:val="24"/>
          <w:lang w:eastAsia="en-GB"/>
        </w:rPr>
      </w:pPr>
      <w:r w:rsidRPr="00E8738F">
        <w:rPr>
          <w:rFonts w:ascii="Arial" w:eastAsia="Times New Roman" w:hAnsi="Arial" w:cs="Arial"/>
          <w:szCs w:val="24"/>
          <w:lang w:eastAsia="en-GB"/>
        </w:rPr>
        <w:t xml:space="preserve">This assessment was based on responses received from the </w:t>
      </w:r>
      <w:r w:rsidR="00E429ED" w:rsidRPr="00E8738F">
        <w:rPr>
          <w:rFonts w:ascii="Arial" w:eastAsia="Times New Roman" w:hAnsi="Arial" w:cs="Arial"/>
          <w:szCs w:val="24"/>
          <w:lang w:eastAsia="en-GB"/>
        </w:rPr>
        <w:t>industry</w:t>
      </w:r>
      <w:r w:rsidRPr="00E8738F">
        <w:rPr>
          <w:rFonts w:ascii="Arial" w:eastAsia="Times New Roman" w:hAnsi="Arial" w:cs="Arial"/>
          <w:szCs w:val="24"/>
          <w:lang w:eastAsia="en-GB"/>
        </w:rPr>
        <w:t xml:space="preserve"> </w:t>
      </w:r>
      <w:r w:rsidR="00172D14" w:rsidRPr="00E8738F">
        <w:rPr>
          <w:rFonts w:ascii="Arial" w:eastAsia="Times New Roman" w:hAnsi="Arial" w:cs="Arial"/>
          <w:szCs w:val="24"/>
          <w:lang w:eastAsia="en-GB"/>
        </w:rPr>
        <w:t xml:space="preserve">questionnaire </w:t>
      </w:r>
      <w:r w:rsidR="003D11E7" w:rsidRPr="00E8738F">
        <w:rPr>
          <w:rFonts w:ascii="Arial" w:eastAsia="Times New Roman" w:hAnsi="Arial" w:cs="Arial"/>
          <w:szCs w:val="24"/>
          <w:lang w:eastAsia="en-GB"/>
        </w:rPr>
        <w:t>detailed in the Wo</w:t>
      </w:r>
      <w:r w:rsidR="00901A18" w:rsidRPr="00E8738F">
        <w:rPr>
          <w:rFonts w:ascii="Arial" w:eastAsia="Times New Roman" w:hAnsi="Arial" w:cs="Arial"/>
          <w:szCs w:val="24"/>
          <w:lang w:eastAsia="en-GB"/>
        </w:rPr>
        <w:t xml:space="preserve">rkgroup report </w:t>
      </w:r>
      <w:r w:rsidR="001B6CBF" w:rsidRPr="00E8738F">
        <w:rPr>
          <w:rFonts w:ascii="Arial" w:eastAsia="Times New Roman" w:hAnsi="Arial" w:cs="Arial"/>
          <w:szCs w:val="24"/>
          <w:lang w:eastAsia="en-GB"/>
        </w:rPr>
        <w:t xml:space="preserve">and </w:t>
      </w:r>
      <w:r w:rsidR="007C5757" w:rsidRPr="00E8738F">
        <w:rPr>
          <w:rFonts w:ascii="Arial" w:eastAsia="Times New Roman" w:hAnsi="Arial" w:cs="Arial"/>
          <w:szCs w:val="24"/>
          <w:lang w:eastAsia="en-GB"/>
        </w:rPr>
        <w:t>individual responses</w:t>
      </w:r>
      <w:r w:rsidR="00153C9A" w:rsidRPr="00E8738F">
        <w:rPr>
          <w:rFonts w:ascii="Arial" w:eastAsia="Times New Roman" w:hAnsi="Arial" w:cs="Arial"/>
          <w:szCs w:val="24"/>
          <w:lang w:eastAsia="en-GB"/>
        </w:rPr>
        <w:t>.</w:t>
      </w:r>
      <w:ins w:id="281" w:author="David Halford" w:date="2023-08-10T13:14:00Z">
        <w:r w:rsidR="009234E2">
          <w:rPr>
            <w:rFonts w:ascii="Arial" w:eastAsia="Times New Roman" w:hAnsi="Arial" w:cs="Arial"/>
            <w:szCs w:val="24"/>
            <w:lang w:eastAsia="en-GB"/>
          </w:rPr>
          <w:t xml:space="preserve"> The </w:t>
        </w:r>
        <w:r w:rsidR="00C029E8">
          <w:rPr>
            <w:rFonts w:ascii="Arial" w:eastAsia="Times New Roman" w:hAnsi="Arial" w:cs="Arial"/>
            <w:szCs w:val="24"/>
            <w:lang w:eastAsia="en-GB"/>
          </w:rPr>
          <w:t>assessment also includes a</w:t>
        </w:r>
      </w:ins>
      <w:ins w:id="282" w:author="David Halford" w:date="2023-08-10T13:15:00Z">
        <w:r w:rsidR="00C029E8">
          <w:rPr>
            <w:rFonts w:ascii="Arial" w:eastAsia="Times New Roman" w:hAnsi="Arial" w:cs="Arial"/>
            <w:szCs w:val="24"/>
            <w:lang w:eastAsia="en-GB"/>
          </w:rPr>
          <w:t xml:space="preserve">n estimate of the number of </w:t>
        </w:r>
      </w:ins>
      <w:ins w:id="283" w:author="David Halford" w:date="2023-08-10T13:16:00Z">
        <w:r w:rsidR="001E448F">
          <w:rPr>
            <w:rFonts w:ascii="Arial" w:eastAsia="Times New Roman" w:hAnsi="Arial" w:cs="Arial"/>
            <w:szCs w:val="24"/>
            <w:lang w:eastAsia="en-GB"/>
          </w:rPr>
          <w:t xml:space="preserve">new </w:t>
        </w:r>
      </w:ins>
      <w:ins w:id="284" w:author="David Halford" w:date="2023-08-10T13:15:00Z">
        <w:r w:rsidR="00C029E8">
          <w:rPr>
            <w:rFonts w:ascii="Arial" w:eastAsia="Times New Roman" w:hAnsi="Arial" w:cs="Arial"/>
            <w:szCs w:val="24"/>
            <w:lang w:eastAsia="en-GB"/>
          </w:rPr>
          <w:t xml:space="preserve">generators </w:t>
        </w:r>
        <w:r w:rsidR="001E448F">
          <w:rPr>
            <w:rFonts w:ascii="Arial" w:eastAsia="Times New Roman" w:hAnsi="Arial" w:cs="Arial"/>
            <w:szCs w:val="24"/>
            <w:lang w:eastAsia="en-GB"/>
          </w:rPr>
          <w:t xml:space="preserve">that would </w:t>
        </w:r>
      </w:ins>
      <w:ins w:id="285" w:author="David Halford" w:date="2023-08-10T13:16:00Z">
        <w:r w:rsidR="00106233">
          <w:rPr>
            <w:rFonts w:ascii="Arial" w:eastAsia="Times New Roman" w:hAnsi="Arial" w:cs="Arial"/>
            <w:szCs w:val="24"/>
            <w:lang w:eastAsia="en-GB"/>
          </w:rPr>
          <w:t xml:space="preserve">be impacted by the Original Proposal from 2027 </w:t>
        </w:r>
        <w:proofErr w:type="gramStart"/>
        <w:r w:rsidR="00106233">
          <w:rPr>
            <w:rFonts w:ascii="Arial" w:eastAsia="Times New Roman" w:hAnsi="Arial" w:cs="Arial"/>
            <w:szCs w:val="24"/>
            <w:lang w:eastAsia="en-GB"/>
          </w:rPr>
          <w:t>in order to</w:t>
        </w:r>
        <w:proofErr w:type="gramEnd"/>
        <w:r w:rsidR="00106233">
          <w:rPr>
            <w:rFonts w:ascii="Arial" w:eastAsia="Times New Roman" w:hAnsi="Arial" w:cs="Arial"/>
            <w:szCs w:val="24"/>
            <w:lang w:eastAsia="en-GB"/>
          </w:rPr>
          <w:t xml:space="preserve"> p</w:t>
        </w:r>
        <w:r w:rsidR="00B820F4">
          <w:rPr>
            <w:rFonts w:ascii="Arial" w:eastAsia="Times New Roman" w:hAnsi="Arial" w:cs="Arial"/>
            <w:szCs w:val="24"/>
            <w:lang w:eastAsia="en-GB"/>
          </w:rPr>
          <w:t xml:space="preserve">rovide </w:t>
        </w:r>
      </w:ins>
      <w:ins w:id="286" w:author="David Halford" w:date="2023-08-10T13:21:00Z">
        <w:r w:rsidR="00F41FD2">
          <w:rPr>
            <w:rFonts w:ascii="Arial" w:eastAsia="Times New Roman" w:hAnsi="Arial" w:cs="Arial"/>
            <w:szCs w:val="24"/>
            <w:lang w:eastAsia="en-GB"/>
          </w:rPr>
          <w:t>a view of the</w:t>
        </w:r>
        <w:r w:rsidR="00BB45B7">
          <w:rPr>
            <w:rFonts w:ascii="Arial" w:eastAsia="Times New Roman" w:hAnsi="Arial" w:cs="Arial"/>
            <w:szCs w:val="24"/>
            <w:lang w:eastAsia="en-GB"/>
          </w:rPr>
          <w:t xml:space="preserve"> estimate</w:t>
        </w:r>
      </w:ins>
      <w:ins w:id="287" w:author="David Halford (ESO)" w:date="2023-08-10T15:52:00Z">
        <w:r w:rsidR="00E81186">
          <w:rPr>
            <w:rFonts w:ascii="Arial" w:eastAsia="Times New Roman" w:hAnsi="Arial" w:cs="Arial"/>
            <w:szCs w:val="24"/>
            <w:lang w:eastAsia="en-GB"/>
          </w:rPr>
          <w:t>d</w:t>
        </w:r>
      </w:ins>
      <w:ins w:id="288" w:author="David Halford" w:date="2023-08-10T13:21:00Z">
        <w:r w:rsidR="00BB45B7">
          <w:rPr>
            <w:rFonts w:ascii="Arial" w:eastAsia="Times New Roman" w:hAnsi="Arial" w:cs="Arial"/>
            <w:szCs w:val="24"/>
            <w:lang w:eastAsia="en-GB"/>
          </w:rPr>
          <w:t xml:space="preserve"> cost to the generator community per year.</w:t>
        </w:r>
      </w:ins>
    </w:p>
    <w:p w14:paraId="4D32078B" w14:textId="004B3062" w:rsidR="00A64182" w:rsidRPr="00732A4A" w:rsidRDefault="006E01FA" w:rsidP="006A13D7">
      <w:pPr>
        <w:spacing w:line="240" w:lineRule="auto"/>
        <w:jc w:val="both"/>
        <w:textAlignment w:val="baseline"/>
        <w:rPr>
          <w:rFonts w:ascii="Arial" w:eastAsia="Times New Roman" w:hAnsi="Arial" w:cs="Arial"/>
          <w:szCs w:val="24"/>
          <w:lang w:eastAsia="en-GB"/>
        </w:rPr>
      </w:pPr>
      <w:r w:rsidRPr="00E8738F">
        <w:rPr>
          <w:rFonts w:ascii="Arial" w:eastAsia="Times New Roman" w:hAnsi="Arial" w:cs="Arial"/>
          <w:szCs w:val="24"/>
          <w:lang w:eastAsia="en-GB"/>
        </w:rPr>
        <w:t xml:space="preserve">Details of the assessment can be found in Annex 20 </w:t>
      </w:r>
    </w:p>
    <w:p w14:paraId="2A336AF4" w14:textId="77777777" w:rsidR="00635954" w:rsidRDefault="00635954" w:rsidP="006A13D7">
      <w:pPr>
        <w:spacing w:line="240" w:lineRule="auto"/>
        <w:jc w:val="both"/>
        <w:textAlignment w:val="baseline"/>
        <w:rPr>
          <w:ins w:id="289" w:author="David Halford" w:date="2023-08-10T13:22:00Z"/>
          <w:rFonts w:eastAsia="Times New Roman"/>
          <w:szCs w:val="24"/>
          <w:highlight w:val="yellow"/>
          <w:u w:val="single"/>
          <w:lang w:eastAsia="en-GB"/>
        </w:rPr>
      </w:pPr>
    </w:p>
    <w:p w14:paraId="69469D3B" w14:textId="358E448F" w:rsidR="001251E5" w:rsidRDefault="00825CBF" w:rsidP="006A13D7">
      <w:pPr>
        <w:spacing w:line="240" w:lineRule="auto"/>
        <w:jc w:val="both"/>
        <w:textAlignment w:val="baseline"/>
        <w:rPr>
          <w:ins w:id="290" w:author="David Halford" w:date="2023-08-10T14:04:00Z"/>
          <w:rFonts w:eastAsia="Times New Roman"/>
          <w:szCs w:val="24"/>
          <w:lang w:eastAsia="en-GB"/>
        </w:rPr>
      </w:pPr>
      <w:ins w:id="291" w:author="David Halford" w:date="2023-08-10T14:02:00Z">
        <w:r>
          <w:rPr>
            <w:rFonts w:eastAsia="Times New Roman"/>
            <w:szCs w:val="24"/>
            <w:lang w:eastAsia="en-GB"/>
          </w:rPr>
          <w:t>The revision to WAGCM1</w:t>
        </w:r>
      </w:ins>
      <w:ins w:id="292" w:author="David Halford (ESO)" w:date="2023-08-10T16:02:00Z">
        <w:r w:rsidR="000E2488">
          <w:rPr>
            <w:rFonts w:eastAsia="Times New Roman"/>
            <w:szCs w:val="24"/>
            <w:lang w:eastAsia="en-GB"/>
          </w:rPr>
          <w:t xml:space="preserve"> to include</w:t>
        </w:r>
      </w:ins>
      <w:ins w:id="293" w:author="David Halford (ESO)" w:date="2023-08-10T16:03:00Z">
        <w:r w:rsidR="000E2488">
          <w:rPr>
            <w:rFonts w:eastAsia="Times New Roman"/>
            <w:szCs w:val="24"/>
            <w:lang w:eastAsia="en-GB"/>
          </w:rPr>
          <w:t xml:space="preserve"> the </w:t>
        </w:r>
        <w:r w:rsidR="00C210F7">
          <w:rPr>
            <w:rFonts w:eastAsia="Times New Roman"/>
            <w:szCs w:val="24"/>
            <w:lang w:eastAsia="en-GB"/>
          </w:rPr>
          <w:t>submission of planning code data for plants of 1MW or above</w:t>
        </w:r>
      </w:ins>
      <w:ins w:id="294" w:author="David Halford" w:date="2023-08-10T14:02:00Z">
        <w:r>
          <w:rPr>
            <w:rFonts w:eastAsia="Times New Roman"/>
            <w:szCs w:val="24"/>
            <w:lang w:eastAsia="en-GB"/>
          </w:rPr>
          <w:t xml:space="preserve"> was </w:t>
        </w:r>
        <w:r w:rsidR="00C635CE">
          <w:rPr>
            <w:rFonts w:eastAsia="Times New Roman"/>
            <w:szCs w:val="24"/>
            <w:lang w:eastAsia="en-GB"/>
          </w:rPr>
          <w:t>presen</w:t>
        </w:r>
      </w:ins>
      <w:ins w:id="295" w:author="David Halford" w:date="2023-08-10T14:03:00Z">
        <w:r w:rsidR="00C635CE">
          <w:rPr>
            <w:rFonts w:eastAsia="Times New Roman"/>
            <w:szCs w:val="24"/>
            <w:lang w:eastAsia="en-GB"/>
          </w:rPr>
          <w:t xml:space="preserve">ted to the ESO </w:t>
        </w:r>
        <w:r w:rsidR="001251E5">
          <w:rPr>
            <w:rFonts w:eastAsia="Times New Roman"/>
            <w:szCs w:val="24"/>
            <w:lang w:eastAsia="en-GB"/>
          </w:rPr>
          <w:t>on the 18 Ju</w:t>
        </w:r>
      </w:ins>
      <w:ins w:id="296" w:author="David Halford" w:date="2023-08-10T14:04:00Z">
        <w:r w:rsidR="001251E5">
          <w:rPr>
            <w:rFonts w:eastAsia="Times New Roman"/>
            <w:szCs w:val="24"/>
            <w:lang w:eastAsia="en-GB"/>
          </w:rPr>
          <w:t>ly</w:t>
        </w:r>
      </w:ins>
      <w:ins w:id="297" w:author="David Halford (ESO)" w:date="2023-08-10T16:15:00Z">
        <w:r w:rsidR="00352464">
          <w:rPr>
            <w:rFonts w:eastAsia="Times New Roman"/>
            <w:szCs w:val="24"/>
            <w:lang w:eastAsia="en-GB"/>
          </w:rPr>
          <w:t xml:space="preserve"> 2023</w:t>
        </w:r>
      </w:ins>
      <w:ins w:id="298" w:author="David Halford" w:date="2023-08-10T14:04:00Z">
        <w:r w:rsidR="001251E5">
          <w:rPr>
            <w:rFonts w:eastAsia="Times New Roman"/>
            <w:szCs w:val="24"/>
            <w:lang w:eastAsia="en-GB"/>
          </w:rPr>
          <w:t xml:space="preserve"> and discussed with the Workgroup on the 19 July</w:t>
        </w:r>
      </w:ins>
      <w:ins w:id="299" w:author="David Halford (ESO)" w:date="2023-08-10T16:15:00Z">
        <w:r w:rsidR="00352464">
          <w:rPr>
            <w:rFonts w:eastAsia="Times New Roman"/>
            <w:szCs w:val="24"/>
            <w:lang w:eastAsia="en-GB"/>
          </w:rPr>
          <w:t xml:space="preserve"> 2023</w:t>
        </w:r>
      </w:ins>
      <w:ins w:id="300" w:author="David Halford" w:date="2023-08-10T14:04:00Z">
        <w:r w:rsidR="001251E5">
          <w:rPr>
            <w:rFonts w:eastAsia="Times New Roman"/>
            <w:szCs w:val="24"/>
            <w:lang w:eastAsia="en-GB"/>
          </w:rPr>
          <w:t>.</w:t>
        </w:r>
      </w:ins>
    </w:p>
    <w:p w14:paraId="3CE81B5A" w14:textId="09511BAF" w:rsidR="00C821CF" w:rsidRDefault="00C821CF" w:rsidP="006A13D7">
      <w:pPr>
        <w:spacing w:line="240" w:lineRule="auto"/>
        <w:jc w:val="both"/>
        <w:textAlignment w:val="baseline"/>
        <w:rPr>
          <w:ins w:id="301" w:author="David Halford" w:date="2023-08-10T14:04:00Z"/>
          <w:rFonts w:eastAsia="Times New Roman"/>
          <w:szCs w:val="24"/>
          <w:lang w:eastAsia="en-GB"/>
        </w:rPr>
      </w:pPr>
    </w:p>
    <w:p w14:paraId="00CC2755" w14:textId="606A5377" w:rsidR="00042F31" w:rsidRDefault="00042F31" w:rsidP="006A13D7">
      <w:pPr>
        <w:spacing w:line="240" w:lineRule="auto"/>
        <w:jc w:val="both"/>
        <w:textAlignment w:val="baseline"/>
        <w:rPr>
          <w:ins w:id="302" w:author="David Halford" w:date="2023-08-10T14:10:00Z"/>
          <w:rFonts w:eastAsia="Times New Roman"/>
          <w:szCs w:val="24"/>
          <w:lang w:eastAsia="en-GB"/>
        </w:rPr>
      </w:pPr>
      <w:ins w:id="303" w:author="David Halford" w:date="2023-08-10T14:04:00Z">
        <w:r>
          <w:rPr>
            <w:rFonts w:eastAsia="Times New Roman"/>
            <w:szCs w:val="24"/>
            <w:lang w:eastAsia="en-GB"/>
          </w:rPr>
          <w:t xml:space="preserve">The representatives from the ESO </w:t>
        </w:r>
      </w:ins>
      <w:ins w:id="304" w:author="David Halford" w:date="2023-08-10T14:06:00Z">
        <w:r w:rsidR="002001CC">
          <w:rPr>
            <w:rFonts w:eastAsia="Times New Roman"/>
            <w:szCs w:val="24"/>
            <w:lang w:eastAsia="en-GB"/>
          </w:rPr>
          <w:t>presented further CBA analysis</w:t>
        </w:r>
      </w:ins>
      <w:ins w:id="305" w:author="David Halford (ESO)" w:date="2023-08-10T16:03:00Z">
        <w:r w:rsidR="00C210F7">
          <w:rPr>
            <w:rFonts w:eastAsia="Times New Roman"/>
            <w:szCs w:val="24"/>
            <w:lang w:eastAsia="en-GB"/>
          </w:rPr>
          <w:t xml:space="preserve"> at the W</w:t>
        </w:r>
      </w:ins>
      <w:ins w:id="306" w:author="Lizzie Timmins (ESO)" w:date="2023-09-06T14:39:00Z">
        <w:r w:rsidR="0080679F">
          <w:rPr>
            <w:rFonts w:eastAsia="Times New Roman"/>
            <w:szCs w:val="24"/>
            <w:lang w:eastAsia="en-GB"/>
          </w:rPr>
          <w:t>orkgroup</w:t>
        </w:r>
      </w:ins>
      <w:ins w:id="307" w:author="David Halford (ESO)" w:date="2023-08-10T16:03:00Z">
        <w:del w:id="308" w:author="Lizzie Timmins (ESO)" w:date="2023-09-06T14:39:00Z">
          <w:r w:rsidR="00C210F7" w:rsidDel="0080679F">
            <w:rPr>
              <w:rFonts w:eastAsia="Times New Roman"/>
              <w:szCs w:val="24"/>
              <w:lang w:eastAsia="en-GB"/>
            </w:rPr>
            <w:delText>G</w:delText>
          </w:r>
        </w:del>
        <w:r w:rsidR="00C210F7">
          <w:rPr>
            <w:rFonts w:eastAsia="Times New Roman"/>
            <w:szCs w:val="24"/>
            <w:lang w:eastAsia="en-GB"/>
          </w:rPr>
          <w:t xml:space="preserve"> on </w:t>
        </w:r>
        <w:del w:id="309" w:author="Lizzie Timmins (ESO)" w:date="2023-09-06T14:39:00Z">
          <w:r w:rsidR="00C210F7">
            <w:rPr>
              <w:rFonts w:eastAsia="Times New Roman"/>
              <w:szCs w:val="24"/>
              <w:lang w:eastAsia="en-GB"/>
            </w:rPr>
            <w:delText xml:space="preserve">the </w:delText>
          </w:r>
        </w:del>
        <w:del w:id="310" w:author="Lizzie Timmins (ESO)" w:date="2023-09-06T14:42:00Z">
          <w:r w:rsidR="00C210F7">
            <w:rPr>
              <w:rFonts w:eastAsia="Times New Roman"/>
              <w:szCs w:val="24"/>
              <w:lang w:eastAsia="en-GB"/>
            </w:rPr>
            <w:delText xml:space="preserve">19 </w:delText>
          </w:r>
        </w:del>
      </w:ins>
      <w:ins w:id="311" w:author="David Halford" w:date="2023-08-10T14:06:00Z">
        <w:del w:id="312" w:author="Lizzie Timmins (ESO)" w:date="2023-09-06T14:42:00Z">
          <w:r w:rsidR="002001CC">
            <w:rPr>
              <w:rFonts w:eastAsia="Times New Roman"/>
              <w:szCs w:val="24"/>
              <w:lang w:eastAsia="en-GB"/>
            </w:rPr>
            <w:delText xml:space="preserve"> </w:delText>
          </w:r>
        </w:del>
      </w:ins>
      <w:ins w:id="313" w:author="ESO Code Admin" w:date="2023-09-06T09:36:00Z">
        <w:del w:id="314" w:author="Lizzie Timmins (ESO)" w:date="2023-09-06T14:42:00Z">
          <w:r w:rsidR="00C45242">
            <w:rPr>
              <w:rFonts w:eastAsia="Times New Roman"/>
              <w:szCs w:val="24"/>
              <w:lang w:eastAsia="en-GB"/>
            </w:rPr>
            <w:delText>July</w:delText>
          </w:r>
        </w:del>
      </w:ins>
      <w:ins w:id="315" w:author="Lizzie Timmins (ESO)" w:date="2023-09-06T14:42:00Z">
        <w:r w:rsidR="00507D1F">
          <w:rPr>
            <w:rFonts w:eastAsia="Times New Roman"/>
            <w:szCs w:val="24"/>
            <w:lang w:eastAsia="en-GB"/>
          </w:rPr>
          <w:t>19 July</w:t>
        </w:r>
      </w:ins>
      <w:ins w:id="316" w:author="ESO Code Admin" w:date="2023-09-06T09:36:00Z">
        <w:r w:rsidR="00C45242">
          <w:rPr>
            <w:rFonts w:eastAsia="Times New Roman"/>
            <w:szCs w:val="24"/>
            <w:lang w:eastAsia="en-GB"/>
          </w:rPr>
          <w:t xml:space="preserve"> 2023 </w:t>
        </w:r>
      </w:ins>
      <w:ins w:id="317" w:author="David Halford" w:date="2023-08-10T14:06:00Z">
        <w:r w:rsidR="002001CC">
          <w:rPr>
            <w:rFonts w:eastAsia="Times New Roman"/>
            <w:szCs w:val="24"/>
            <w:lang w:eastAsia="en-GB"/>
          </w:rPr>
          <w:t xml:space="preserve">that </w:t>
        </w:r>
      </w:ins>
      <w:ins w:id="318" w:author="David Halford" w:date="2023-08-10T14:09:00Z">
        <w:r w:rsidR="008B4723">
          <w:rPr>
            <w:rFonts w:eastAsia="Times New Roman"/>
            <w:szCs w:val="24"/>
            <w:lang w:eastAsia="en-GB"/>
          </w:rPr>
          <w:t xml:space="preserve">demonstrated </w:t>
        </w:r>
        <w:r w:rsidR="00673AD4">
          <w:rPr>
            <w:rFonts w:eastAsia="Times New Roman"/>
            <w:szCs w:val="24"/>
            <w:lang w:eastAsia="en-GB"/>
          </w:rPr>
          <w:t xml:space="preserve">the requirement for Generators </w:t>
        </w:r>
        <w:r w:rsidR="00E62B28">
          <w:rPr>
            <w:rFonts w:eastAsia="Times New Roman"/>
            <w:szCs w:val="24"/>
            <w:lang w:eastAsia="en-GB"/>
          </w:rPr>
          <w:t>under the Original Prop</w:t>
        </w:r>
      </w:ins>
      <w:ins w:id="319" w:author="David Halford" w:date="2023-08-10T14:10:00Z">
        <w:r w:rsidR="00E62B28">
          <w:rPr>
            <w:rFonts w:eastAsia="Times New Roman"/>
            <w:szCs w:val="24"/>
            <w:lang w:eastAsia="en-GB"/>
          </w:rPr>
          <w:t xml:space="preserve">osal to be full BM Participants </w:t>
        </w:r>
        <w:r w:rsidR="000522C4">
          <w:rPr>
            <w:rFonts w:eastAsia="Times New Roman"/>
            <w:szCs w:val="24"/>
            <w:lang w:eastAsia="en-GB"/>
          </w:rPr>
          <w:t>and controllable via the ESO Control Room.</w:t>
        </w:r>
      </w:ins>
    </w:p>
    <w:p w14:paraId="07C6B9FE" w14:textId="4D478BB4" w:rsidR="00CF7A46" w:rsidRDefault="000522C4" w:rsidP="006A13D7">
      <w:pPr>
        <w:spacing w:line="240" w:lineRule="auto"/>
        <w:jc w:val="both"/>
        <w:textAlignment w:val="baseline"/>
        <w:rPr>
          <w:ins w:id="320" w:author="David Halford" w:date="2023-08-10T14:25:00Z"/>
          <w:rFonts w:eastAsia="Times New Roman"/>
          <w:szCs w:val="24"/>
          <w:lang w:eastAsia="en-GB"/>
        </w:rPr>
      </w:pPr>
      <w:ins w:id="321" w:author="David Halford" w:date="2023-08-10T14:10:00Z">
        <w:r>
          <w:rPr>
            <w:rFonts w:eastAsia="Times New Roman"/>
            <w:szCs w:val="24"/>
            <w:lang w:eastAsia="en-GB"/>
          </w:rPr>
          <w:t>This analysis</w:t>
        </w:r>
      </w:ins>
      <w:ins w:id="322" w:author="David Halford" w:date="2023-08-10T14:11:00Z">
        <w:r w:rsidR="002F6C8C">
          <w:rPr>
            <w:rFonts w:eastAsia="Times New Roman"/>
            <w:szCs w:val="24"/>
            <w:lang w:eastAsia="en-GB"/>
          </w:rPr>
          <w:t xml:space="preserve"> </w:t>
        </w:r>
      </w:ins>
      <w:ins w:id="323" w:author="David Halford (ESO)" w:date="2023-08-10T16:06:00Z">
        <w:r w:rsidR="007A2456">
          <w:rPr>
            <w:rFonts w:eastAsia="Times New Roman"/>
            <w:szCs w:val="24"/>
            <w:lang w:eastAsia="en-GB"/>
          </w:rPr>
          <w:t>concluded that with full visibility and control in the BM</w:t>
        </w:r>
        <w:r w:rsidR="00D367EA">
          <w:rPr>
            <w:rFonts w:eastAsia="Times New Roman"/>
            <w:szCs w:val="24"/>
            <w:lang w:eastAsia="en-GB"/>
          </w:rPr>
          <w:t xml:space="preserve"> over a number of scenarios, additional costs benefits could be realised</w:t>
        </w:r>
      </w:ins>
      <w:ins w:id="324" w:author="David Halford (ESO)" w:date="2023-08-10T16:07:00Z">
        <w:r w:rsidR="00C14939">
          <w:rPr>
            <w:rFonts w:eastAsia="Times New Roman"/>
            <w:szCs w:val="24"/>
            <w:lang w:eastAsia="en-GB"/>
          </w:rPr>
          <w:t xml:space="preserve">, </w:t>
        </w:r>
        <w:proofErr w:type="gramStart"/>
        <w:r w:rsidR="001A1CEF">
          <w:rPr>
            <w:rFonts w:eastAsia="Times New Roman"/>
            <w:szCs w:val="24"/>
            <w:lang w:eastAsia="en-GB"/>
          </w:rPr>
          <w:t>These</w:t>
        </w:r>
        <w:proofErr w:type="gramEnd"/>
        <w:r w:rsidR="001A1CEF">
          <w:rPr>
            <w:rFonts w:eastAsia="Times New Roman"/>
            <w:szCs w:val="24"/>
            <w:lang w:eastAsia="en-GB"/>
          </w:rPr>
          <w:t xml:space="preserve"> additional savings can be found in </w:t>
        </w:r>
      </w:ins>
      <w:ins w:id="325" w:author="David Halford (ESO)" w:date="2023-08-10T16:08:00Z">
        <w:r w:rsidR="001A1CEF">
          <w:rPr>
            <w:rFonts w:eastAsia="Times New Roman"/>
            <w:szCs w:val="24"/>
            <w:lang w:eastAsia="en-GB"/>
          </w:rPr>
          <w:t xml:space="preserve">the </w:t>
        </w:r>
      </w:ins>
      <w:ins w:id="326" w:author="David Halford" w:date="2023-08-10T14:25:00Z">
        <w:r w:rsidR="00CF7A46">
          <w:rPr>
            <w:rFonts w:eastAsia="Times New Roman"/>
            <w:szCs w:val="24"/>
            <w:lang w:eastAsia="en-GB"/>
          </w:rPr>
          <w:t>additional analysis</w:t>
        </w:r>
        <w:del w:id="327" w:author="Lizzie Timmins (ESO)" w:date="2023-09-06T14:39:00Z">
          <w:r w:rsidR="00CF7A46">
            <w:rPr>
              <w:rFonts w:eastAsia="Times New Roman"/>
              <w:szCs w:val="24"/>
              <w:lang w:eastAsia="en-GB"/>
            </w:rPr>
            <w:delText xml:space="preserve"> </w:delText>
          </w:r>
        </w:del>
      </w:ins>
      <w:ins w:id="328" w:author="David Halford (ESO)" w:date="2023-08-10T16:08:00Z">
        <w:r w:rsidR="001A1CEF">
          <w:rPr>
            <w:rFonts w:eastAsia="Times New Roman"/>
            <w:szCs w:val="24"/>
            <w:lang w:eastAsia="en-GB"/>
          </w:rPr>
          <w:t xml:space="preserve"> that </w:t>
        </w:r>
      </w:ins>
      <w:ins w:id="329" w:author="David Halford" w:date="2023-08-10T14:25:00Z">
        <w:r w:rsidR="00CF7A46">
          <w:rPr>
            <w:rFonts w:eastAsia="Times New Roman"/>
            <w:szCs w:val="24"/>
            <w:lang w:eastAsia="en-GB"/>
          </w:rPr>
          <w:t xml:space="preserve">can be found in </w:t>
        </w:r>
        <w:del w:id="330" w:author="Lizzie Timmins (ESO)" w:date="2023-09-06T14:40:00Z">
          <w:r w:rsidR="00CF7A46">
            <w:rPr>
              <w:rFonts w:eastAsia="Times New Roman"/>
              <w:szCs w:val="24"/>
              <w:lang w:eastAsia="en-GB"/>
            </w:rPr>
            <w:delText>Appendix</w:delText>
          </w:r>
        </w:del>
      </w:ins>
      <w:ins w:id="331" w:author="Lizzie Timmins (ESO)" w:date="2023-09-06T14:40:00Z">
        <w:r w:rsidR="0080679F">
          <w:rPr>
            <w:rFonts w:eastAsia="Times New Roman"/>
            <w:szCs w:val="24"/>
            <w:lang w:eastAsia="en-GB"/>
          </w:rPr>
          <w:t>Annex</w:t>
        </w:r>
      </w:ins>
      <w:ins w:id="332" w:author="Lizzie Timmins (ESO)" w:date="2023-09-06T14:41:00Z">
        <w:r w:rsidR="00187CB6">
          <w:rPr>
            <w:rFonts w:eastAsia="Times New Roman"/>
            <w:szCs w:val="24"/>
            <w:lang w:eastAsia="en-GB"/>
          </w:rPr>
          <w:t xml:space="preserve"> 22.</w:t>
        </w:r>
      </w:ins>
      <w:ins w:id="333" w:author="David Halford" w:date="2023-08-10T14:25:00Z">
        <w:del w:id="334" w:author="Lizzie Timmins (ESO)" w:date="2023-09-06T14:41:00Z">
          <w:r w:rsidR="00CF7A46">
            <w:rPr>
              <w:rFonts w:eastAsia="Times New Roman"/>
              <w:szCs w:val="24"/>
              <w:lang w:eastAsia="en-GB"/>
            </w:rPr>
            <w:delText xml:space="preserve"> XX</w:delText>
          </w:r>
        </w:del>
      </w:ins>
    </w:p>
    <w:p w14:paraId="55484F06" w14:textId="77777777" w:rsidR="00D744FE" w:rsidRDefault="00D744FE" w:rsidP="006A13D7">
      <w:pPr>
        <w:spacing w:line="240" w:lineRule="auto"/>
        <w:jc w:val="both"/>
        <w:textAlignment w:val="baseline"/>
        <w:rPr>
          <w:ins w:id="335" w:author="David Halford" w:date="2023-08-10T14:25:00Z"/>
          <w:rFonts w:eastAsia="Times New Roman"/>
          <w:szCs w:val="24"/>
          <w:lang w:eastAsia="en-GB"/>
        </w:rPr>
      </w:pPr>
    </w:p>
    <w:p w14:paraId="7778A912" w14:textId="02CB1BDB" w:rsidR="00D744FE" w:rsidRDefault="0072313D" w:rsidP="006A13D7">
      <w:pPr>
        <w:spacing w:line="240" w:lineRule="auto"/>
        <w:jc w:val="both"/>
        <w:textAlignment w:val="baseline"/>
        <w:rPr>
          <w:ins w:id="336" w:author="David Halford" w:date="2023-08-10T14:28:00Z"/>
          <w:rFonts w:eastAsia="Times New Roman"/>
          <w:szCs w:val="24"/>
          <w:lang w:eastAsia="en-GB"/>
        </w:rPr>
      </w:pPr>
      <w:ins w:id="337" w:author="David Halford" w:date="2023-08-10T14:26:00Z">
        <w:r>
          <w:rPr>
            <w:rFonts w:eastAsia="Times New Roman"/>
            <w:szCs w:val="24"/>
            <w:lang w:eastAsia="en-GB"/>
          </w:rPr>
          <w:t>The Workgroup discussed w</w:t>
        </w:r>
      </w:ins>
      <w:ins w:id="338" w:author="David Halford" w:date="2023-08-10T14:27:00Z">
        <w:r>
          <w:rPr>
            <w:rFonts w:eastAsia="Times New Roman"/>
            <w:szCs w:val="24"/>
            <w:lang w:eastAsia="en-GB"/>
          </w:rPr>
          <w:t xml:space="preserve">hether there </w:t>
        </w:r>
        <w:r w:rsidR="00A97FC6">
          <w:rPr>
            <w:rFonts w:eastAsia="Times New Roman"/>
            <w:szCs w:val="24"/>
            <w:lang w:eastAsia="en-GB"/>
          </w:rPr>
          <w:t>are any benefits in providing visibility of planning timescale dat</w:t>
        </w:r>
        <w:r w:rsidR="00A23760">
          <w:rPr>
            <w:rFonts w:eastAsia="Times New Roman"/>
            <w:szCs w:val="24"/>
            <w:lang w:eastAsia="en-GB"/>
          </w:rPr>
          <w:t xml:space="preserve">a. The ESO </w:t>
        </w:r>
      </w:ins>
      <w:ins w:id="339" w:author="David Halford" w:date="2023-08-10T14:28:00Z">
        <w:r w:rsidR="00A23760">
          <w:rPr>
            <w:rFonts w:eastAsia="Times New Roman"/>
            <w:szCs w:val="24"/>
            <w:lang w:eastAsia="en-GB"/>
          </w:rPr>
          <w:t xml:space="preserve">explained that providing </w:t>
        </w:r>
        <w:r w:rsidR="00ED4C4F">
          <w:rPr>
            <w:rFonts w:eastAsia="Times New Roman"/>
            <w:szCs w:val="24"/>
            <w:lang w:eastAsia="en-GB"/>
          </w:rPr>
          <w:t xml:space="preserve">quantitative analysis would be </w:t>
        </w:r>
      </w:ins>
      <w:ins w:id="340" w:author="David Halford" w:date="2023-08-10T15:01:00Z">
        <w:r w:rsidR="00162827">
          <w:rPr>
            <w:rFonts w:eastAsia="Times New Roman"/>
            <w:szCs w:val="24"/>
            <w:lang w:eastAsia="en-GB"/>
          </w:rPr>
          <w:t>difficult,</w:t>
        </w:r>
      </w:ins>
      <w:ins w:id="341" w:author="David Halford" w:date="2023-08-10T14:28:00Z">
        <w:r w:rsidR="00ED4C4F">
          <w:rPr>
            <w:rFonts w:eastAsia="Times New Roman"/>
            <w:szCs w:val="24"/>
            <w:lang w:eastAsia="en-GB"/>
          </w:rPr>
          <w:t xml:space="preserve"> but some form of qualitative </w:t>
        </w:r>
        <w:r w:rsidR="003533DE">
          <w:rPr>
            <w:rFonts w:eastAsia="Times New Roman"/>
            <w:szCs w:val="24"/>
            <w:lang w:eastAsia="en-GB"/>
          </w:rPr>
          <w:t>assessment could be made.</w:t>
        </w:r>
      </w:ins>
    </w:p>
    <w:p w14:paraId="18C1B775" w14:textId="249268CE" w:rsidR="003533DE" w:rsidRDefault="003533DE" w:rsidP="006A13D7">
      <w:pPr>
        <w:spacing w:line="240" w:lineRule="auto"/>
        <w:jc w:val="both"/>
        <w:textAlignment w:val="baseline"/>
        <w:rPr>
          <w:ins w:id="342" w:author="David Halford (ESO)" w:date="2023-08-10T16:11:00Z"/>
          <w:rFonts w:eastAsia="Times New Roman"/>
          <w:szCs w:val="24"/>
          <w:lang w:eastAsia="en-GB"/>
        </w:rPr>
      </w:pPr>
      <w:ins w:id="343" w:author="David Halford" w:date="2023-08-10T14:29:00Z">
        <w:r>
          <w:rPr>
            <w:rFonts w:eastAsia="Times New Roman"/>
            <w:szCs w:val="24"/>
            <w:lang w:eastAsia="en-GB"/>
          </w:rPr>
          <w:t xml:space="preserve">At the Workgroup which took place on </w:t>
        </w:r>
        <w:del w:id="344" w:author="Lizzie Timmins (ESO)" w:date="2023-09-06T14:39:00Z">
          <w:r>
            <w:rPr>
              <w:rFonts w:eastAsia="Times New Roman"/>
              <w:szCs w:val="24"/>
              <w:lang w:eastAsia="en-GB"/>
            </w:rPr>
            <w:delText>the</w:delText>
          </w:r>
        </w:del>
      </w:ins>
      <w:ins w:id="345" w:author="Lizzie Timmins (ESO)" w:date="2023-09-06T14:39:00Z">
        <w:r w:rsidR="0080679F">
          <w:rPr>
            <w:rFonts w:eastAsia="Times New Roman"/>
            <w:szCs w:val="24"/>
            <w:lang w:eastAsia="en-GB"/>
          </w:rPr>
          <w:t>0</w:t>
        </w:r>
      </w:ins>
      <w:ins w:id="346" w:author="David Halford" w:date="2023-08-10T14:29:00Z">
        <w:del w:id="347" w:author="Lizzie Timmins (ESO)" w:date="2023-09-06T14:39:00Z">
          <w:r>
            <w:rPr>
              <w:rFonts w:eastAsia="Times New Roman"/>
              <w:szCs w:val="24"/>
              <w:lang w:eastAsia="en-GB"/>
            </w:rPr>
            <w:delText xml:space="preserve"> </w:delText>
          </w:r>
        </w:del>
        <w:r>
          <w:rPr>
            <w:rFonts w:eastAsia="Times New Roman"/>
            <w:szCs w:val="24"/>
            <w:lang w:eastAsia="en-GB"/>
          </w:rPr>
          <w:t>8 August</w:t>
        </w:r>
      </w:ins>
      <w:ins w:id="348" w:author="David Halford (ESO)" w:date="2023-08-10T16:16:00Z">
        <w:r w:rsidR="00B42B35">
          <w:rPr>
            <w:rFonts w:eastAsia="Times New Roman"/>
            <w:szCs w:val="24"/>
            <w:lang w:eastAsia="en-GB"/>
          </w:rPr>
          <w:t xml:space="preserve"> 2023</w:t>
        </w:r>
      </w:ins>
      <w:ins w:id="349" w:author="David Halford" w:date="2023-08-10T14:29:00Z">
        <w:r>
          <w:rPr>
            <w:rFonts w:eastAsia="Times New Roman"/>
            <w:szCs w:val="24"/>
            <w:lang w:eastAsia="en-GB"/>
          </w:rPr>
          <w:t xml:space="preserve">, the ESO gave an overview of </w:t>
        </w:r>
      </w:ins>
      <w:ins w:id="350" w:author="David Halford" w:date="2023-08-10T15:11:00Z">
        <w:r w:rsidR="00B42FFB">
          <w:rPr>
            <w:rFonts w:eastAsia="Times New Roman"/>
            <w:szCs w:val="24"/>
            <w:lang w:eastAsia="en-GB"/>
          </w:rPr>
          <w:t xml:space="preserve">why </w:t>
        </w:r>
        <w:del w:id="351" w:author="Lizzie Timmins (ESO)" w:date="2023-09-06T14:39:00Z">
          <w:r w:rsidR="00B42FFB">
            <w:rPr>
              <w:rFonts w:eastAsia="Times New Roman"/>
              <w:szCs w:val="24"/>
              <w:lang w:eastAsia="en-GB"/>
            </w:rPr>
            <w:delText>we</w:delText>
          </w:r>
        </w:del>
      </w:ins>
      <w:ins w:id="352" w:author="Lizzie Timmins (ESO)" w:date="2023-09-06T14:39:00Z">
        <w:r w:rsidR="0080679F">
          <w:rPr>
            <w:rFonts w:eastAsia="Times New Roman"/>
            <w:szCs w:val="24"/>
            <w:lang w:eastAsia="en-GB"/>
          </w:rPr>
          <w:t>t</w:t>
        </w:r>
      </w:ins>
      <w:ins w:id="353" w:author="Lizzie Timmins (ESO)" w:date="2023-09-06T14:40:00Z">
        <w:r w:rsidR="0080679F">
          <w:rPr>
            <w:rFonts w:eastAsia="Times New Roman"/>
            <w:szCs w:val="24"/>
            <w:lang w:eastAsia="en-GB"/>
          </w:rPr>
          <w:t>hey</w:t>
        </w:r>
      </w:ins>
      <w:ins w:id="354" w:author="David Halford" w:date="2023-08-10T15:11:00Z">
        <w:r w:rsidR="00B42FFB">
          <w:rPr>
            <w:rFonts w:eastAsia="Times New Roman"/>
            <w:szCs w:val="24"/>
            <w:lang w:eastAsia="en-GB"/>
          </w:rPr>
          <w:t xml:space="preserve"> believe</w:t>
        </w:r>
        <w:del w:id="355" w:author="David Halford (ESO)" w:date="2023-08-10T16:08:00Z">
          <w:r w:rsidR="00B42FFB" w:rsidDel="00811135">
            <w:rPr>
              <w:rFonts w:eastAsia="Times New Roman"/>
              <w:szCs w:val="24"/>
              <w:lang w:eastAsia="en-GB"/>
            </w:rPr>
            <w:delText>d</w:delText>
          </w:r>
        </w:del>
        <w:r w:rsidR="00B42FFB">
          <w:rPr>
            <w:rFonts w:eastAsia="Times New Roman"/>
            <w:szCs w:val="24"/>
            <w:lang w:eastAsia="en-GB"/>
          </w:rPr>
          <w:t xml:space="preserve"> the providing</w:t>
        </w:r>
      </w:ins>
      <w:ins w:id="356" w:author="David Halford" w:date="2023-08-10T15:12:00Z">
        <w:r w:rsidR="00A03225">
          <w:rPr>
            <w:rFonts w:eastAsia="Times New Roman"/>
            <w:szCs w:val="24"/>
            <w:lang w:eastAsia="en-GB"/>
          </w:rPr>
          <w:t xml:space="preserve"> </w:t>
        </w:r>
      </w:ins>
      <w:ins w:id="357" w:author="David Halford (ESO)" w:date="2023-08-10T16:09:00Z">
        <w:r w:rsidR="00811135">
          <w:rPr>
            <w:rFonts w:eastAsia="Times New Roman"/>
            <w:szCs w:val="24"/>
            <w:lang w:eastAsia="en-GB"/>
          </w:rPr>
          <w:t xml:space="preserve">of </w:t>
        </w:r>
      </w:ins>
      <w:ins w:id="358" w:author="David Halford" w:date="2023-08-10T15:12:00Z">
        <w:r w:rsidR="00A03225">
          <w:rPr>
            <w:rFonts w:eastAsia="Times New Roman"/>
            <w:szCs w:val="24"/>
            <w:lang w:eastAsia="en-GB"/>
          </w:rPr>
          <w:t>Planning Timescale</w:t>
        </w:r>
      </w:ins>
      <w:ins w:id="359" w:author="David Halford" w:date="2023-08-10T15:11:00Z">
        <w:r w:rsidR="00B42FFB">
          <w:rPr>
            <w:rFonts w:eastAsia="Times New Roman"/>
            <w:szCs w:val="24"/>
            <w:lang w:eastAsia="en-GB"/>
          </w:rPr>
          <w:t xml:space="preserve"> </w:t>
        </w:r>
      </w:ins>
      <w:ins w:id="360" w:author="David Halford" w:date="2023-08-10T15:12:00Z">
        <w:r w:rsidR="00A03225">
          <w:rPr>
            <w:rFonts w:eastAsia="Times New Roman"/>
            <w:szCs w:val="24"/>
            <w:lang w:eastAsia="en-GB"/>
          </w:rPr>
          <w:t>D</w:t>
        </w:r>
      </w:ins>
      <w:ins w:id="361" w:author="David Halford" w:date="2023-08-10T15:11:00Z">
        <w:r w:rsidR="00B42FFB">
          <w:rPr>
            <w:rFonts w:eastAsia="Times New Roman"/>
            <w:szCs w:val="24"/>
            <w:lang w:eastAsia="en-GB"/>
          </w:rPr>
          <w:t>ata alone wou</w:t>
        </w:r>
      </w:ins>
      <w:ins w:id="362" w:author="David Halford" w:date="2023-08-10T15:12:00Z">
        <w:r w:rsidR="00B42FFB">
          <w:rPr>
            <w:rFonts w:eastAsia="Times New Roman"/>
            <w:szCs w:val="24"/>
            <w:lang w:eastAsia="en-GB"/>
          </w:rPr>
          <w:t xml:space="preserve">ld not </w:t>
        </w:r>
        <w:r w:rsidR="00DE52B6">
          <w:rPr>
            <w:rFonts w:eastAsia="Times New Roman"/>
            <w:szCs w:val="24"/>
            <w:lang w:eastAsia="en-GB"/>
          </w:rPr>
          <w:t>produce the potential benefits demonstrated in the CBA.</w:t>
        </w:r>
      </w:ins>
      <w:ins w:id="363" w:author="David Halford (ESO)" w:date="2023-08-10T16:09:00Z">
        <w:r w:rsidR="001000B6">
          <w:rPr>
            <w:rFonts w:eastAsia="Times New Roman"/>
            <w:szCs w:val="24"/>
            <w:lang w:eastAsia="en-GB"/>
          </w:rPr>
          <w:t xml:space="preserve"> This qualitative </w:t>
        </w:r>
      </w:ins>
      <w:ins w:id="364" w:author="David Halford (ESO)" w:date="2023-09-07T09:55:00Z">
        <w:r w:rsidR="00835633">
          <w:rPr>
            <w:rFonts w:eastAsia="Times New Roman"/>
            <w:szCs w:val="24"/>
            <w:lang w:eastAsia="en-GB"/>
          </w:rPr>
          <w:t>assessment</w:t>
        </w:r>
      </w:ins>
      <w:ins w:id="365" w:author="David Halford (ESO)" w:date="2023-08-10T16:09:00Z">
        <w:r w:rsidR="001000B6">
          <w:rPr>
            <w:rFonts w:eastAsia="Times New Roman"/>
            <w:szCs w:val="24"/>
            <w:lang w:eastAsia="en-GB"/>
          </w:rPr>
          <w:t xml:space="preserve"> can be found in </w:t>
        </w:r>
        <w:del w:id="366" w:author="Lizzie Timmins (ESO)" w:date="2023-09-06T14:40:00Z">
          <w:r w:rsidR="001000B6">
            <w:rPr>
              <w:rFonts w:eastAsia="Times New Roman"/>
              <w:szCs w:val="24"/>
              <w:lang w:eastAsia="en-GB"/>
            </w:rPr>
            <w:delText>Appendix</w:delText>
          </w:r>
        </w:del>
      </w:ins>
      <w:ins w:id="367" w:author="Lizzie Timmins (ESO)" w:date="2023-09-06T14:40:00Z">
        <w:r w:rsidR="0080679F">
          <w:rPr>
            <w:rFonts w:eastAsia="Times New Roman"/>
            <w:szCs w:val="24"/>
            <w:lang w:eastAsia="en-GB"/>
          </w:rPr>
          <w:t>Annex</w:t>
        </w:r>
      </w:ins>
      <w:ins w:id="368" w:author="David Halford (ESO)" w:date="2023-08-10T16:09:00Z">
        <w:r w:rsidR="001000B6">
          <w:rPr>
            <w:rFonts w:eastAsia="Times New Roman"/>
            <w:szCs w:val="24"/>
            <w:lang w:eastAsia="en-GB"/>
          </w:rPr>
          <w:t xml:space="preserve"> </w:t>
        </w:r>
      </w:ins>
      <w:ins w:id="369" w:author="Lizzie Timmins (ESO)" w:date="2023-09-06T14:41:00Z">
        <w:r w:rsidR="00186952">
          <w:rPr>
            <w:rFonts w:eastAsia="Times New Roman"/>
            <w:szCs w:val="24"/>
            <w:lang w:eastAsia="en-GB"/>
          </w:rPr>
          <w:t>23</w:t>
        </w:r>
      </w:ins>
      <w:ins w:id="370" w:author="David Halford (ESO)" w:date="2023-08-10T16:09:00Z">
        <w:del w:id="371" w:author="Lizzie Timmins (ESO)" w:date="2023-09-06T14:41:00Z">
          <w:r w:rsidR="001000B6">
            <w:rPr>
              <w:rFonts w:eastAsia="Times New Roman"/>
              <w:szCs w:val="24"/>
              <w:lang w:eastAsia="en-GB"/>
            </w:rPr>
            <w:delText>XX</w:delText>
          </w:r>
        </w:del>
        <w:r w:rsidR="001000B6">
          <w:rPr>
            <w:rFonts w:eastAsia="Times New Roman"/>
            <w:szCs w:val="24"/>
            <w:lang w:eastAsia="en-GB"/>
          </w:rPr>
          <w:t>.</w:t>
        </w:r>
      </w:ins>
    </w:p>
    <w:p w14:paraId="0F2C7ADA" w14:textId="77777777" w:rsidR="0037660E" w:rsidRDefault="0037660E" w:rsidP="006A13D7">
      <w:pPr>
        <w:spacing w:line="240" w:lineRule="auto"/>
        <w:jc w:val="both"/>
        <w:textAlignment w:val="baseline"/>
        <w:rPr>
          <w:ins w:id="372" w:author="ESO Code Admin" w:date="2023-09-13T12:24:00Z"/>
          <w:rFonts w:eastAsia="Times New Roman"/>
          <w:szCs w:val="24"/>
          <w:lang w:eastAsia="en-GB"/>
        </w:rPr>
      </w:pPr>
    </w:p>
    <w:p w14:paraId="1D804D33" w14:textId="77777777" w:rsidR="00AC3B98" w:rsidRDefault="00AC3B98" w:rsidP="006A13D7">
      <w:pPr>
        <w:spacing w:line="240" w:lineRule="auto"/>
        <w:jc w:val="both"/>
        <w:textAlignment w:val="baseline"/>
        <w:rPr>
          <w:ins w:id="373" w:author="ESO Code Admin" w:date="2023-09-13T12:24:00Z"/>
          <w:rFonts w:eastAsia="Times New Roman"/>
          <w:szCs w:val="24"/>
          <w:lang w:eastAsia="en-GB"/>
        </w:rPr>
      </w:pPr>
    </w:p>
    <w:p w14:paraId="6512CB44" w14:textId="77777777" w:rsidR="00AC3B98" w:rsidRDefault="00AC3B98" w:rsidP="006A13D7">
      <w:pPr>
        <w:spacing w:line="240" w:lineRule="auto"/>
        <w:jc w:val="both"/>
        <w:textAlignment w:val="baseline"/>
        <w:rPr>
          <w:ins w:id="374" w:author="ESO Code Admin" w:date="2023-09-13T12:19:00Z"/>
          <w:rFonts w:eastAsia="Times New Roman"/>
          <w:szCs w:val="24"/>
          <w:lang w:eastAsia="en-GB"/>
        </w:rPr>
      </w:pPr>
    </w:p>
    <w:p w14:paraId="32739E0E" w14:textId="77777777" w:rsidR="007B09D0" w:rsidRDefault="007B09D0" w:rsidP="006A13D7">
      <w:pPr>
        <w:spacing w:line="240" w:lineRule="auto"/>
        <w:jc w:val="both"/>
        <w:textAlignment w:val="baseline"/>
        <w:rPr>
          <w:ins w:id="375" w:author="ESO Code Admin" w:date="2023-09-13T12:19:00Z"/>
          <w:rFonts w:eastAsia="Times New Roman"/>
          <w:szCs w:val="24"/>
          <w:lang w:eastAsia="en-GB"/>
        </w:rPr>
      </w:pPr>
    </w:p>
    <w:p w14:paraId="282D89E2" w14:textId="1B8C5DB4" w:rsidR="007B09D0" w:rsidRPr="00BE307B" w:rsidRDefault="007B09D0" w:rsidP="006A13D7">
      <w:pPr>
        <w:spacing w:line="240" w:lineRule="auto"/>
        <w:jc w:val="both"/>
        <w:textAlignment w:val="baseline"/>
        <w:rPr>
          <w:ins w:id="376" w:author="ESO Code Admin" w:date="2023-09-13T12:19:00Z"/>
          <w:rFonts w:asciiTheme="majorHAnsi" w:eastAsiaTheme="majorEastAsia" w:hAnsiTheme="majorHAnsi" w:cstheme="majorBidi"/>
          <w:b/>
          <w:sz w:val="28"/>
          <w:szCs w:val="26"/>
          <w:u w:val="single"/>
        </w:rPr>
      </w:pPr>
      <w:ins w:id="377" w:author="ESO Code Admin" w:date="2023-09-13T12:19:00Z">
        <w:r>
          <w:rPr>
            <w:rFonts w:asciiTheme="majorHAnsi" w:eastAsiaTheme="majorEastAsia" w:hAnsiTheme="majorHAnsi" w:cstheme="majorBidi"/>
            <w:b/>
            <w:sz w:val="28"/>
            <w:szCs w:val="26"/>
            <w:u w:val="single"/>
          </w:rPr>
          <w:t>Implementation information</w:t>
        </w:r>
      </w:ins>
    </w:p>
    <w:p w14:paraId="0D414553" w14:textId="77777777" w:rsidR="00BE307B" w:rsidRDefault="00BE307B" w:rsidP="00BE307B">
      <w:pPr>
        <w:rPr>
          <w:ins w:id="378" w:author="ESO Code Admin" w:date="2023-09-13T12:19:00Z"/>
          <w:b/>
          <w:bCs/>
          <w:sz w:val="22"/>
        </w:rPr>
      </w:pPr>
      <w:ins w:id="379" w:author="ESO Code Admin" w:date="2023-09-13T12:19:00Z">
        <w:r>
          <w:rPr>
            <w:b/>
            <w:bCs/>
          </w:rPr>
          <w:t>Implementation date of the Original Proposal</w:t>
        </w:r>
      </w:ins>
    </w:p>
    <w:p w14:paraId="1C0D41D1" w14:textId="77777777" w:rsidR="00BE307B" w:rsidRDefault="00BE307B" w:rsidP="00BE307B">
      <w:pPr>
        <w:pStyle w:val="ListParagraph"/>
        <w:numPr>
          <w:ilvl w:val="0"/>
          <w:numId w:val="45"/>
        </w:numPr>
        <w:spacing w:before="0" w:after="0" w:line="240" w:lineRule="auto"/>
        <w:contextualSpacing w:val="0"/>
        <w:rPr>
          <w:ins w:id="380" w:author="ESO Code Admin" w:date="2023-09-13T12:19:00Z"/>
        </w:rPr>
      </w:pPr>
      <w:ins w:id="381" w:author="ESO Code Admin" w:date="2023-09-13T12:19:00Z">
        <w:r>
          <w:t>As you will be aware, as part of the Original Proposal we have been discussing an implementation date that will take place at ‘some point’ in 2027.</w:t>
        </w:r>
      </w:ins>
    </w:p>
    <w:p w14:paraId="43A2BF66" w14:textId="77777777" w:rsidR="00BE307B" w:rsidRDefault="00BE307B" w:rsidP="00BE307B">
      <w:pPr>
        <w:pStyle w:val="ListParagraph"/>
        <w:numPr>
          <w:ilvl w:val="0"/>
          <w:numId w:val="45"/>
        </w:numPr>
        <w:spacing w:before="0" w:after="0" w:line="240" w:lineRule="auto"/>
        <w:contextualSpacing w:val="0"/>
        <w:rPr>
          <w:ins w:id="382" w:author="ESO Code Admin" w:date="2023-09-13T12:19:00Z"/>
        </w:rPr>
      </w:pPr>
      <w:ins w:id="383" w:author="ESO Code Admin" w:date="2023-09-13T12:19:00Z">
        <w:r>
          <w:t xml:space="preserve">After speaking to IT and some of the product owners that require changes as part of GC0117, it was agreed that a date in the first financial quarter would be appropriate as it avoids regulatory change that normally take place between January and April </w:t>
        </w:r>
        <w:proofErr w:type="gramStart"/>
        <w:r>
          <w:t>and also</w:t>
        </w:r>
        <w:proofErr w:type="gramEnd"/>
        <w:r>
          <w:t xml:space="preserve"> the winter period.</w:t>
        </w:r>
      </w:ins>
    </w:p>
    <w:p w14:paraId="5595890A" w14:textId="6481526A" w:rsidR="00BE307B" w:rsidRDefault="00BE307B" w:rsidP="00BE307B">
      <w:pPr>
        <w:pStyle w:val="ListParagraph"/>
        <w:numPr>
          <w:ilvl w:val="0"/>
          <w:numId w:val="45"/>
        </w:numPr>
        <w:spacing w:before="0" w:after="0" w:line="240" w:lineRule="auto"/>
        <w:contextualSpacing w:val="0"/>
        <w:rPr>
          <w:ins w:id="384" w:author="ESO Code Admin" w:date="2023-09-13T12:19:00Z"/>
          <w:b/>
          <w:bCs/>
        </w:rPr>
      </w:pPr>
      <w:ins w:id="385" w:author="ESO Code Admin" w:date="2023-09-13T12:20:00Z">
        <w:r>
          <w:rPr>
            <w:b/>
            <w:bCs/>
          </w:rPr>
          <w:t>S</w:t>
        </w:r>
      </w:ins>
      <w:ins w:id="386" w:author="ESO Code Admin" w:date="2023-09-13T12:19:00Z">
        <w:r>
          <w:rPr>
            <w:b/>
            <w:bCs/>
          </w:rPr>
          <w:t>ettled on a date of the 1 June 2027.</w:t>
        </w:r>
      </w:ins>
    </w:p>
    <w:p w14:paraId="64B72E6E" w14:textId="77777777" w:rsidR="00BE307B" w:rsidRDefault="00BE307B" w:rsidP="00BE307B">
      <w:pPr>
        <w:pStyle w:val="ListParagraph"/>
        <w:numPr>
          <w:ilvl w:val="0"/>
          <w:numId w:val="45"/>
        </w:numPr>
        <w:spacing w:before="0" w:after="0" w:line="240" w:lineRule="auto"/>
        <w:contextualSpacing w:val="0"/>
        <w:rPr>
          <w:ins w:id="387" w:author="ESO Code Admin" w:date="2023-09-13T12:19:00Z"/>
        </w:rPr>
      </w:pPr>
      <w:ins w:id="388" w:author="ESO Code Admin" w:date="2023-09-13T12:19:00Z">
        <w:r>
          <w:lastRenderedPageBreak/>
          <w:t xml:space="preserve">Note, that we also need to document an implementation date for the </w:t>
        </w:r>
        <w:proofErr w:type="gramStart"/>
        <w:r>
          <w:t>WAGCM</w:t>
        </w:r>
        <w:proofErr w:type="gramEnd"/>
        <w:r>
          <w:t xml:space="preserve"> but this would not be IT dependant.</w:t>
        </w:r>
      </w:ins>
    </w:p>
    <w:p w14:paraId="627D1E15" w14:textId="77777777" w:rsidR="00BE307B" w:rsidRDefault="00BE307B" w:rsidP="00BE307B">
      <w:pPr>
        <w:rPr>
          <w:ins w:id="389" w:author="ESO Code Admin" w:date="2023-09-13T12:19:00Z"/>
        </w:rPr>
      </w:pPr>
    </w:p>
    <w:p w14:paraId="74F7E996" w14:textId="77777777" w:rsidR="00BE307B" w:rsidRDefault="00BE307B" w:rsidP="00BE307B">
      <w:pPr>
        <w:rPr>
          <w:ins w:id="390" w:author="ESO Code Admin" w:date="2023-09-13T12:19:00Z"/>
          <w:b/>
          <w:bCs/>
        </w:rPr>
      </w:pPr>
      <w:ins w:id="391" w:author="ESO Code Admin" w:date="2023-09-13T12:19:00Z">
        <w:r>
          <w:rPr>
            <w:b/>
            <w:bCs/>
          </w:rPr>
          <w:t xml:space="preserve">Additional IT costs </w:t>
        </w:r>
        <w:proofErr w:type="gramStart"/>
        <w:r>
          <w:rPr>
            <w:b/>
            <w:bCs/>
          </w:rPr>
          <w:t>as a result of</w:t>
        </w:r>
        <w:proofErr w:type="gramEnd"/>
        <w:r>
          <w:rPr>
            <w:b/>
            <w:bCs/>
          </w:rPr>
          <w:t xml:space="preserve"> the Original Proposal</w:t>
        </w:r>
      </w:ins>
    </w:p>
    <w:p w14:paraId="65C91727" w14:textId="77777777" w:rsidR="00BE307B" w:rsidRDefault="00BE307B" w:rsidP="00BE307B">
      <w:pPr>
        <w:pStyle w:val="ListParagraph"/>
        <w:numPr>
          <w:ilvl w:val="0"/>
          <w:numId w:val="46"/>
        </w:numPr>
        <w:spacing w:before="0" w:after="0" w:line="240" w:lineRule="auto"/>
        <w:contextualSpacing w:val="0"/>
        <w:rPr>
          <w:ins w:id="392" w:author="ESO Code Admin" w:date="2023-09-13T12:19:00Z"/>
        </w:rPr>
      </w:pPr>
      <w:ins w:id="393" w:author="ESO Code Admin" w:date="2023-09-13T12:19:00Z">
        <w:r>
          <w:t xml:space="preserve">Although the Balancing Transformation Programme is delivering </w:t>
        </w:r>
        <w:proofErr w:type="gramStart"/>
        <w:r>
          <w:t>a number of</w:t>
        </w:r>
        <w:proofErr w:type="gramEnd"/>
        <w:r>
          <w:t xml:space="preserve"> enhancements to allow the Control Room to efficiently manage higher numbers of BM Units which would have been happening regardless of GC0117, there are some other products/systems that will require updates which are exclusive to the Original Proposal for GC0117.</w:t>
        </w:r>
      </w:ins>
    </w:p>
    <w:p w14:paraId="6E8A1027" w14:textId="77777777" w:rsidR="00BE307B" w:rsidRDefault="00BE307B" w:rsidP="00BE307B">
      <w:pPr>
        <w:pStyle w:val="ListParagraph"/>
        <w:numPr>
          <w:ilvl w:val="0"/>
          <w:numId w:val="46"/>
        </w:numPr>
        <w:spacing w:before="0" w:after="0" w:line="240" w:lineRule="auto"/>
        <w:contextualSpacing w:val="0"/>
        <w:rPr>
          <w:ins w:id="394" w:author="ESO Code Admin" w:date="2023-09-13T12:19:00Z"/>
        </w:rPr>
      </w:pPr>
      <w:proofErr w:type="gramStart"/>
      <w:ins w:id="395" w:author="ESO Code Admin" w:date="2023-09-13T12:19:00Z">
        <w:r>
          <w:t>The original IT Impact Assessment,</w:t>
        </w:r>
        <w:proofErr w:type="gramEnd"/>
        <w:r>
          <w:t xml:space="preserve"> showed spend of between £11-17m for these changes.</w:t>
        </w:r>
      </w:ins>
    </w:p>
    <w:p w14:paraId="419A91F8" w14:textId="77777777" w:rsidR="00BE307B" w:rsidRDefault="00BE307B" w:rsidP="00BE307B">
      <w:pPr>
        <w:pStyle w:val="ListParagraph"/>
        <w:numPr>
          <w:ilvl w:val="0"/>
          <w:numId w:val="46"/>
        </w:numPr>
        <w:spacing w:before="0" w:after="0" w:line="240" w:lineRule="auto"/>
        <w:contextualSpacing w:val="0"/>
        <w:rPr>
          <w:ins w:id="396" w:author="ESO Code Admin" w:date="2023-09-13T12:19:00Z"/>
        </w:rPr>
      </w:pPr>
      <w:ins w:id="397" w:author="ESO Code Admin" w:date="2023-09-13T12:19:00Z">
        <w:r>
          <w:t xml:space="preserve">Putting the Balancing Transformation costs to one side (as this would be spent regardless of GC0117), we are looking at around £11m of </w:t>
        </w:r>
        <w:proofErr w:type="gramStart"/>
        <w:r>
          <w:t>one off</w:t>
        </w:r>
        <w:proofErr w:type="gramEnd"/>
        <w:r>
          <w:t xml:space="preserve"> additional costs to support the Original Proposal for GC0117.</w:t>
        </w:r>
      </w:ins>
    </w:p>
    <w:p w14:paraId="61DE9CDA" w14:textId="77777777" w:rsidR="00BE307B" w:rsidRDefault="00BE307B" w:rsidP="00BE307B">
      <w:pPr>
        <w:pStyle w:val="ListParagraph"/>
        <w:numPr>
          <w:ilvl w:val="0"/>
          <w:numId w:val="46"/>
        </w:numPr>
        <w:spacing w:before="0" w:after="0" w:line="240" w:lineRule="auto"/>
        <w:contextualSpacing w:val="0"/>
        <w:rPr>
          <w:ins w:id="398" w:author="ESO Code Admin" w:date="2023-09-13T12:19:00Z"/>
        </w:rPr>
      </w:pPr>
      <w:ins w:id="399" w:author="ESO Code Admin" w:date="2023-09-13T12:19:00Z">
        <w:r>
          <w:t>These costs have already been factored into IT budgets for BP2 and may also flow into BP3.</w:t>
        </w:r>
      </w:ins>
    </w:p>
    <w:p w14:paraId="1A34C6A4" w14:textId="77777777" w:rsidR="007B09D0" w:rsidRDefault="007B09D0" w:rsidP="006A13D7">
      <w:pPr>
        <w:spacing w:line="240" w:lineRule="auto"/>
        <w:jc w:val="both"/>
        <w:textAlignment w:val="baseline"/>
        <w:rPr>
          <w:ins w:id="400" w:author="ESO Code Admin" w:date="2023-09-13T12:19:00Z"/>
          <w:rFonts w:eastAsia="Times New Roman"/>
          <w:szCs w:val="24"/>
          <w:lang w:eastAsia="en-GB"/>
        </w:rPr>
      </w:pPr>
    </w:p>
    <w:p w14:paraId="1F977CBA" w14:textId="77777777" w:rsidR="007B09D0" w:rsidRDefault="007B09D0" w:rsidP="006A13D7">
      <w:pPr>
        <w:spacing w:line="240" w:lineRule="auto"/>
        <w:jc w:val="both"/>
        <w:textAlignment w:val="baseline"/>
        <w:rPr>
          <w:ins w:id="401" w:author="ESO Code Admin" w:date="2023-09-13T12:19:00Z"/>
          <w:rFonts w:eastAsia="Times New Roman"/>
          <w:szCs w:val="24"/>
          <w:lang w:eastAsia="en-GB"/>
        </w:rPr>
      </w:pPr>
    </w:p>
    <w:p w14:paraId="29803C9B" w14:textId="77777777" w:rsidR="007B09D0" w:rsidRDefault="007B09D0" w:rsidP="006A13D7">
      <w:pPr>
        <w:spacing w:line="240" w:lineRule="auto"/>
        <w:jc w:val="both"/>
        <w:textAlignment w:val="baseline"/>
        <w:rPr>
          <w:ins w:id="402" w:author="ESO Code Admin" w:date="2023-09-13T12:19:00Z"/>
          <w:rFonts w:eastAsia="Times New Roman"/>
          <w:szCs w:val="24"/>
          <w:lang w:eastAsia="en-GB"/>
        </w:rPr>
      </w:pPr>
    </w:p>
    <w:p w14:paraId="1A0738A1" w14:textId="77777777" w:rsidR="007B09D0" w:rsidRDefault="007B09D0" w:rsidP="006A13D7">
      <w:pPr>
        <w:spacing w:line="240" w:lineRule="auto"/>
        <w:jc w:val="both"/>
        <w:textAlignment w:val="baseline"/>
        <w:rPr>
          <w:ins w:id="403" w:author="David Halford (ESO)" w:date="2023-08-10T16:11:00Z"/>
          <w:rFonts w:eastAsia="Times New Roman"/>
          <w:szCs w:val="24"/>
          <w:lang w:eastAsia="en-GB"/>
        </w:rPr>
      </w:pPr>
    </w:p>
    <w:p w14:paraId="6AA8B28A" w14:textId="77777777" w:rsidR="0037660E" w:rsidRPr="005C1E7B" w:rsidDel="0034141D" w:rsidRDefault="00E87048" w:rsidP="005C1E7B">
      <w:pPr>
        <w:pStyle w:val="Heading2"/>
        <w:rPr>
          <w:ins w:id="404" w:author="David Halford" w:date="2023-08-10T14:02:00Z"/>
          <w:del w:id="405" w:author="David Halford (ESO)" w:date="2023-08-10T16:12:00Z"/>
        </w:rPr>
      </w:pPr>
      <w:commentRangeStart w:id="406"/>
      <w:ins w:id="407" w:author="ESO Code Admin" w:date="2023-09-06T09:51:00Z">
        <w:r>
          <w:t>Related</w:t>
        </w:r>
      </w:ins>
      <w:ins w:id="408" w:author="ESO Code Admin" w:date="2023-09-06T09:37:00Z">
        <w:r w:rsidR="005C1E7B" w:rsidRPr="005C1E7B">
          <w:t xml:space="preserve"> </w:t>
        </w:r>
      </w:ins>
      <w:ins w:id="409" w:author="ESO Code Admin" w:date="2023-09-06T09:39:00Z">
        <w:r w:rsidR="00A64FD4">
          <w:t>Potential</w:t>
        </w:r>
      </w:ins>
      <w:ins w:id="410" w:author="ESO Code Admin" w:date="2023-09-06T09:37:00Z">
        <w:r w:rsidR="005C1E7B">
          <w:t xml:space="preserve"> </w:t>
        </w:r>
      </w:ins>
      <w:ins w:id="411" w:author="ESO Code Admin" w:date="2023-09-06T09:38:00Z">
        <w:r w:rsidR="00531108">
          <w:t>Modification</w:t>
        </w:r>
      </w:ins>
      <w:ins w:id="412" w:author="ESO Code Admin" w:date="2023-09-06T09:39:00Z">
        <w:r w:rsidR="00531108">
          <w:t xml:space="preserve">s </w:t>
        </w:r>
        <w:r w:rsidR="00A64FD4">
          <w:t>Outside the Scope of</w:t>
        </w:r>
        <w:r w:rsidR="00531108">
          <w:t xml:space="preserve"> </w:t>
        </w:r>
        <w:r w:rsidR="00A64FD4">
          <w:t>GC0117</w:t>
        </w:r>
      </w:ins>
      <w:commentRangeEnd w:id="406"/>
      <w:r w:rsidR="00D549CA">
        <w:rPr>
          <w:rStyle w:val="CommentReference"/>
          <w:rFonts w:ascii="Arial" w:eastAsia="Times New Roman" w:hAnsi="Arial" w:cs="Times New Roman"/>
          <w:b w:val="0"/>
          <w:u w:val="none"/>
          <w:lang w:eastAsia="en-GB"/>
        </w:rPr>
        <w:commentReference w:id="406"/>
      </w:r>
    </w:p>
    <w:p w14:paraId="5B7BE474" w14:textId="125F9CE1" w:rsidR="00825CBF" w:rsidRDefault="00825CBF" w:rsidP="006A13D7">
      <w:pPr>
        <w:spacing w:line="240" w:lineRule="auto"/>
        <w:jc w:val="both"/>
        <w:textAlignment w:val="baseline"/>
        <w:rPr>
          <w:ins w:id="413" w:author="David Halford" w:date="2023-08-10T14:02:00Z"/>
          <w:rFonts w:eastAsia="Times New Roman"/>
          <w:szCs w:val="24"/>
          <w:lang w:eastAsia="en-GB"/>
        </w:rPr>
      </w:pPr>
    </w:p>
    <w:p w14:paraId="192CD7A3" w14:textId="672AD013" w:rsidR="00825CBF" w:rsidRDefault="00BA6FE8" w:rsidP="00BA6FE8">
      <w:pPr>
        <w:pStyle w:val="ListParagraph"/>
        <w:numPr>
          <w:ilvl w:val="0"/>
          <w:numId w:val="44"/>
        </w:numPr>
        <w:spacing w:line="240" w:lineRule="auto"/>
        <w:jc w:val="both"/>
        <w:textAlignment w:val="baseline"/>
        <w:rPr>
          <w:ins w:id="414" w:author="ESO Code Admin" w:date="2023-09-06T09:39:00Z"/>
        </w:rPr>
      </w:pPr>
      <w:ins w:id="415" w:author="ESO Code Admin" w:date="2023-09-06T09:39:00Z">
        <w:r w:rsidRPr="00BA6FE8">
          <w:t>compliance elements to ensure efficiency and transparency</w:t>
        </w:r>
      </w:ins>
    </w:p>
    <w:p w14:paraId="5FFDA796" w14:textId="483E15E6" w:rsidR="00BA6FE8" w:rsidRPr="00BA6FE8" w:rsidRDefault="00BA6FE8" w:rsidP="00BA6FE8">
      <w:pPr>
        <w:pStyle w:val="ListParagraph"/>
        <w:numPr>
          <w:ilvl w:val="0"/>
          <w:numId w:val="44"/>
        </w:numPr>
        <w:spacing w:line="240" w:lineRule="auto"/>
        <w:jc w:val="both"/>
        <w:textAlignment w:val="baseline"/>
      </w:pPr>
      <w:ins w:id="416" w:author="ESO Code Admin" w:date="2023-09-06T09:40:00Z">
        <w:r>
          <w:t>G99</w:t>
        </w:r>
        <w:r w:rsidR="00641DF6">
          <w:t xml:space="preserve"> Impacts</w:t>
        </w:r>
      </w:ins>
    </w:p>
    <w:p w14:paraId="791D2F77" w14:textId="13E3E1AC" w:rsidR="006A46D4" w:rsidRDefault="006A46D4" w:rsidP="006A46D4">
      <w:pPr>
        <w:pStyle w:val="Heading2"/>
      </w:pPr>
      <w:bookmarkStart w:id="417" w:name="_Toc129158665"/>
      <w:r>
        <w:t>Legal text</w:t>
      </w:r>
      <w:bookmarkEnd w:id="417"/>
    </w:p>
    <w:p w14:paraId="28554739" w14:textId="77777777" w:rsidR="00933D43" w:rsidRPr="00933D43" w:rsidRDefault="00933D43" w:rsidP="00933D43"/>
    <w:p w14:paraId="6FB2D8D8" w14:textId="56079252" w:rsidR="00CA7D4A" w:rsidRPr="00933D43" w:rsidRDefault="00CA7D4A" w:rsidP="00CA7D4A">
      <w:pPr>
        <w:pStyle w:val="ListParagraph"/>
        <w:keepLines/>
        <w:widowControl w:val="0"/>
        <w:tabs>
          <w:tab w:val="left" w:pos="1418"/>
        </w:tabs>
        <w:spacing w:before="0" w:line="264" w:lineRule="auto"/>
        <w:ind w:left="0"/>
        <w:rPr>
          <w:color w:val="000000"/>
          <w:lang w:eastAsia="en-US"/>
        </w:rPr>
      </w:pPr>
      <w:bookmarkStart w:id="418" w:name="_Hlk50542541"/>
      <w:r w:rsidRPr="00933D43">
        <w:rPr>
          <w:color w:val="000000"/>
          <w:lang w:eastAsia="en-US"/>
        </w:rPr>
        <w:t xml:space="preserve">The legal text for this change can be found in Annex </w:t>
      </w:r>
      <w:r w:rsidR="00933D43" w:rsidRPr="00933D43">
        <w:rPr>
          <w:color w:val="000000"/>
          <w:lang w:eastAsia="en-US"/>
        </w:rPr>
        <w:t>3</w:t>
      </w:r>
      <w:r w:rsidRPr="00933D43">
        <w:rPr>
          <w:color w:val="000000"/>
          <w:lang w:eastAsia="en-US"/>
        </w:rPr>
        <w:t>.</w:t>
      </w:r>
    </w:p>
    <w:p w14:paraId="3B35D6F9" w14:textId="77777777" w:rsidR="00CA7D4A" w:rsidRDefault="00CA7D4A" w:rsidP="00CA7D4A">
      <w:pPr>
        <w:pStyle w:val="ListParagraph"/>
        <w:keepLines/>
        <w:widowControl w:val="0"/>
        <w:tabs>
          <w:tab w:val="left" w:pos="1418"/>
        </w:tabs>
        <w:spacing w:before="0" w:line="264" w:lineRule="auto"/>
        <w:ind w:left="0"/>
        <w:rPr>
          <w:color w:val="000000"/>
          <w:highlight w:val="yellow"/>
          <w:lang w:eastAsia="en-US"/>
        </w:rPr>
      </w:pPr>
    </w:p>
    <w:p w14:paraId="1B84D5B7" w14:textId="77777777" w:rsidR="00470B5B" w:rsidRPr="005603D9" w:rsidRDefault="00470B5B" w:rsidP="005603D9">
      <w:pPr>
        <w:pStyle w:val="CA6"/>
      </w:pPr>
      <w:bookmarkStart w:id="419" w:name="_Toc129158666"/>
      <w:bookmarkEnd w:id="418"/>
      <w:r w:rsidRPr="005603D9">
        <w:t>What is the impact of this change?</w:t>
      </w:r>
      <w:bookmarkEnd w:id="419"/>
    </w:p>
    <w:p w14:paraId="76ACD565" w14:textId="393A51AF" w:rsidR="006A13D7" w:rsidRPr="00732A4A" w:rsidRDefault="00E5296A" w:rsidP="00732A4A">
      <w:pPr>
        <w:spacing w:line="240" w:lineRule="auto"/>
        <w:jc w:val="both"/>
        <w:textAlignment w:val="baseline"/>
        <w:rPr>
          <w:rFonts w:ascii="Segoe UI" w:eastAsia="Times New Roman" w:hAnsi="Segoe UI" w:cs="Segoe UI"/>
          <w:sz w:val="18"/>
          <w:szCs w:val="18"/>
          <w:lang w:eastAsia="en-GB"/>
        </w:rPr>
      </w:pPr>
      <w:r w:rsidRPr="00E5296A">
        <w:rPr>
          <w:rFonts w:ascii="Arial" w:eastAsia="Times New Roman" w:hAnsi="Arial" w:cs="Arial"/>
          <w:color w:val="000000"/>
          <w:szCs w:val="24"/>
          <w:lang w:eastAsia="en-GB"/>
        </w:rPr>
        <w:t>The EU Network Codes/Guidelines implementation has been undertaken as a substantial programme of work within the GB industry. However, this modification does not impact on any on-going SCR. This modification facilitates the implementation of consistent technical standards across the EU for the connection of new generation.</w:t>
      </w:r>
      <w:r w:rsidRPr="00E5296A">
        <w:rPr>
          <w:rFonts w:ascii="Arial" w:eastAsia="Times New Roman" w:hAnsi="Arial" w:cs="Arial"/>
          <w:i/>
          <w:iCs/>
          <w:color w:val="FF0000"/>
          <w:szCs w:val="24"/>
          <w:lang w:eastAsia="en-GB"/>
        </w:rPr>
        <w:t> </w:t>
      </w:r>
      <w:r w:rsidRPr="00E5296A">
        <w:rPr>
          <w:rFonts w:ascii="Arial" w:eastAsia="Times New Roman" w:hAnsi="Arial" w:cs="Arial"/>
          <w:color w:val="FF0000"/>
          <w:szCs w:val="24"/>
          <w:lang w:eastAsia="en-GB"/>
        </w:rPr>
        <w:t> </w:t>
      </w:r>
    </w:p>
    <w:p w14:paraId="4C353030" w14:textId="73E803BA" w:rsidR="00E5296A" w:rsidRPr="00E5296A" w:rsidRDefault="00E5296A" w:rsidP="00E5296A">
      <w:pPr>
        <w:spacing w:line="240" w:lineRule="auto"/>
        <w:textAlignment w:val="baseline"/>
        <w:rPr>
          <w:rFonts w:ascii="Segoe UI" w:eastAsia="Times New Roman" w:hAnsi="Segoe UI" w:cs="Segoe UI"/>
          <w:b/>
          <w:bCs/>
          <w:sz w:val="18"/>
          <w:szCs w:val="18"/>
          <w:lang w:eastAsia="en-GB"/>
        </w:rPr>
      </w:pPr>
      <w:r w:rsidRPr="00E5296A">
        <w:rPr>
          <w:rFonts w:ascii="Arial" w:eastAsia="Times New Roman" w:hAnsi="Arial" w:cs="Arial"/>
          <w:b/>
          <w:bCs/>
          <w:sz w:val="28"/>
          <w:szCs w:val="28"/>
          <w:u w:val="single"/>
          <w:lang w:eastAsia="en-GB"/>
        </w:rPr>
        <w:t xml:space="preserve">Proposer’s assessment against Code Objectives </w:t>
      </w:r>
      <w:r w:rsidRPr="00E5296A">
        <w:rPr>
          <w:rFonts w:ascii="Arial" w:eastAsia="Times New Roman" w:hAnsi="Arial" w:cs="Arial"/>
          <w:b/>
          <w:bCs/>
          <w:sz w:val="28"/>
          <w:szCs w:val="28"/>
          <w:lang w:eastAsia="en-GB"/>
        </w:rPr>
        <w:t> </w:t>
      </w:r>
    </w:p>
    <w:p w14:paraId="2F8686E4" w14:textId="77777777" w:rsidR="00E5296A" w:rsidRPr="00E5296A" w:rsidRDefault="00E5296A" w:rsidP="00E5296A">
      <w:pPr>
        <w:spacing w:line="240" w:lineRule="auto"/>
        <w:textAlignment w:val="baseline"/>
        <w:rPr>
          <w:rFonts w:ascii="Segoe UI" w:eastAsia="Times New Roman" w:hAnsi="Segoe UI" w:cs="Segoe UI"/>
          <w:sz w:val="18"/>
          <w:szCs w:val="18"/>
          <w:lang w:eastAsia="en-GB"/>
        </w:rPr>
      </w:pPr>
      <w:r w:rsidRPr="00E5296A">
        <w:rPr>
          <w:rFonts w:ascii="Arial" w:eastAsia="Times New Roman" w:hAnsi="Arial" w:cs="Arial"/>
          <w:color w:val="FF0000"/>
          <w:szCs w:val="24"/>
          <w:lang w:eastAsia="en-GB"/>
        </w:rPr>
        <w:t> </w:t>
      </w:r>
    </w:p>
    <w:p w14:paraId="56F1B06B" w14:textId="77777777" w:rsidR="00E5296A" w:rsidRPr="00E5296A" w:rsidRDefault="00E5296A" w:rsidP="00E5296A">
      <w:pPr>
        <w:spacing w:line="240" w:lineRule="auto"/>
        <w:textAlignment w:val="baseline"/>
        <w:rPr>
          <w:rFonts w:ascii="Segoe UI" w:eastAsia="Times New Roman" w:hAnsi="Segoe UI" w:cs="Segoe UI"/>
          <w:sz w:val="18"/>
          <w:szCs w:val="18"/>
          <w:lang w:eastAsia="en-GB"/>
        </w:rPr>
      </w:pPr>
      <w:r w:rsidRPr="00E5296A">
        <w:rPr>
          <w:rFonts w:ascii="Arial" w:eastAsia="Times New Roman" w:hAnsi="Arial" w:cs="Arial"/>
          <w:b/>
          <w:bCs/>
          <w:color w:val="F26522"/>
          <w:szCs w:val="24"/>
          <w:shd w:val="clear" w:color="auto" w:fill="FFFFFF"/>
          <w:lang w:eastAsia="en-GB"/>
        </w:rPr>
        <w:t>Grid Code Objectives</w:t>
      </w:r>
      <w:r w:rsidRPr="00E5296A">
        <w:rPr>
          <w:rFonts w:ascii="Arial" w:eastAsia="Times New Roman" w:hAnsi="Arial" w:cs="Arial"/>
          <w:color w:val="F26522"/>
          <w:szCs w:val="24"/>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45"/>
        <w:gridCol w:w="2550"/>
      </w:tblGrid>
      <w:tr w:rsidR="00E5296A" w:rsidRPr="00E5296A" w14:paraId="42D6AB6A" w14:textId="77777777" w:rsidTr="00E5296A">
        <w:trPr>
          <w:trHeight w:val="540"/>
        </w:trPr>
        <w:tc>
          <w:tcPr>
            <w:tcW w:w="9195" w:type="dxa"/>
            <w:gridSpan w:val="2"/>
            <w:tcBorders>
              <w:top w:val="single" w:sz="6" w:space="0" w:color="F26522"/>
              <w:left w:val="single" w:sz="6" w:space="0" w:color="F26522"/>
              <w:bottom w:val="single" w:sz="6" w:space="0" w:color="F26522"/>
              <w:right w:val="single" w:sz="6" w:space="0" w:color="F26522"/>
            </w:tcBorders>
            <w:shd w:val="clear" w:color="auto" w:fill="F26522"/>
            <w:vAlign w:val="center"/>
            <w:hideMark/>
          </w:tcPr>
          <w:p w14:paraId="1109DFAD" w14:textId="77777777" w:rsidR="00E5296A" w:rsidRPr="00E5296A" w:rsidRDefault="00E5296A" w:rsidP="00E5296A">
            <w:pPr>
              <w:spacing w:line="240" w:lineRule="auto"/>
              <w:ind w:left="105"/>
              <w:textAlignment w:val="baseline"/>
              <w:divId w:val="801848419"/>
              <w:rPr>
                <w:rFonts w:ascii="Times New Roman" w:eastAsia="Times New Roman" w:hAnsi="Times New Roman" w:cs="Times New Roman"/>
                <w:szCs w:val="24"/>
                <w:lang w:eastAsia="en-GB"/>
              </w:rPr>
            </w:pPr>
            <w:r w:rsidRPr="00E5296A">
              <w:rPr>
                <w:rFonts w:ascii="Arial" w:eastAsia="Times New Roman" w:hAnsi="Arial" w:cs="Arial"/>
                <w:b/>
                <w:bCs/>
                <w:color w:val="FFFFFF"/>
                <w:szCs w:val="24"/>
                <w:lang w:eastAsia="en-GB"/>
              </w:rPr>
              <w:t>Impact of the modification on the Code objectives:</w:t>
            </w:r>
            <w:r w:rsidRPr="00E5296A">
              <w:rPr>
                <w:rFonts w:ascii="Arial" w:eastAsia="Times New Roman" w:hAnsi="Arial" w:cs="Arial"/>
                <w:color w:val="FFFFFF"/>
                <w:szCs w:val="24"/>
                <w:lang w:eastAsia="en-GB"/>
              </w:rPr>
              <w:t>  </w:t>
            </w:r>
          </w:p>
        </w:tc>
      </w:tr>
      <w:tr w:rsidR="00E5296A" w:rsidRPr="00E5296A" w14:paraId="39921A1F"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407AEADB" w14:textId="77777777" w:rsidR="00E5296A" w:rsidRPr="00E5296A" w:rsidRDefault="00E5296A" w:rsidP="00E5296A">
            <w:pPr>
              <w:spacing w:line="240" w:lineRule="auto"/>
              <w:ind w:left="105" w:right="105"/>
              <w:textAlignment w:val="baseline"/>
              <w:rPr>
                <w:rFonts w:ascii="Times New Roman" w:eastAsia="Times New Roman" w:hAnsi="Times New Roman" w:cs="Times New Roman"/>
                <w:szCs w:val="24"/>
                <w:lang w:eastAsia="en-GB"/>
              </w:rPr>
            </w:pPr>
            <w:r w:rsidRPr="00E5296A">
              <w:rPr>
                <w:rFonts w:ascii="Arial" w:eastAsia="Times New Roman" w:hAnsi="Arial" w:cs="Arial"/>
                <w:b/>
                <w:bCs/>
                <w:szCs w:val="24"/>
                <w:lang w:eastAsia="en-GB"/>
              </w:rPr>
              <w:t>Relevant Objective</w:t>
            </w:r>
            <w:r w:rsidRPr="00E5296A">
              <w:rPr>
                <w:rFonts w:ascii="Arial" w:eastAsia="Times New Roman" w:hAnsi="Arial" w:cs="Arial"/>
                <w:szCs w:val="24"/>
                <w:lang w:eastAsia="en-GB"/>
              </w:rPr>
              <w:t>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4690BC3C" w14:textId="77777777" w:rsidR="00E5296A" w:rsidRPr="00E5296A" w:rsidRDefault="00E5296A" w:rsidP="00E5296A">
            <w:pPr>
              <w:spacing w:line="240" w:lineRule="auto"/>
              <w:ind w:left="105" w:right="105"/>
              <w:textAlignment w:val="baseline"/>
              <w:rPr>
                <w:rFonts w:ascii="Times New Roman" w:eastAsia="Times New Roman" w:hAnsi="Times New Roman" w:cs="Times New Roman"/>
                <w:szCs w:val="24"/>
                <w:lang w:eastAsia="en-GB"/>
              </w:rPr>
            </w:pPr>
            <w:r w:rsidRPr="00E5296A">
              <w:rPr>
                <w:rFonts w:ascii="Arial" w:eastAsia="Times New Roman" w:hAnsi="Arial" w:cs="Arial"/>
                <w:b/>
                <w:bCs/>
                <w:szCs w:val="24"/>
                <w:lang w:eastAsia="en-GB"/>
              </w:rPr>
              <w:t>Identified impact</w:t>
            </w:r>
            <w:r w:rsidRPr="00E5296A">
              <w:rPr>
                <w:rFonts w:ascii="Arial" w:eastAsia="Times New Roman" w:hAnsi="Arial" w:cs="Arial"/>
                <w:szCs w:val="24"/>
                <w:lang w:eastAsia="en-GB"/>
              </w:rPr>
              <w:t>  </w:t>
            </w:r>
          </w:p>
        </w:tc>
      </w:tr>
      <w:tr w:rsidR="00E5296A" w:rsidRPr="00E5296A" w14:paraId="025C7C09"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3500E650"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(a)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To permit the development, maintenance, and operation of an efficient, coordinated, and economical system for the transmission of electricity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7E9056BD" w14:textId="77777777" w:rsidR="00E5296A" w:rsidRPr="00E5296A" w:rsidRDefault="00E5296A" w:rsidP="00E5296A">
            <w:pPr>
              <w:spacing w:line="240" w:lineRule="auto"/>
              <w:ind w:left="105"/>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Positive  </w:t>
            </w:r>
          </w:p>
        </w:tc>
      </w:tr>
      <w:tr w:rsidR="00E5296A" w:rsidRPr="00E5296A" w14:paraId="4EB72071"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310F23FC"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(b)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 xml:space="preserve">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w:t>
            </w:r>
            <w:r w:rsidRPr="00E5296A">
              <w:rPr>
                <w:rFonts w:ascii="Arial" w:eastAsia="Times New Roman" w:hAnsi="Arial" w:cs="Arial"/>
                <w:szCs w:val="24"/>
                <w:lang w:eastAsia="en-GB"/>
              </w:rPr>
              <w:lastRenderedPageBreak/>
              <w:t>restrict competition in the supply or generation of electricity);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2CE455AA" w14:textId="77777777" w:rsidR="00E5296A" w:rsidRPr="00E5296A" w:rsidRDefault="00E5296A" w:rsidP="00E5296A">
            <w:pPr>
              <w:spacing w:line="240" w:lineRule="auto"/>
              <w:ind w:left="105" w:right="105"/>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lastRenderedPageBreak/>
              <w:t>Positive  </w:t>
            </w:r>
          </w:p>
        </w:tc>
      </w:tr>
      <w:tr w:rsidR="00E5296A" w:rsidRPr="00E5296A" w14:paraId="0FC3840C"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6264660A"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(c)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Subject to sub-paragraphs (</w:t>
            </w:r>
            <w:proofErr w:type="spellStart"/>
            <w:r w:rsidRPr="00E5296A">
              <w:rPr>
                <w:rFonts w:ascii="Arial" w:eastAsia="Times New Roman" w:hAnsi="Arial" w:cs="Arial"/>
                <w:szCs w:val="24"/>
                <w:lang w:eastAsia="en-GB"/>
              </w:rPr>
              <w:t>i</w:t>
            </w:r>
            <w:proofErr w:type="spellEnd"/>
            <w:r w:rsidRPr="00E5296A">
              <w:rPr>
                <w:rFonts w:ascii="Arial" w:eastAsia="Times New Roman" w:hAnsi="Arial" w:cs="Arial"/>
                <w:szCs w:val="24"/>
                <w:lang w:eastAsia="en-GB"/>
              </w:rPr>
              <w:t>) and (ii), to promote the security and efficiency of the electricity generation, transmission and distribution systems in the national electricity transmission system operator area taken as a whole;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40AB896A" w14:textId="77777777" w:rsidR="00E5296A" w:rsidRPr="00E5296A" w:rsidRDefault="00E5296A" w:rsidP="00E5296A">
            <w:pPr>
              <w:spacing w:line="240" w:lineRule="auto"/>
              <w:ind w:left="105" w:right="105"/>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Positive  </w:t>
            </w:r>
          </w:p>
        </w:tc>
      </w:tr>
      <w:tr w:rsidR="00E5296A" w:rsidRPr="00E5296A" w14:paraId="212291A4"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5AAD8059"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(d)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To efficiently discharge the obligations imposed upon the licensee by this licence and to comply with the Electricity Regulation and any relevant legally binding decisions of the European Commission and/or the Agency; and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4D21B4D1" w14:textId="77777777" w:rsidR="00E5296A" w:rsidRPr="00E5296A" w:rsidRDefault="00E5296A" w:rsidP="00E5296A">
            <w:pPr>
              <w:spacing w:line="240" w:lineRule="auto"/>
              <w:ind w:left="105" w:right="105"/>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Positive  </w:t>
            </w:r>
          </w:p>
        </w:tc>
      </w:tr>
      <w:tr w:rsidR="00E5296A" w:rsidRPr="00E5296A" w14:paraId="7D2AFF7E" w14:textId="77777777" w:rsidTr="00E5296A">
        <w:trPr>
          <w:trHeight w:val="390"/>
        </w:trPr>
        <w:tc>
          <w:tcPr>
            <w:tcW w:w="6645" w:type="dxa"/>
            <w:tcBorders>
              <w:top w:val="single" w:sz="6" w:space="0" w:color="F26522"/>
              <w:left w:val="single" w:sz="6" w:space="0" w:color="F26522"/>
              <w:bottom w:val="single" w:sz="6" w:space="0" w:color="F26522"/>
              <w:right w:val="single" w:sz="6" w:space="0" w:color="F26522"/>
            </w:tcBorders>
            <w:shd w:val="clear" w:color="auto" w:fill="auto"/>
            <w:hideMark/>
          </w:tcPr>
          <w:p w14:paraId="463A00A4" w14:textId="77777777" w:rsidR="00E5296A" w:rsidRPr="00E5296A" w:rsidRDefault="00E5296A" w:rsidP="00E5296A">
            <w:pPr>
              <w:spacing w:line="240" w:lineRule="auto"/>
              <w:ind w:left="450" w:right="225" w:hanging="330"/>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(e) </w:t>
            </w:r>
            <w:r w:rsidRPr="00E5296A">
              <w:rPr>
                <w:rFonts w:ascii="Arial" w:eastAsia="Times New Roman" w:hAnsi="Arial" w:cs="Arial"/>
                <w:color w:val="008576"/>
                <w:szCs w:val="24"/>
                <w:lang w:eastAsia="en-GB"/>
              </w:rPr>
              <w:t xml:space="preserve"> </w:t>
            </w:r>
            <w:r w:rsidRPr="00E5296A">
              <w:rPr>
                <w:rFonts w:ascii="Arial" w:eastAsia="Times New Roman" w:hAnsi="Arial" w:cs="Arial"/>
                <w:szCs w:val="24"/>
                <w:lang w:eastAsia="en-GB"/>
              </w:rPr>
              <w:t>To promote efficiency in the implementation and administration of the Grid Code arrangements  </w:t>
            </w:r>
          </w:p>
        </w:tc>
        <w:tc>
          <w:tcPr>
            <w:tcW w:w="2550" w:type="dxa"/>
            <w:tcBorders>
              <w:top w:val="single" w:sz="6" w:space="0" w:color="F26522"/>
              <w:left w:val="single" w:sz="6" w:space="0" w:color="F26522"/>
              <w:bottom w:val="single" w:sz="6" w:space="0" w:color="F26522"/>
              <w:right w:val="single" w:sz="6" w:space="0" w:color="F26522"/>
            </w:tcBorders>
            <w:shd w:val="clear" w:color="auto" w:fill="auto"/>
            <w:hideMark/>
          </w:tcPr>
          <w:p w14:paraId="3A377908" w14:textId="77777777" w:rsidR="00E5296A" w:rsidRPr="00E5296A" w:rsidRDefault="00E5296A" w:rsidP="00E5296A">
            <w:pPr>
              <w:spacing w:line="240" w:lineRule="auto"/>
              <w:ind w:left="105" w:right="105"/>
              <w:textAlignment w:val="baseline"/>
              <w:rPr>
                <w:rFonts w:ascii="Times New Roman" w:eastAsia="Times New Roman" w:hAnsi="Times New Roman" w:cs="Times New Roman"/>
                <w:szCs w:val="24"/>
                <w:lang w:eastAsia="en-GB"/>
              </w:rPr>
            </w:pPr>
            <w:r w:rsidRPr="00E5296A">
              <w:rPr>
                <w:rFonts w:ascii="Arial" w:eastAsia="Times New Roman" w:hAnsi="Arial" w:cs="Arial"/>
                <w:szCs w:val="24"/>
                <w:lang w:eastAsia="en-GB"/>
              </w:rPr>
              <w:t>Positive  </w:t>
            </w:r>
          </w:p>
        </w:tc>
      </w:tr>
    </w:tbl>
    <w:p w14:paraId="092C77AA" w14:textId="77777777" w:rsidR="00470B5B" w:rsidRPr="005603D9" w:rsidRDefault="00470B5B" w:rsidP="005603D9"/>
    <w:p w14:paraId="09F772CD" w14:textId="77777777" w:rsidR="003F7C8D" w:rsidRPr="005603D9" w:rsidRDefault="003F7C8D" w:rsidP="00BD6374">
      <w:pPr>
        <w:pStyle w:val="Heading2"/>
      </w:pPr>
      <w:bookmarkStart w:id="420" w:name="_Toc129158667"/>
      <w:r w:rsidRPr="005603D9">
        <w:t>W</w:t>
      </w:r>
      <w:r>
        <w:t>orkgroup vote</w:t>
      </w:r>
      <w:bookmarkEnd w:id="420"/>
    </w:p>
    <w:p w14:paraId="74FBE53B" w14:textId="57E476B2" w:rsidR="00CA7D4A" w:rsidRDefault="00CA7D4A" w:rsidP="00CA7D4A">
      <w:pPr>
        <w:rPr>
          <w:rFonts w:cs="Arial"/>
          <w:bCs/>
          <w:kern w:val="32"/>
        </w:rPr>
      </w:pPr>
      <w:bookmarkStart w:id="421" w:name="_Hlk50542616"/>
      <w:r>
        <w:rPr>
          <w:rFonts w:cs="Arial"/>
          <w:bCs/>
          <w:kern w:val="32"/>
        </w:rPr>
        <w:t xml:space="preserve">The workgroup met on </w:t>
      </w:r>
      <w:r>
        <w:rPr>
          <w:rFonts w:cs="Arial"/>
          <w:bCs/>
          <w:kern w:val="32"/>
          <w:highlight w:val="yellow"/>
        </w:rPr>
        <w:t>XX XXXXX</w:t>
      </w:r>
      <w:r>
        <w:rPr>
          <w:rFonts w:cs="Arial"/>
          <w:bCs/>
          <w:kern w:val="32"/>
        </w:rPr>
        <w:t xml:space="preserve"> to carry out their workgroup vote. The full Workgroup vote can be found in </w:t>
      </w:r>
      <w:r w:rsidRPr="00CD0713">
        <w:rPr>
          <w:rFonts w:cs="Arial"/>
          <w:bCs/>
          <w:kern w:val="32"/>
        </w:rPr>
        <w:t xml:space="preserve">Annex </w:t>
      </w:r>
      <w:r w:rsidR="00CD0713" w:rsidRPr="00CD0713">
        <w:rPr>
          <w:rFonts w:cs="Arial"/>
          <w:bCs/>
          <w:kern w:val="32"/>
        </w:rPr>
        <w:t>18</w:t>
      </w:r>
      <w:r>
        <w:rPr>
          <w:rFonts w:cs="Arial"/>
          <w:bCs/>
          <w:kern w:val="32"/>
        </w:rPr>
        <w:t>. The table below provides a summary of the Workgroup members view on the best option to implement this change.</w:t>
      </w:r>
    </w:p>
    <w:p w14:paraId="017E3021" w14:textId="77777777" w:rsidR="00B5187E" w:rsidRDefault="00B5187E" w:rsidP="00CA7D4A">
      <w:pPr>
        <w:rPr>
          <w:rFonts w:cs="Arial"/>
          <w:bCs/>
          <w:kern w:val="32"/>
        </w:rPr>
      </w:pPr>
    </w:p>
    <w:p w14:paraId="7E960290" w14:textId="1082B0C5" w:rsidR="00CA7D4A" w:rsidRDefault="00CA7D4A" w:rsidP="00CA7D4A">
      <w:pPr>
        <w:rPr>
          <w:rFonts w:cs="Arial"/>
          <w:bCs/>
          <w:kern w:val="32"/>
        </w:rPr>
      </w:pPr>
      <w:r>
        <w:rPr>
          <w:rFonts w:cs="Arial"/>
          <w:bCs/>
          <w:kern w:val="32"/>
        </w:rPr>
        <w:t>The Applicable Grid Code</w:t>
      </w:r>
      <w:r w:rsidR="00B5187E">
        <w:rPr>
          <w:rFonts w:cs="Arial"/>
          <w:bCs/>
          <w:kern w:val="32"/>
        </w:rPr>
        <w:t xml:space="preserve"> </w:t>
      </w:r>
      <w:r>
        <w:rPr>
          <w:rFonts w:cs="Arial"/>
          <w:bCs/>
          <w:kern w:val="32"/>
        </w:rPr>
        <w:t>Objectives are:</w:t>
      </w:r>
    </w:p>
    <w:p w14:paraId="757642A4" w14:textId="77777777" w:rsidR="00CA7D4A" w:rsidRDefault="00CA7D4A" w:rsidP="00CA7D4A">
      <w:pPr>
        <w:rPr>
          <w:rFonts w:cs="Arial"/>
          <w:b/>
          <w:bCs/>
          <w:kern w:val="32"/>
        </w:rPr>
      </w:pPr>
      <w:r>
        <w:rPr>
          <w:rFonts w:cs="Arial"/>
          <w:b/>
          <w:bCs/>
          <w:kern w:val="32"/>
        </w:rPr>
        <w:t>Grid code</w:t>
      </w:r>
    </w:p>
    <w:p w14:paraId="54E776B4" w14:textId="77777777" w:rsidR="00CA7D4A" w:rsidRDefault="00CA7D4A" w:rsidP="00D46BE1">
      <w:pPr>
        <w:pStyle w:val="ListParagraph"/>
        <w:numPr>
          <w:ilvl w:val="0"/>
          <w:numId w:val="3"/>
        </w:numPr>
        <w:rPr>
          <w:rFonts w:cs="Arial"/>
          <w:bCs/>
          <w:kern w:val="32"/>
        </w:rPr>
      </w:pPr>
      <w:r>
        <w:rPr>
          <w:rFonts w:cs="Arial"/>
          <w:bCs/>
          <w:kern w:val="32"/>
        </w:rPr>
        <w:t xml:space="preserve">To permit the development, </w:t>
      </w:r>
      <w:proofErr w:type="gramStart"/>
      <w:r>
        <w:rPr>
          <w:rFonts w:cs="Arial"/>
          <w:bCs/>
          <w:kern w:val="32"/>
        </w:rPr>
        <w:t>maintenance</w:t>
      </w:r>
      <w:proofErr w:type="gramEnd"/>
      <w:r>
        <w:rPr>
          <w:rFonts w:cs="Arial"/>
          <w:bCs/>
          <w:kern w:val="32"/>
        </w:rPr>
        <w:t xml:space="preserve"> and operation of an efficient, coordinated and economical system for the transmission of electricity</w:t>
      </w:r>
    </w:p>
    <w:p w14:paraId="4EC1AB3C" w14:textId="77777777" w:rsidR="00CA7D4A" w:rsidRDefault="00CA7D4A" w:rsidP="00D46BE1">
      <w:pPr>
        <w:pStyle w:val="ListParagraph"/>
        <w:numPr>
          <w:ilvl w:val="0"/>
          <w:numId w:val="3"/>
        </w:numPr>
        <w:rPr>
          <w:rFonts w:cs="Arial"/>
          <w:bCs/>
          <w:kern w:val="32"/>
        </w:rPr>
      </w:pPr>
      <w:r>
        <w:rPr>
          <w:rFonts w:cs="Arial"/>
          <w:bCs/>
          <w:kern w:val="32"/>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roofErr w:type="gramStart"/>
      <w:r>
        <w:rPr>
          <w:rFonts w:cs="Arial"/>
          <w:bCs/>
          <w:kern w:val="32"/>
        </w:rPr>
        <w:t>);</w:t>
      </w:r>
      <w:proofErr w:type="gramEnd"/>
    </w:p>
    <w:p w14:paraId="76D30073" w14:textId="77777777" w:rsidR="00CA7D4A" w:rsidRDefault="00CA7D4A" w:rsidP="00D46BE1">
      <w:pPr>
        <w:pStyle w:val="ListParagraph"/>
        <w:numPr>
          <w:ilvl w:val="0"/>
          <w:numId w:val="3"/>
        </w:numPr>
        <w:rPr>
          <w:rFonts w:cs="Arial"/>
          <w:bCs/>
          <w:kern w:val="32"/>
        </w:rPr>
      </w:pPr>
      <w:r>
        <w:rPr>
          <w:rFonts w:cs="Arial"/>
          <w:bCs/>
          <w:kern w:val="32"/>
        </w:rPr>
        <w:t>Subject to sub-paragraphs (</w:t>
      </w:r>
      <w:proofErr w:type="spellStart"/>
      <w:r>
        <w:rPr>
          <w:rFonts w:cs="Arial"/>
          <w:bCs/>
          <w:kern w:val="32"/>
        </w:rPr>
        <w:t>i</w:t>
      </w:r>
      <w:proofErr w:type="spellEnd"/>
      <w:r>
        <w:rPr>
          <w:rFonts w:cs="Arial"/>
          <w:bCs/>
          <w:kern w:val="32"/>
        </w:rPr>
        <w:t xml:space="preserve">) and (ii), to promote the security and efficiency of the electricity generation, transmission and distribution systems in the national electricity transmission system operator area taken as a </w:t>
      </w:r>
      <w:proofErr w:type="gramStart"/>
      <w:r>
        <w:rPr>
          <w:rFonts w:cs="Arial"/>
          <w:bCs/>
          <w:kern w:val="32"/>
        </w:rPr>
        <w:t>whole;</w:t>
      </w:r>
      <w:proofErr w:type="gramEnd"/>
      <w:r>
        <w:rPr>
          <w:rFonts w:cs="Arial"/>
          <w:bCs/>
          <w:kern w:val="32"/>
        </w:rPr>
        <w:t xml:space="preserve"> </w:t>
      </w:r>
    </w:p>
    <w:p w14:paraId="17C52BF3" w14:textId="77777777" w:rsidR="00CA7D4A" w:rsidRDefault="00CA7D4A" w:rsidP="00D46BE1">
      <w:pPr>
        <w:pStyle w:val="ListParagraph"/>
        <w:numPr>
          <w:ilvl w:val="0"/>
          <w:numId w:val="3"/>
        </w:numPr>
        <w:rPr>
          <w:rFonts w:cs="Arial"/>
          <w:bCs/>
          <w:kern w:val="32"/>
        </w:rPr>
      </w:pPr>
      <w:r>
        <w:rPr>
          <w:rFonts w:cs="Arial"/>
          <w:bCs/>
          <w:kern w:val="32"/>
        </w:rPr>
        <w:t xml:space="preserve">To efficiently discharge the obligations imposed upon the licensee by this license and to comply with the Electricity Regulation and any relevant legally binding decisions of the European Commission and/or the Agency; and  </w:t>
      </w:r>
    </w:p>
    <w:p w14:paraId="0233B99C" w14:textId="77777777" w:rsidR="00CA7D4A" w:rsidRDefault="00CA7D4A" w:rsidP="00D46BE1">
      <w:pPr>
        <w:pStyle w:val="ListParagraph"/>
        <w:numPr>
          <w:ilvl w:val="0"/>
          <w:numId w:val="3"/>
        </w:numPr>
        <w:rPr>
          <w:rFonts w:cs="Arial"/>
          <w:bCs/>
          <w:kern w:val="32"/>
        </w:rPr>
      </w:pPr>
      <w:r>
        <w:rPr>
          <w:rFonts w:cs="Arial"/>
          <w:bCs/>
          <w:kern w:val="32"/>
        </w:rPr>
        <w:t>To promote efficiency in the implementation and administration of the Grid Code arrangements</w:t>
      </w:r>
    </w:p>
    <w:p w14:paraId="12E87865" w14:textId="77777777" w:rsidR="00CA7D4A" w:rsidRDefault="00CA7D4A" w:rsidP="00CA7D4A">
      <w:pPr>
        <w:rPr>
          <w:rFonts w:cs="Arial"/>
          <w:bCs/>
          <w:kern w:val="32"/>
        </w:rPr>
      </w:pPr>
    </w:p>
    <w:p w14:paraId="7B5F6C71" w14:textId="7D735D76" w:rsidR="00CA7D4A" w:rsidRDefault="00CA7D4A" w:rsidP="00CA7D4A">
      <w:pPr>
        <w:rPr>
          <w:rFonts w:cs="Times New Roman"/>
        </w:rPr>
      </w:pPr>
      <w:r>
        <w:t xml:space="preserve">The Workgroup concluded </w:t>
      </w:r>
      <w:r>
        <w:rPr>
          <w:highlight w:val="yellow"/>
        </w:rPr>
        <w:t>unanimously/by majority</w:t>
      </w:r>
      <w:r>
        <w:t xml:space="preserve"> that the Original and WA</w:t>
      </w:r>
      <w:ins w:id="422" w:author="Lizzie Timmins (ESO)" w:date="2023-09-06T14:38:00Z">
        <w:r w:rsidR="00672647">
          <w:t>G</w:t>
        </w:r>
      </w:ins>
      <w:r>
        <w:t>CM1 better facilitated the Applicable Objectives than the Baseline.</w:t>
      </w:r>
    </w:p>
    <w:p w14:paraId="16D01C45" w14:textId="77777777" w:rsidR="00CA7D4A" w:rsidRDefault="00CA7D4A" w:rsidP="00CA7D4A">
      <w:pPr>
        <w:rPr>
          <w:rFonts w:cs="Arial"/>
          <w:bCs/>
          <w:kern w:val="32"/>
        </w:rPr>
      </w:pPr>
    </w:p>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CA7D4A" w14:paraId="77439D34" w14:textId="77777777" w:rsidTr="00CA7D4A">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48D9483A" w14:textId="77777777" w:rsidR="00CA7D4A" w:rsidRDefault="00CA7D4A">
            <w:pPr>
              <w:rPr>
                <w:rFonts w:cs="Arial"/>
                <w:b/>
                <w:bCs/>
                <w:color w:val="FFFFFF" w:themeColor="background1"/>
              </w:rPr>
            </w:pPr>
            <w:r>
              <w:rPr>
                <w:b/>
                <w:color w:val="FFFFFF" w:themeColor="background1"/>
              </w:rPr>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52B4A5A5" w14:textId="77777777" w:rsidR="00CA7D4A" w:rsidRDefault="00CA7D4A">
            <w:pPr>
              <w:rPr>
                <w:rFonts w:cs="Arial"/>
                <w:b/>
                <w:bCs/>
                <w:color w:val="FFFFFF" w:themeColor="background1"/>
              </w:rPr>
            </w:pPr>
            <w:r>
              <w:rPr>
                <w:b/>
                <w:color w:val="FFFFFF" w:themeColor="background1"/>
              </w:rPr>
              <w:t>Number of voters that voted this option as better than the Baseline</w:t>
            </w:r>
          </w:p>
        </w:tc>
      </w:tr>
      <w:tr w:rsidR="00CA7D4A" w14:paraId="6E4135AE"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77F2D42A" w14:textId="77777777" w:rsidR="00CA7D4A" w:rsidRDefault="00CA7D4A">
            <w:pPr>
              <w:rPr>
                <w:rFonts w:cs="Arial"/>
              </w:rPr>
            </w:pPr>
            <w:r>
              <w:rPr>
                <w:rFonts w:cs="Arial"/>
              </w:rPr>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39C24E43" w14:textId="77777777" w:rsidR="00CA7D4A" w:rsidRDefault="00CA7D4A">
            <w:pPr>
              <w:rPr>
                <w:rFonts w:cs="Arial"/>
              </w:rPr>
            </w:pPr>
          </w:p>
        </w:tc>
      </w:tr>
      <w:tr w:rsidR="00CA7D4A" w14:paraId="48F44213" w14:textId="77777777" w:rsidTr="00CA7D4A">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56B55024" w14:textId="77777777" w:rsidR="00CA7D4A" w:rsidRDefault="00CA7D4A">
            <w:pPr>
              <w:rPr>
                <w:rFonts w:cs="Arial"/>
              </w:rPr>
            </w:pPr>
            <w:r>
              <w:rPr>
                <w:rFonts w:cs="Arial"/>
              </w:rPr>
              <w:t>WACM1</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04D05FB4" w14:textId="77777777" w:rsidR="00CA7D4A" w:rsidRDefault="00CA7D4A">
            <w:pPr>
              <w:rPr>
                <w:rFonts w:cs="Arial"/>
              </w:rPr>
            </w:pPr>
          </w:p>
        </w:tc>
      </w:tr>
      <w:bookmarkEnd w:id="421"/>
    </w:tbl>
    <w:p w14:paraId="745E239A" w14:textId="3ED55472" w:rsidR="00470B5B" w:rsidRPr="00B67596" w:rsidRDefault="00470B5B" w:rsidP="005603D9">
      <w:pPr>
        <w:rPr>
          <w:rFonts w:cs="Arial"/>
          <w:bCs/>
          <w:kern w:val="32"/>
        </w:rPr>
      </w:pPr>
    </w:p>
    <w:p w14:paraId="5A88CFCB" w14:textId="77777777" w:rsidR="00470B5B" w:rsidRPr="005603D9" w:rsidRDefault="00470B5B" w:rsidP="009A206C">
      <w:pPr>
        <w:pStyle w:val="CA4"/>
      </w:pPr>
      <w:bookmarkStart w:id="423" w:name="_Toc129158668"/>
      <w:r w:rsidRPr="005603D9">
        <w:lastRenderedPageBreak/>
        <w:t>When will this change take place?</w:t>
      </w:r>
      <w:bookmarkEnd w:id="423"/>
    </w:p>
    <w:p w14:paraId="4D987A88" w14:textId="77777777" w:rsidR="00470B5B" w:rsidRDefault="00470B5B" w:rsidP="00E47B59">
      <w:pPr>
        <w:pStyle w:val="Heading3"/>
      </w:pPr>
      <w:bookmarkStart w:id="424" w:name="_Toc129158669"/>
      <w:r w:rsidRPr="009A206C">
        <w:t>Implementation date</w:t>
      </w:r>
      <w:bookmarkEnd w:id="424"/>
    </w:p>
    <w:p w14:paraId="6DA1A0CD" w14:textId="671DEDB4" w:rsidR="00114732" w:rsidRPr="00B554B1" w:rsidRDefault="00B35DFC" w:rsidP="00B554B1">
      <w:pPr>
        <w:spacing w:after="160"/>
        <w:rPr>
          <w:b/>
        </w:rPr>
      </w:pPr>
      <w:r>
        <w:rPr>
          <w:rStyle w:val="normaltextrun"/>
          <w:rFonts w:ascii="Arial" w:hAnsi="Arial" w:cs="Arial"/>
          <w:color w:val="000000"/>
          <w:shd w:val="clear" w:color="auto" w:fill="FFFFFF"/>
        </w:rPr>
        <w:t>With respect to the changes to the Grid Code this would be 10 working days after The Authority’s decision expected in 2023 and for compliance implementation this would be anytime between 10 days following implementation up to circa 2027 depending on The Authority’s decision.</w:t>
      </w:r>
      <w:r w:rsidR="00C52EC0">
        <w:rPr>
          <w:b/>
        </w:rPr>
        <w:t xml:space="preserve"> </w:t>
      </w:r>
    </w:p>
    <w:p w14:paraId="6CA2B9CD" w14:textId="77777777" w:rsidR="00470B5B" w:rsidRPr="009A206C" w:rsidRDefault="00470B5B" w:rsidP="009A206C">
      <w:pPr>
        <w:pStyle w:val="Heading3"/>
      </w:pPr>
      <w:bookmarkStart w:id="425" w:name="_Toc129158670"/>
      <w:r w:rsidRPr="009A206C">
        <w:t>Date decision required by</w:t>
      </w:r>
      <w:bookmarkEnd w:id="425"/>
    </w:p>
    <w:p w14:paraId="39BEEBE1" w14:textId="40EED58C" w:rsidR="00114732" w:rsidRPr="00B554B1" w:rsidRDefault="00B35DFC" w:rsidP="00B554B1">
      <w:pPr>
        <w:spacing w:after="160"/>
        <w:rPr>
          <w:b/>
        </w:rPr>
      </w:pPr>
      <w:r>
        <w:rPr>
          <w:rStyle w:val="normaltextrun"/>
          <w:rFonts w:ascii="Arial" w:hAnsi="Arial" w:cs="Arial"/>
          <w:color w:val="000000"/>
          <w:bdr w:val="none" w:sz="0" w:space="0" w:color="auto" w:frame="1"/>
        </w:rPr>
        <w:t>As soon as possible</w:t>
      </w:r>
      <w:r>
        <w:rPr>
          <w:i/>
          <w:color w:val="00B050"/>
        </w:rPr>
        <w:t>.</w:t>
      </w:r>
    </w:p>
    <w:p w14:paraId="6C6BDAB2" w14:textId="2583400A" w:rsidR="00470B5B" w:rsidRDefault="00470B5B" w:rsidP="009A206C">
      <w:pPr>
        <w:pStyle w:val="Heading3"/>
      </w:pPr>
      <w:bookmarkStart w:id="426" w:name="_Toc129158671"/>
      <w:r w:rsidRPr="009A206C">
        <w:t>Implementation approach</w:t>
      </w:r>
      <w:bookmarkEnd w:id="426"/>
    </w:p>
    <w:p w14:paraId="63D9809D" w14:textId="77777777"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If the proposed solution is adopted there will be an impact on systems and processes as this modification seeks to change the threshold between Large and Small Power Stations to a value of 10MW.   </w:t>
      </w:r>
    </w:p>
    <w:p w14:paraId="2A27EB97" w14:textId="2D7E394C" w:rsidR="00B35DFC" w:rsidRPr="00B35DFC" w:rsidRDefault="00B35DFC" w:rsidP="00B35DFC">
      <w:pPr>
        <w:spacing w:line="240" w:lineRule="auto"/>
        <w:jc w:val="both"/>
        <w:textAlignment w:val="baseline"/>
        <w:rPr>
          <w:rFonts w:ascii="Segoe UI" w:eastAsia="Times New Roman" w:hAnsi="Segoe UI" w:cs="Segoe UI"/>
          <w:sz w:val="18"/>
          <w:szCs w:val="18"/>
          <w:lang w:eastAsia="en-GB"/>
        </w:rPr>
      </w:pPr>
      <w:r w:rsidRPr="00B35DFC">
        <w:rPr>
          <w:rFonts w:ascii="Arial" w:eastAsia="Times New Roman" w:hAnsi="Arial" w:cs="Arial"/>
          <w:szCs w:val="24"/>
          <w:lang w:eastAsia="en-GB"/>
        </w:rPr>
        <w:t>If WAGCM1 is selected there will be minimal change to systems and processes assuming there is no retrospectivity. </w:t>
      </w:r>
    </w:p>
    <w:p w14:paraId="414CED27" w14:textId="77777777" w:rsidR="00470B5B" w:rsidRPr="005603D9" w:rsidRDefault="00470B5B" w:rsidP="009A206C">
      <w:pPr>
        <w:pStyle w:val="CA5"/>
      </w:pPr>
      <w:bookmarkStart w:id="427" w:name="_Workgroup_Consultation_1"/>
      <w:bookmarkStart w:id="428" w:name="_Toc129158672"/>
      <w:bookmarkEnd w:id="427"/>
      <w:r w:rsidRPr="005603D9">
        <w:t>Interactions</w:t>
      </w:r>
      <w:bookmarkEnd w:id="42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778FCCD5" w14:textId="77777777" w:rsidTr="006277ED">
        <w:tc>
          <w:tcPr>
            <w:tcW w:w="2371" w:type="dxa"/>
          </w:tcPr>
          <w:p w14:paraId="3F32D307" w14:textId="7E80E81F" w:rsidR="00C53337" w:rsidRDefault="00D46BE1" w:rsidP="00950875">
            <w:r>
              <w:rPr>
                <w:rStyle w:val="normaltextrun"/>
                <w:rFonts w:ascii="Segoe UI Symbol" w:hAnsi="Segoe UI Symbol"/>
                <w:color w:val="000000"/>
                <w:sz w:val="22"/>
                <w:szCs w:val="22"/>
                <w:bdr w:val="none" w:sz="0" w:space="0" w:color="auto" w:frame="1"/>
              </w:rPr>
              <w:t>☒</w:t>
            </w:r>
            <w:r w:rsidR="00B35DFC" w:rsidRPr="00D46BE1">
              <w:rPr>
                <w:rFonts w:hint="eastAsia"/>
              </w:rPr>
              <w:t>C</w:t>
            </w:r>
            <w:r w:rsidR="00B35DFC" w:rsidRPr="00D46BE1">
              <w:t>USC</w:t>
            </w:r>
          </w:p>
        </w:tc>
        <w:tc>
          <w:tcPr>
            <w:tcW w:w="2371" w:type="dxa"/>
          </w:tcPr>
          <w:p w14:paraId="1BD67B07" w14:textId="7694911D" w:rsidR="00C53337" w:rsidRDefault="00D46BE1" w:rsidP="00950875">
            <w:r>
              <w:rPr>
                <w:rStyle w:val="normaltextrun"/>
                <w:rFonts w:ascii="Segoe UI Symbol" w:hAnsi="Segoe UI Symbol"/>
                <w:color w:val="000000"/>
                <w:sz w:val="22"/>
                <w:szCs w:val="22"/>
                <w:bdr w:val="none" w:sz="0" w:space="0" w:color="auto" w:frame="1"/>
              </w:rPr>
              <w:t>☒</w:t>
            </w:r>
            <w:r w:rsidR="00866060">
              <w:t>BSC</w:t>
            </w:r>
          </w:p>
        </w:tc>
        <w:tc>
          <w:tcPr>
            <w:tcW w:w="2372" w:type="dxa"/>
          </w:tcPr>
          <w:p w14:paraId="0E3A79F6" w14:textId="32FD7EF3" w:rsidR="00C53337" w:rsidRDefault="00D46BE1" w:rsidP="00950875">
            <w:r>
              <w:rPr>
                <w:rStyle w:val="normaltextrun"/>
                <w:rFonts w:ascii="Segoe UI Symbol" w:hAnsi="Segoe UI Symbol"/>
                <w:color w:val="000000"/>
                <w:sz w:val="22"/>
                <w:szCs w:val="22"/>
                <w:bdr w:val="none" w:sz="0" w:space="0" w:color="auto" w:frame="1"/>
              </w:rPr>
              <w:t>☒</w:t>
            </w:r>
            <w:r w:rsidR="00866060">
              <w:t>STC</w:t>
            </w:r>
          </w:p>
        </w:tc>
        <w:tc>
          <w:tcPr>
            <w:tcW w:w="2372" w:type="dxa"/>
          </w:tcPr>
          <w:p w14:paraId="7465919B" w14:textId="564D4BA8" w:rsidR="00C53337" w:rsidRDefault="00D46BE1" w:rsidP="00950875">
            <w:r>
              <w:rPr>
                <w:rStyle w:val="normaltextrun"/>
                <w:rFonts w:ascii="Segoe UI Symbol" w:hAnsi="Segoe UI Symbol"/>
                <w:color w:val="000000"/>
                <w:sz w:val="22"/>
                <w:szCs w:val="22"/>
                <w:bdr w:val="none" w:sz="0" w:space="0" w:color="auto" w:frame="1"/>
              </w:rPr>
              <w:t>☒</w:t>
            </w:r>
            <w:r w:rsidR="00C53337">
              <w:t>SQSS</w:t>
            </w:r>
          </w:p>
        </w:tc>
      </w:tr>
      <w:tr w:rsidR="00950875" w14:paraId="4961C2DC" w14:textId="77777777" w:rsidTr="006277ED">
        <w:tc>
          <w:tcPr>
            <w:tcW w:w="2371" w:type="dxa"/>
          </w:tcPr>
          <w:p w14:paraId="62B20C60" w14:textId="77777777" w:rsidR="00950875" w:rsidRDefault="006277ED" w:rsidP="00950875">
            <w:r>
              <w:rPr>
                <w:rFonts w:ascii="MS Gothic" w:eastAsia="MS Gothic" w:hAnsi="MS Gothic" w:hint="eastAsia"/>
              </w:rPr>
              <w:t>☐</w:t>
            </w:r>
            <w:r>
              <w:t xml:space="preserve">European Network Codes </w:t>
            </w:r>
          </w:p>
          <w:p w14:paraId="6391A899" w14:textId="77777777" w:rsidR="00950875" w:rsidRDefault="00950875" w:rsidP="00C53337"/>
        </w:tc>
        <w:tc>
          <w:tcPr>
            <w:tcW w:w="2371" w:type="dxa"/>
          </w:tcPr>
          <w:p w14:paraId="65FDDABC" w14:textId="77777777" w:rsidR="00950875" w:rsidRDefault="006277ED" w:rsidP="006277ED">
            <w:r>
              <w:rPr>
                <w:rFonts w:ascii="MS Gothic" w:eastAsia="MS Gothic" w:hAnsi="MS Gothic" w:hint="eastAsia"/>
              </w:rPr>
              <w:t>☐</w:t>
            </w:r>
            <w:r w:rsidRPr="005603D9">
              <w:t xml:space="preserve"> </w:t>
            </w:r>
            <w:r w:rsidR="00681E1C">
              <w:t>EBR</w:t>
            </w:r>
            <w:r w:rsidRPr="005603D9">
              <w:t xml:space="preserve"> Article 18 T&amp;Cs</w:t>
            </w:r>
            <w:r>
              <w:rPr>
                <w:rStyle w:val="FootnoteReference"/>
              </w:rPr>
              <w:footnoteReference w:id="3"/>
            </w:r>
          </w:p>
        </w:tc>
        <w:tc>
          <w:tcPr>
            <w:tcW w:w="2372" w:type="dxa"/>
          </w:tcPr>
          <w:p w14:paraId="56BD4060" w14:textId="77777777" w:rsidR="00951276" w:rsidRDefault="00951276" w:rsidP="00951276">
            <w:r>
              <w:rPr>
                <w:rFonts w:ascii="MS Gothic" w:eastAsia="MS Gothic" w:hAnsi="MS Gothic" w:hint="eastAsia"/>
              </w:rPr>
              <w:t>☐</w:t>
            </w:r>
            <w:r>
              <w:t>Other modifications</w:t>
            </w:r>
          </w:p>
          <w:p w14:paraId="355B9A29" w14:textId="77777777" w:rsidR="00950875" w:rsidRDefault="00950875" w:rsidP="00950875"/>
        </w:tc>
        <w:tc>
          <w:tcPr>
            <w:tcW w:w="2372" w:type="dxa"/>
          </w:tcPr>
          <w:p w14:paraId="1635F755" w14:textId="678E94AC" w:rsidR="00950875" w:rsidRDefault="00D46BE1" w:rsidP="00950875">
            <w:r>
              <w:rPr>
                <w:rStyle w:val="normaltextrun"/>
                <w:rFonts w:ascii="Segoe UI Symbol" w:hAnsi="Segoe UI Symbol"/>
                <w:color w:val="000000"/>
                <w:sz w:val="22"/>
                <w:szCs w:val="22"/>
                <w:bdr w:val="none" w:sz="0" w:space="0" w:color="auto" w:frame="1"/>
              </w:rPr>
              <w:t>☒</w:t>
            </w:r>
            <w:r w:rsidR="00950875">
              <w:t>Other</w:t>
            </w:r>
          </w:p>
          <w:p w14:paraId="2F5E2297" w14:textId="77777777" w:rsidR="00950875" w:rsidRDefault="00950875" w:rsidP="00C53337"/>
        </w:tc>
      </w:tr>
    </w:tbl>
    <w:p w14:paraId="530384A7" w14:textId="1915750E" w:rsidR="003017F4" w:rsidRDefault="003017F4">
      <w:pPr>
        <w:spacing w:after="160"/>
        <w:rPr>
          <w:rStyle w:val="normaltextrun"/>
          <w:rFonts w:ascii="Arial" w:eastAsia="Times New Roman" w:hAnsi="Arial" w:cs="Arial"/>
          <w:b/>
          <w:bCs/>
          <w:color w:val="FFFFFF"/>
          <w:sz w:val="28"/>
          <w:szCs w:val="28"/>
          <w:shd w:val="clear" w:color="auto" w:fill="727274"/>
          <w:lang w:eastAsia="en-GB"/>
        </w:rPr>
      </w:pPr>
      <w:bookmarkStart w:id="429" w:name="_How_to_respond"/>
      <w:bookmarkEnd w:id="429"/>
      <w:r>
        <w:rPr>
          <w:rStyle w:val="normaltextrun"/>
          <w:rFonts w:ascii="Arial" w:hAnsi="Arial" w:cs="Arial"/>
          <w:b/>
          <w:bCs/>
          <w:color w:val="FFFFFF"/>
          <w:sz w:val="28"/>
          <w:szCs w:val="28"/>
          <w:shd w:val="clear" w:color="auto" w:fill="727274"/>
        </w:rPr>
        <w:br w:type="page"/>
      </w:r>
    </w:p>
    <w:p w14:paraId="4904E2D1" w14:textId="39405E43" w:rsidR="009A206C" w:rsidRPr="007A770E" w:rsidRDefault="00470B5B" w:rsidP="007A770E">
      <w:pPr>
        <w:pStyle w:val="CA7"/>
      </w:pPr>
      <w:bookmarkStart w:id="430" w:name="_Toc129158673"/>
      <w:r w:rsidRPr="007A770E">
        <w:lastRenderedPageBreak/>
        <w:t xml:space="preserve">Acronyms, key </w:t>
      </w:r>
      <w:proofErr w:type="gramStart"/>
      <w:r w:rsidR="005A53CF" w:rsidRPr="007A770E">
        <w:t>terms</w:t>
      </w:r>
      <w:proofErr w:type="gramEnd"/>
      <w:r w:rsidRPr="007A770E">
        <w:t xml:space="preserve"> and reference material</w:t>
      </w:r>
      <w:bookmarkEnd w:id="430"/>
    </w:p>
    <w:tbl>
      <w:tblPr>
        <w:tblStyle w:val="TableGrid"/>
        <w:tblW w:w="9493" w:type="dxa"/>
        <w:tblLook w:val="04A0" w:firstRow="1" w:lastRow="0" w:firstColumn="1" w:lastColumn="0" w:noHBand="0" w:noVBand="1"/>
      </w:tblPr>
      <w:tblGrid>
        <w:gridCol w:w="2689"/>
        <w:gridCol w:w="6804"/>
      </w:tblGrid>
      <w:tr w:rsidR="00D46BE1" w:rsidRPr="00D46BE1" w14:paraId="102CD123" w14:textId="77777777" w:rsidTr="00D46BE1">
        <w:trPr>
          <w:trHeight w:val="300"/>
        </w:trPr>
        <w:tc>
          <w:tcPr>
            <w:tcW w:w="2689" w:type="dxa"/>
            <w:shd w:val="clear" w:color="auto" w:fill="808083" w:themeFill="background2" w:themeFillShade="BF"/>
            <w:hideMark/>
          </w:tcPr>
          <w:p w14:paraId="113C8671" w14:textId="2A52839D" w:rsidR="00D46BE1" w:rsidRPr="00D46BE1" w:rsidRDefault="00D46BE1" w:rsidP="00D46BE1">
            <w:pPr>
              <w:jc w:val="both"/>
              <w:textAlignment w:val="baseline"/>
              <w:rPr>
                <w:rFonts w:ascii="Segoe UI" w:eastAsia="Times New Roman" w:hAnsi="Segoe UI" w:cs="Segoe UI"/>
                <w:sz w:val="18"/>
                <w:szCs w:val="18"/>
                <w:lang w:eastAsia="en-GB"/>
              </w:rPr>
            </w:pPr>
            <w:r w:rsidRPr="00D46BE1">
              <w:rPr>
                <w:rFonts w:ascii="Arial" w:eastAsia="Times New Roman" w:hAnsi="Arial" w:cs="Arial"/>
                <w:b/>
                <w:bCs/>
                <w:color w:val="FFFFFF"/>
                <w:szCs w:val="24"/>
                <w:lang w:eastAsia="en-GB"/>
              </w:rPr>
              <w:t>Acrony</w:t>
            </w:r>
            <w:r>
              <w:rPr>
                <w:rFonts w:ascii="Arial" w:eastAsia="Times New Roman" w:hAnsi="Arial" w:cs="Arial"/>
                <w:b/>
                <w:bCs/>
                <w:color w:val="FFFFFF"/>
                <w:szCs w:val="24"/>
                <w:lang w:eastAsia="en-GB"/>
              </w:rPr>
              <w:t>m</w:t>
            </w:r>
            <w:r w:rsidRPr="00D46BE1">
              <w:rPr>
                <w:rFonts w:ascii="Arial" w:eastAsia="Times New Roman" w:hAnsi="Arial" w:cs="Arial"/>
                <w:b/>
                <w:bCs/>
                <w:color w:val="FFFFFF"/>
                <w:szCs w:val="24"/>
                <w:lang w:eastAsia="en-GB"/>
              </w:rPr>
              <w:t xml:space="preserve"> / key term</w:t>
            </w:r>
            <w:r w:rsidRPr="00D46BE1">
              <w:rPr>
                <w:rFonts w:ascii="Arial" w:eastAsia="Times New Roman" w:hAnsi="Arial" w:cs="Arial"/>
                <w:color w:val="FFFFFF"/>
                <w:szCs w:val="24"/>
                <w:lang w:eastAsia="en-GB"/>
              </w:rPr>
              <w:t> </w:t>
            </w:r>
          </w:p>
        </w:tc>
        <w:tc>
          <w:tcPr>
            <w:tcW w:w="6804" w:type="dxa"/>
            <w:shd w:val="clear" w:color="auto" w:fill="808083" w:themeFill="background2" w:themeFillShade="BF"/>
            <w:hideMark/>
          </w:tcPr>
          <w:p w14:paraId="59FE69C7" w14:textId="43C4DC87" w:rsidR="00D46BE1" w:rsidRPr="00D46BE1" w:rsidRDefault="00D46BE1" w:rsidP="00D46BE1">
            <w:pPr>
              <w:textAlignment w:val="baseline"/>
              <w:rPr>
                <w:rFonts w:ascii="Segoe UI" w:eastAsia="Times New Roman" w:hAnsi="Segoe UI" w:cs="Segoe UI"/>
                <w:sz w:val="18"/>
                <w:szCs w:val="18"/>
                <w:lang w:eastAsia="en-GB"/>
              </w:rPr>
            </w:pPr>
            <w:r>
              <w:rPr>
                <w:rFonts w:ascii="Arial" w:eastAsia="Times New Roman" w:hAnsi="Arial" w:cs="Arial"/>
                <w:b/>
                <w:bCs/>
                <w:color w:val="FFFFFF"/>
                <w:szCs w:val="24"/>
                <w:lang w:eastAsia="en-GB"/>
              </w:rPr>
              <w:t>Me</w:t>
            </w:r>
            <w:r w:rsidRPr="00D46BE1">
              <w:rPr>
                <w:rFonts w:ascii="Arial" w:eastAsia="Times New Roman" w:hAnsi="Arial" w:cs="Arial"/>
                <w:b/>
                <w:bCs/>
                <w:color w:val="FFFFFF"/>
                <w:szCs w:val="24"/>
                <w:lang w:eastAsia="en-GB"/>
              </w:rPr>
              <w:t>aning</w:t>
            </w:r>
            <w:r w:rsidRPr="00D46BE1">
              <w:rPr>
                <w:rFonts w:ascii="Arial" w:eastAsia="Times New Roman" w:hAnsi="Arial" w:cs="Arial"/>
                <w:color w:val="FFFFFF"/>
                <w:szCs w:val="24"/>
                <w:lang w:eastAsia="en-GB"/>
              </w:rPr>
              <w:t> </w:t>
            </w:r>
          </w:p>
        </w:tc>
      </w:tr>
      <w:tr w:rsidR="00D46BE1" w:rsidRPr="00D46BE1" w14:paraId="2175E144" w14:textId="77777777" w:rsidTr="00D46BE1">
        <w:trPr>
          <w:trHeight w:val="300"/>
        </w:trPr>
        <w:tc>
          <w:tcPr>
            <w:tcW w:w="2689" w:type="dxa"/>
            <w:hideMark/>
          </w:tcPr>
          <w:p w14:paraId="225FD707"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BSC </w:t>
            </w:r>
          </w:p>
        </w:tc>
        <w:tc>
          <w:tcPr>
            <w:tcW w:w="6804" w:type="dxa"/>
            <w:hideMark/>
          </w:tcPr>
          <w:p w14:paraId="51C8DA92"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Balancing and Settlement Code </w:t>
            </w:r>
          </w:p>
        </w:tc>
      </w:tr>
      <w:tr w:rsidR="00D46BE1" w:rsidRPr="00D46BE1" w14:paraId="68C91490" w14:textId="77777777" w:rsidTr="00D46BE1">
        <w:trPr>
          <w:trHeight w:val="300"/>
        </w:trPr>
        <w:tc>
          <w:tcPr>
            <w:tcW w:w="2689" w:type="dxa"/>
            <w:hideMark/>
          </w:tcPr>
          <w:p w14:paraId="424FB975"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BEGA </w:t>
            </w:r>
          </w:p>
        </w:tc>
        <w:tc>
          <w:tcPr>
            <w:tcW w:w="6804" w:type="dxa"/>
            <w:hideMark/>
          </w:tcPr>
          <w:p w14:paraId="078A897C"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Bilateral Embedded Generation Agreement </w:t>
            </w:r>
          </w:p>
        </w:tc>
      </w:tr>
      <w:tr w:rsidR="00D46BE1" w:rsidRPr="00D46BE1" w14:paraId="1822A248" w14:textId="77777777" w:rsidTr="00D46BE1">
        <w:trPr>
          <w:trHeight w:val="300"/>
        </w:trPr>
        <w:tc>
          <w:tcPr>
            <w:tcW w:w="2689" w:type="dxa"/>
            <w:hideMark/>
          </w:tcPr>
          <w:p w14:paraId="0526D333"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BELLA </w:t>
            </w:r>
          </w:p>
        </w:tc>
        <w:tc>
          <w:tcPr>
            <w:tcW w:w="6804" w:type="dxa"/>
            <w:hideMark/>
          </w:tcPr>
          <w:p w14:paraId="3D80FACF" w14:textId="788BC216"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 xml:space="preserve">Bilateral Embedded Licence exemptible </w:t>
            </w:r>
            <w:proofErr w:type="gramStart"/>
            <w:r w:rsidR="00E5296A">
              <w:rPr>
                <w:rFonts w:ascii="Arial" w:eastAsia="Times New Roman" w:hAnsi="Arial" w:cs="Arial"/>
                <w:szCs w:val="24"/>
                <w:lang w:eastAsia="en-GB"/>
              </w:rPr>
              <w:t>L</w:t>
            </w:r>
            <w:r w:rsidR="00E5296A" w:rsidRPr="00D46BE1">
              <w:rPr>
                <w:rFonts w:ascii="Arial" w:eastAsia="Times New Roman" w:hAnsi="Arial" w:cs="Arial"/>
                <w:szCs w:val="24"/>
                <w:lang w:eastAsia="en-GB"/>
              </w:rPr>
              <w:t>arge</w:t>
            </w:r>
            <w:proofErr w:type="gramEnd"/>
            <w:r w:rsidRPr="00D46BE1">
              <w:rPr>
                <w:rFonts w:ascii="Arial" w:eastAsia="Times New Roman" w:hAnsi="Arial" w:cs="Arial"/>
                <w:szCs w:val="24"/>
                <w:lang w:eastAsia="en-GB"/>
              </w:rPr>
              <w:t xml:space="preserve"> power station Agreement </w:t>
            </w:r>
          </w:p>
        </w:tc>
      </w:tr>
      <w:tr w:rsidR="0046047A" w:rsidRPr="00D46BE1" w14:paraId="6798B5FD" w14:textId="77777777" w:rsidTr="00D46BE1">
        <w:trPr>
          <w:trHeight w:val="300"/>
          <w:ins w:id="431" w:author="ESO Code Admin" w:date="2023-09-06T14:37:00Z"/>
        </w:trPr>
        <w:tc>
          <w:tcPr>
            <w:tcW w:w="2689" w:type="dxa"/>
          </w:tcPr>
          <w:p w14:paraId="4D80380C" w14:textId="738BCBEB" w:rsidR="0046047A" w:rsidRPr="00D46BE1" w:rsidRDefault="0046047A" w:rsidP="00D46BE1">
            <w:pPr>
              <w:textAlignment w:val="baseline"/>
              <w:rPr>
                <w:ins w:id="432" w:author="ESO Code Admin" w:date="2023-09-06T14:37:00Z"/>
                <w:rFonts w:ascii="Arial" w:eastAsia="Times New Roman" w:hAnsi="Arial" w:cs="Arial"/>
                <w:szCs w:val="24"/>
                <w:lang w:eastAsia="en-GB"/>
              </w:rPr>
            </w:pPr>
            <w:ins w:id="433" w:author="ESO Code Admin" w:date="2023-09-06T14:37:00Z">
              <w:r>
                <w:rPr>
                  <w:rFonts w:ascii="Arial" w:eastAsia="Times New Roman" w:hAnsi="Arial" w:cs="Arial"/>
                  <w:szCs w:val="24"/>
                  <w:lang w:eastAsia="en-GB"/>
                </w:rPr>
                <w:t>ENCC</w:t>
              </w:r>
            </w:ins>
          </w:p>
        </w:tc>
        <w:tc>
          <w:tcPr>
            <w:tcW w:w="6804" w:type="dxa"/>
          </w:tcPr>
          <w:p w14:paraId="4AF301CB" w14:textId="312AED4A" w:rsidR="0046047A" w:rsidRPr="00D46BE1" w:rsidRDefault="0046047A" w:rsidP="00D46BE1">
            <w:pPr>
              <w:textAlignment w:val="baseline"/>
              <w:rPr>
                <w:ins w:id="434" w:author="ESO Code Admin" w:date="2023-09-06T14:37:00Z"/>
                <w:rFonts w:ascii="Arial" w:eastAsia="Times New Roman" w:hAnsi="Arial" w:cs="Arial"/>
                <w:szCs w:val="24"/>
                <w:lang w:eastAsia="en-GB"/>
              </w:rPr>
            </w:pPr>
            <w:ins w:id="435" w:author="ESO Code Admin" w:date="2023-09-06T14:37:00Z">
              <w:r>
                <w:rPr>
                  <w:rFonts w:ascii="Arial" w:eastAsia="Times New Roman" w:hAnsi="Arial" w:cs="Arial"/>
                  <w:szCs w:val="24"/>
                  <w:lang w:eastAsia="en-GB"/>
                </w:rPr>
                <w:t>ESO National Electricity Control Centre</w:t>
              </w:r>
            </w:ins>
          </w:p>
        </w:tc>
      </w:tr>
      <w:tr w:rsidR="002B6A96" w:rsidRPr="00D46BE1" w14:paraId="38C2BDDE" w14:textId="77777777" w:rsidTr="00D46BE1">
        <w:trPr>
          <w:trHeight w:val="300"/>
          <w:ins w:id="436" w:author="ESO Code Admin" w:date="2023-09-06T14:27:00Z"/>
        </w:trPr>
        <w:tc>
          <w:tcPr>
            <w:tcW w:w="2689" w:type="dxa"/>
          </w:tcPr>
          <w:p w14:paraId="302E2154" w14:textId="2E9EFC8A" w:rsidR="002B6A96" w:rsidRPr="00D46BE1" w:rsidRDefault="002B6A96" w:rsidP="00D46BE1">
            <w:pPr>
              <w:textAlignment w:val="baseline"/>
              <w:rPr>
                <w:ins w:id="437" w:author="ESO Code Admin" w:date="2023-09-06T14:27:00Z"/>
                <w:rFonts w:ascii="Arial" w:eastAsia="Times New Roman" w:hAnsi="Arial" w:cs="Arial"/>
                <w:szCs w:val="24"/>
                <w:lang w:eastAsia="en-GB"/>
              </w:rPr>
            </w:pPr>
            <w:ins w:id="438" w:author="ESO Code Admin" w:date="2023-09-06T14:27:00Z">
              <w:r>
                <w:rPr>
                  <w:rFonts w:ascii="Arial" w:eastAsia="Times New Roman" w:hAnsi="Arial" w:cs="Arial"/>
                  <w:szCs w:val="24"/>
                  <w:lang w:eastAsia="en-GB"/>
                </w:rPr>
                <w:t>BETTA</w:t>
              </w:r>
            </w:ins>
          </w:p>
        </w:tc>
        <w:tc>
          <w:tcPr>
            <w:tcW w:w="6804" w:type="dxa"/>
          </w:tcPr>
          <w:p w14:paraId="74C15ABB" w14:textId="1FB346A0" w:rsidR="002B6A96" w:rsidRPr="00D46BE1" w:rsidRDefault="002B6A96" w:rsidP="00D46BE1">
            <w:pPr>
              <w:textAlignment w:val="baseline"/>
              <w:rPr>
                <w:ins w:id="439" w:author="ESO Code Admin" w:date="2023-09-06T14:27:00Z"/>
                <w:rFonts w:ascii="Arial" w:eastAsia="Times New Roman" w:hAnsi="Arial" w:cs="Arial"/>
                <w:szCs w:val="24"/>
                <w:lang w:eastAsia="en-GB"/>
              </w:rPr>
            </w:pPr>
            <w:ins w:id="440" w:author="ESO Code Admin" w:date="2023-09-06T14:27:00Z">
              <w:r w:rsidRPr="00B35DFC">
                <w:rPr>
                  <w:rFonts w:ascii="Arial" w:eastAsia="Times New Roman" w:hAnsi="Arial" w:cs="Arial"/>
                  <w:color w:val="000000"/>
                  <w:szCs w:val="24"/>
                  <w:shd w:val="clear" w:color="auto" w:fill="FFFFFF"/>
                  <w:lang w:eastAsia="en-GB"/>
                </w:rPr>
                <w:t>British Electricity Transmission and Trading Arrangements</w:t>
              </w:r>
            </w:ins>
          </w:p>
        </w:tc>
      </w:tr>
      <w:tr w:rsidR="003825D5" w:rsidRPr="00D46BE1" w14:paraId="7FAE48CD" w14:textId="77777777" w:rsidTr="00D46BE1">
        <w:trPr>
          <w:trHeight w:val="300"/>
          <w:ins w:id="441" w:author="ESO Code Admin" w:date="2023-09-06T14:18:00Z"/>
        </w:trPr>
        <w:tc>
          <w:tcPr>
            <w:tcW w:w="2689" w:type="dxa"/>
          </w:tcPr>
          <w:p w14:paraId="7272C3F8" w14:textId="5977D7EE" w:rsidR="003825D5" w:rsidRPr="00D46BE1" w:rsidRDefault="003825D5" w:rsidP="00D46BE1">
            <w:pPr>
              <w:textAlignment w:val="baseline"/>
              <w:rPr>
                <w:ins w:id="442" w:author="ESO Code Admin" w:date="2023-09-06T14:18:00Z"/>
                <w:rFonts w:ascii="Arial" w:eastAsia="Times New Roman" w:hAnsi="Arial" w:cs="Arial"/>
                <w:szCs w:val="24"/>
                <w:lang w:eastAsia="en-GB"/>
              </w:rPr>
            </w:pPr>
            <w:ins w:id="443" w:author="ESO Code Admin" w:date="2023-09-06T14:18:00Z">
              <w:r>
                <w:rPr>
                  <w:rFonts w:ascii="Arial" w:eastAsia="Times New Roman" w:hAnsi="Arial" w:cs="Arial"/>
                  <w:szCs w:val="24"/>
                  <w:lang w:eastAsia="en-GB"/>
                </w:rPr>
                <w:t>BM</w:t>
              </w:r>
            </w:ins>
          </w:p>
        </w:tc>
        <w:tc>
          <w:tcPr>
            <w:tcW w:w="6804" w:type="dxa"/>
          </w:tcPr>
          <w:p w14:paraId="37D4F456" w14:textId="474CC110" w:rsidR="003825D5" w:rsidRPr="00D46BE1" w:rsidRDefault="003825D5" w:rsidP="00D46BE1">
            <w:pPr>
              <w:textAlignment w:val="baseline"/>
              <w:rPr>
                <w:ins w:id="444" w:author="ESO Code Admin" w:date="2023-09-06T14:18:00Z"/>
                <w:rFonts w:ascii="Arial" w:eastAsia="Times New Roman" w:hAnsi="Arial" w:cs="Arial"/>
                <w:szCs w:val="24"/>
                <w:lang w:eastAsia="en-GB"/>
              </w:rPr>
            </w:pPr>
            <w:ins w:id="445" w:author="ESO Code Admin" w:date="2023-09-06T14:18:00Z">
              <w:r>
                <w:rPr>
                  <w:rFonts w:ascii="Arial" w:eastAsia="Times New Roman" w:hAnsi="Arial" w:cs="Arial"/>
                  <w:szCs w:val="24"/>
                  <w:lang w:eastAsia="en-GB"/>
                </w:rPr>
                <w:t>Balancing Mechanism</w:t>
              </w:r>
            </w:ins>
          </w:p>
        </w:tc>
      </w:tr>
      <w:tr w:rsidR="00C52C3C" w:rsidRPr="00D46BE1" w14:paraId="5A3DBC35" w14:textId="77777777" w:rsidTr="00D46BE1">
        <w:trPr>
          <w:trHeight w:val="300"/>
          <w:ins w:id="446" w:author="ESO Code Admin" w:date="2023-09-06T14:21:00Z"/>
        </w:trPr>
        <w:tc>
          <w:tcPr>
            <w:tcW w:w="2689" w:type="dxa"/>
          </w:tcPr>
          <w:p w14:paraId="1B5EA467" w14:textId="4F24FD0B" w:rsidR="00C52C3C" w:rsidRDefault="00C52C3C" w:rsidP="00D46BE1">
            <w:pPr>
              <w:textAlignment w:val="baseline"/>
              <w:rPr>
                <w:ins w:id="447" w:author="ESO Code Admin" w:date="2023-09-06T14:21:00Z"/>
                <w:rFonts w:ascii="Arial" w:eastAsia="Times New Roman" w:hAnsi="Arial" w:cs="Arial"/>
                <w:szCs w:val="24"/>
                <w:lang w:eastAsia="en-GB"/>
              </w:rPr>
            </w:pPr>
            <w:ins w:id="448" w:author="ESO Code Admin" w:date="2023-09-06T14:21:00Z">
              <w:r>
                <w:rPr>
                  <w:rFonts w:ascii="Arial" w:eastAsia="Times New Roman" w:hAnsi="Arial" w:cs="Arial"/>
                  <w:szCs w:val="24"/>
                  <w:lang w:eastAsia="en-GB"/>
                </w:rPr>
                <w:t>BSC</w:t>
              </w:r>
            </w:ins>
          </w:p>
        </w:tc>
        <w:tc>
          <w:tcPr>
            <w:tcW w:w="6804" w:type="dxa"/>
          </w:tcPr>
          <w:p w14:paraId="18D5B998" w14:textId="64D94E67" w:rsidR="00C52C3C" w:rsidRDefault="00A13536" w:rsidP="00D46BE1">
            <w:pPr>
              <w:textAlignment w:val="baseline"/>
              <w:rPr>
                <w:ins w:id="449" w:author="ESO Code Admin" w:date="2023-09-06T14:21:00Z"/>
                <w:rFonts w:ascii="Arial" w:eastAsia="Times New Roman" w:hAnsi="Arial" w:cs="Arial"/>
                <w:szCs w:val="24"/>
                <w:lang w:eastAsia="en-GB"/>
              </w:rPr>
            </w:pPr>
            <w:ins w:id="450" w:author="ESO Code Admin" w:date="2023-09-06T14:22:00Z">
              <w:r>
                <w:rPr>
                  <w:rFonts w:ascii="Arial" w:eastAsia="Times New Roman" w:hAnsi="Arial" w:cs="Arial"/>
                  <w:szCs w:val="24"/>
                  <w:lang w:eastAsia="en-GB"/>
                </w:rPr>
                <w:t>Balancing and Settlement Code</w:t>
              </w:r>
            </w:ins>
          </w:p>
        </w:tc>
      </w:tr>
      <w:tr w:rsidR="00B00121" w:rsidRPr="00D46BE1" w14:paraId="28C74EFF" w14:textId="77777777" w:rsidTr="00D46BE1">
        <w:trPr>
          <w:trHeight w:val="300"/>
        </w:trPr>
        <w:tc>
          <w:tcPr>
            <w:tcW w:w="2689" w:type="dxa"/>
          </w:tcPr>
          <w:p w14:paraId="3DD83947" w14:textId="2BA79D79" w:rsidR="00B00121" w:rsidRPr="00D46BE1" w:rsidRDefault="00B00121" w:rsidP="00D46BE1">
            <w:pPr>
              <w:textAlignment w:val="baseline"/>
              <w:rPr>
                <w:rFonts w:ascii="Arial" w:eastAsia="Times New Roman" w:hAnsi="Arial" w:cs="Arial"/>
                <w:szCs w:val="24"/>
                <w:lang w:eastAsia="en-GB"/>
              </w:rPr>
            </w:pPr>
            <w:r>
              <w:rPr>
                <w:rFonts w:ascii="Arial" w:eastAsia="Times New Roman" w:hAnsi="Arial" w:cs="Arial"/>
                <w:szCs w:val="24"/>
                <w:lang w:eastAsia="en-GB"/>
              </w:rPr>
              <w:t>C</w:t>
            </w:r>
            <w:r>
              <w:rPr>
                <w:rFonts w:eastAsia="Times New Roman"/>
                <w:szCs w:val="24"/>
                <w:lang w:eastAsia="en-GB"/>
              </w:rPr>
              <w:t>BA</w:t>
            </w:r>
          </w:p>
        </w:tc>
        <w:tc>
          <w:tcPr>
            <w:tcW w:w="6804" w:type="dxa"/>
          </w:tcPr>
          <w:p w14:paraId="2B1A3DF3" w14:textId="22A5B310" w:rsidR="00B00121" w:rsidRPr="00D46BE1" w:rsidRDefault="00B00121" w:rsidP="00D46BE1">
            <w:pPr>
              <w:textAlignment w:val="baseline"/>
              <w:rPr>
                <w:rFonts w:ascii="Arial" w:eastAsia="Times New Roman" w:hAnsi="Arial" w:cs="Arial"/>
                <w:szCs w:val="24"/>
                <w:lang w:eastAsia="en-GB"/>
              </w:rPr>
            </w:pPr>
            <w:r>
              <w:rPr>
                <w:rFonts w:ascii="Arial" w:eastAsia="Times New Roman" w:hAnsi="Arial" w:cs="Arial"/>
                <w:szCs w:val="24"/>
                <w:lang w:eastAsia="en-GB"/>
              </w:rPr>
              <w:t>C</w:t>
            </w:r>
            <w:r>
              <w:rPr>
                <w:rFonts w:eastAsia="Times New Roman"/>
                <w:szCs w:val="24"/>
                <w:lang w:eastAsia="en-GB"/>
              </w:rPr>
              <w:t>ost Benefit Analysis</w:t>
            </w:r>
          </w:p>
        </w:tc>
      </w:tr>
      <w:tr w:rsidR="00D46BE1" w:rsidRPr="00D46BE1" w14:paraId="42AEC8DA" w14:textId="77777777" w:rsidTr="00D46BE1">
        <w:trPr>
          <w:trHeight w:val="300"/>
        </w:trPr>
        <w:tc>
          <w:tcPr>
            <w:tcW w:w="2689" w:type="dxa"/>
            <w:hideMark/>
          </w:tcPr>
          <w:p w14:paraId="03B857C9"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CMP </w:t>
            </w:r>
          </w:p>
        </w:tc>
        <w:tc>
          <w:tcPr>
            <w:tcW w:w="6804" w:type="dxa"/>
            <w:hideMark/>
          </w:tcPr>
          <w:p w14:paraId="520C7344"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CUSC Modification Proposal </w:t>
            </w:r>
          </w:p>
        </w:tc>
      </w:tr>
      <w:tr w:rsidR="00EC3835" w:rsidRPr="00D46BE1" w14:paraId="34B9B65A" w14:textId="77777777" w:rsidTr="00D46BE1">
        <w:trPr>
          <w:trHeight w:val="300"/>
          <w:ins w:id="451" w:author="ESO Code Admin" w:date="2023-09-06T14:24:00Z"/>
        </w:trPr>
        <w:tc>
          <w:tcPr>
            <w:tcW w:w="2689" w:type="dxa"/>
          </w:tcPr>
          <w:p w14:paraId="498CB7E7" w14:textId="0E551C3E" w:rsidR="00EC3835" w:rsidRPr="00D46BE1" w:rsidRDefault="00EC3835" w:rsidP="00D46BE1">
            <w:pPr>
              <w:textAlignment w:val="baseline"/>
              <w:rPr>
                <w:ins w:id="452" w:author="ESO Code Admin" w:date="2023-09-06T14:24:00Z"/>
                <w:rFonts w:ascii="Arial" w:eastAsia="Times New Roman" w:hAnsi="Arial" w:cs="Arial"/>
                <w:szCs w:val="24"/>
                <w:lang w:eastAsia="en-GB"/>
              </w:rPr>
            </w:pPr>
            <w:ins w:id="453" w:author="ESO Code Admin" w:date="2023-09-06T14:24:00Z">
              <w:r w:rsidRPr="00EC3835">
                <w:rPr>
                  <w:rFonts w:ascii="Arial" w:eastAsia="Times New Roman" w:hAnsi="Arial" w:cs="Arial"/>
                  <w:szCs w:val="24"/>
                  <w:lang w:eastAsia="en-GB"/>
                </w:rPr>
                <w:t>CACM</w:t>
              </w:r>
            </w:ins>
          </w:p>
        </w:tc>
        <w:tc>
          <w:tcPr>
            <w:tcW w:w="6804" w:type="dxa"/>
          </w:tcPr>
          <w:p w14:paraId="3678008B" w14:textId="69C95B66" w:rsidR="00EC3835" w:rsidRPr="00D46BE1" w:rsidRDefault="00EC3835" w:rsidP="00EC3835">
            <w:pPr>
              <w:tabs>
                <w:tab w:val="left" w:pos="4596"/>
              </w:tabs>
              <w:textAlignment w:val="baseline"/>
              <w:rPr>
                <w:ins w:id="454" w:author="ESO Code Admin" w:date="2023-09-06T14:24:00Z"/>
                <w:rFonts w:ascii="Arial" w:eastAsia="Times New Roman" w:hAnsi="Arial" w:cs="Arial"/>
                <w:szCs w:val="24"/>
                <w:lang w:eastAsia="en-GB"/>
              </w:rPr>
            </w:pPr>
            <w:ins w:id="455" w:author="ESO Code Admin" w:date="2023-09-06T14:24:00Z">
              <w:r w:rsidRPr="00EC3835">
                <w:rPr>
                  <w:rFonts w:ascii="Arial" w:eastAsia="Times New Roman" w:hAnsi="Arial" w:cs="Arial"/>
                  <w:szCs w:val="24"/>
                  <w:lang w:eastAsia="en-GB"/>
                </w:rPr>
                <w:t>Capacity Allocation and Congestion Management</w:t>
              </w:r>
            </w:ins>
          </w:p>
        </w:tc>
      </w:tr>
      <w:tr w:rsidR="00D46BE1" w:rsidRPr="00D46BE1" w14:paraId="724893CB" w14:textId="77777777" w:rsidTr="00D46BE1">
        <w:trPr>
          <w:trHeight w:val="300"/>
        </w:trPr>
        <w:tc>
          <w:tcPr>
            <w:tcW w:w="2689" w:type="dxa"/>
            <w:hideMark/>
          </w:tcPr>
          <w:p w14:paraId="465C222B"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CUSC </w:t>
            </w:r>
          </w:p>
        </w:tc>
        <w:tc>
          <w:tcPr>
            <w:tcW w:w="6804" w:type="dxa"/>
            <w:hideMark/>
          </w:tcPr>
          <w:p w14:paraId="5797B6B1"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Connection and Use of System Code </w:t>
            </w:r>
          </w:p>
        </w:tc>
      </w:tr>
      <w:tr w:rsidR="003C63BE" w:rsidRPr="00D46BE1" w14:paraId="4DA2183B" w14:textId="77777777" w:rsidTr="00D46BE1">
        <w:trPr>
          <w:trHeight w:val="300"/>
          <w:ins w:id="456" w:author="ESO Code Admin" w:date="2023-09-06T14:28:00Z"/>
        </w:trPr>
        <w:tc>
          <w:tcPr>
            <w:tcW w:w="2689" w:type="dxa"/>
          </w:tcPr>
          <w:p w14:paraId="395C249E" w14:textId="002BF5F7" w:rsidR="003C63BE" w:rsidRPr="00D46BE1" w:rsidRDefault="003C63BE" w:rsidP="00D46BE1">
            <w:pPr>
              <w:textAlignment w:val="baseline"/>
              <w:rPr>
                <w:ins w:id="457" w:author="ESO Code Admin" w:date="2023-09-06T14:28:00Z"/>
                <w:rFonts w:ascii="Arial" w:eastAsia="Times New Roman" w:hAnsi="Arial" w:cs="Arial"/>
                <w:szCs w:val="24"/>
                <w:lang w:eastAsia="en-GB"/>
              </w:rPr>
            </w:pPr>
            <w:ins w:id="458" w:author="ESO Code Admin" w:date="2023-09-06T14:28:00Z">
              <w:r>
                <w:rPr>
                  <w:rFonts w:ascii="Arial" w:eastAsia="Times New Roman" w:hAnsi="Arial" w:cs="Arial"/>
                  <w:szCs w:val="24"/>
                  <w:lang w:eastAsia="en-GB"/>
                </w:rPr>
                <w:t>DNO</w:t>
              </w:r>
            </w:ins>
          </w:p>
        </w:tc>
        <w:tc>
          <w:tcPr>
            <w:tcW w:w="6804" w:type="dxa"/>
          </w:tcPr>
          <w:p w14:paraId="1EF59000" w14:textId="2C473986" w:rsidR="003C63BE" w:rsidRPr="00D46BE1" w:rsidRDefault="003C63BE" w:rsidP="00D46BE1">
            <w:pPr>
              <w:textAlignment w:val="baseline"/>
              <w:rPr>
                <w:ins w:id="459" w:author="ESO Code Admin" w:date="2023-09-06T14:28:00Z"/>
                <w:rFonts w:ascii="Arial" w:eastAsia="Times New Roman" w:hAnsi="Arial" w:cs="Arial"/>
                <w:szCs w:val="24"/>
                <w:lang w:eastAsia="en-GB"/>
              </w:rPr>
            </w:pPr>
            <w:ins w:id="460" w:author="ESO Code Admin" w:date="2023-09-06T14:28:00Z">
              <w:r>
                <w:rPr>
                  <w:rFonts w:ascii="Arial" w:eastAsia="Times New Roman" w:hAnsi="Arial" w:cs="Arial"/>
                  <w:szCs w:val="24"/>
                  <w:lang w:eastAsia="en-GB"/>
                </w:rPr>
                <w:t>Distribution Network Operator</w:t>
              </w:r>
            </w:ins>
          </w:p>
        </w:tc>
      </w:tr>
      <w:tr w:rsidR="005B1D18" w:rsidRPr="00D46BE1" w14:paraId="4C33EF76" w14:textId="77777777" w:rsidTr="00D46BE1">
        <w:trPr>
          <w:trHeight w:val="300"/>
          <w:ins w:id="461" w:author="ESO Code Admin" w:date="2023-09-06T14:23:00Z"/>
        </w:trPr>
        <w:tc>
          <w:tcPr>
            <w:tcW w:w="2689" w:type="dxa"/>
          </w:tcPr>
          <w:p w14:paraId="0C4FFA7A" w14:textId="4CD6A1B5" w:rsidR="005B1D18" w:rsidRPr="00D46BE1" w:rsidRDefault="00BA6078" w:rsidP="00D46BE1">
            <w:pPr>
              <w:textAlignment w:val="baseline"/>
              <w:rPr>
                <w:ins w:id="462" w:author="ESO Code Admin" w:date="2023-09-06T14:23:00Z"/>
                <w:rFonts w:ascii="Arial" w:eastAsia="Times New Roman" w:hAnsi="Arial" w:cs="Arial"/>
                <w:szCs w:val="24"/>
                <w:lang w:eastAsia="en-GB"/>
              </w:rPr>
            </w:pPr>
            <w:ins w:id="463" w:author="ESO Code Admin" w:date="2023-09-06T14:23:00Z">
              <w:r>
                <w:rPr>
                  <w:rFonts w:ascii="Arial" w:eastAsia="Times New Roman" w:hAnsi="Arial" w:cs="Arial"/>
                  <w:szCs w:val="24"/>
                  <w:lang w:eastAsia="en-GB"/>
                </w:rPr>
                <w:t>DCC</w:t>
              </w:r>
            </w:ins>
          </w:p>
        </w:tc>
        <w:tc>
          <w:tcPr>
            <w:tcW w:w="6804" w:type="dxa"/>
          </w:tcPr>
          <w:p w14:paraId="7348D583" w14:textId="2AE99B2D" w:rsidR="005B1D18" w:rsidRPr="00D46BE1" w:rsidRDefault="00BA6078" w:rsidP="00D46BE1">
            <w:pPr>
              <w:textAlignment w:val="baseline"/>
              <w:rPr>
                <w:ins w:id="464" w:author="ESO Code Admin" w:date="2023-09-06T14:23:00Z"/>
                <w:rFonts w:ascii="Arial" w:eastAsia="Times New Roman" w:hAnsi="Arial" w:cs="Arial"/>
                <w:szCs w:val="24"/>
                <w:lang w:eastAsia="en-GB"/>
              </w:rPr>
            </w:pPr>
            <w:ins w:id="465" w:author="ESO Code Admin" w:date="2023-09-06T14:23:00Z">
              <w:r w:rsidRPr="00BA6078">
                <w:rPr>
                  <w:rFonts w:ascii="Arial" w:eastAsia="Times New Roman" w:hAnsi="Arial" w:cs="Arial"/>
                  <w:szCs w:val="24"/>
                  <w:lang w:eastAsia="en-GB"/>
                </w:rPr>
                <w:t>Demand Connection Code</w:t>
              </w:r>
            </w:ins>
          </w:p>
        </w:tc>
      </w:tr>
      <w:tr w:rsidR="00D46BE1" w:rsidRPr="00D46BE1" w14:paraId="14F93CC7" w14:textId="77777777" w:rsidTr="00D46BE1">
        <w:trPr>
          <w:trHeight w:val="300"/>
        </w:trPr>
        <w:tc>
          <w:tcPr>
            <w:tcW w:w="2689" w:type="dxa"/>
            <w:hideMark/>
          </w:tcPr>
          <w:p w14:paraId="655AB75F"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ENA </w:t>
            </w:r>
          </w:p>
        </w:tc>
        <w:tc>
          <w:tcPr>
            <w:tcW w:w="6804" w:type="dxa"/>
            <w:hideMark/>
          </w:tcPr>
          <w:p w14:paraId="6439B59D"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Energy Networks Association </w:t>
            </w:r>
          </w:p>
        </w:tc>
      </w:tr>
      <w:tr w:rsidR="00AC443F" w:rsidRPr="00D46BE1" w14:paraId="2625E015" w14:textId="77777777" w:rsidTr="00D46BE1">
        <w:trPr>
          <w:trHeight w:val="300"/>
          <w:ins w:id="466" w:author="ESO Code Admin" w:date="2023-09-06T14:31:00Z"/>
        </w:trPr>
        <w:tc>
          <w:tcPr>
            <w:tcW w:w="2689" w:type="dxa"/>
          </w:tcPr>
          <w:p w14:paraId="04317F7A" w14:textId="32CDDCF4" w:rsidR="00AC443F" w:rsidRPr="00D46BE1" w:rsidRDefault="00B266AE" w:rsidP="00D46BE1">
            <w:pPr>
              <w:textAlignment w:val="baseline"/>
              <w:rPr>
                <w:ins w:id="467" w:author="ESO Code Admin" w:date="2023-09-06T14:31:00Z"/>
                <w:rFonts w:ascii="Arial" w:eastAsia="Times New Roman" w:hAnsi="Arial" w:cs="Arial"/>
                <w:szCs w:val="24"/>
                <w:lang w:eastAsia="en-GB"/>
              </w:rPr>
            </w:pPr>
            <w:ins w:id="468" w:author="ESO Code Admin" w:date="2023-09-06T14:31:00Z">
              <w:r>
                <w:rPr>
                  <w:rFonts w:ascii="Arial" w:eastAsia="Times New Roman" w:hAnsi="Arial" w:cs="Arial"/>
                  <w:szCs w:val="24"/>
                  <w:lang w:eastAsia="en-GB"/>
                </w:rPr>
                <w:t>DRC</w:t>
              </w:r>
            </w:ins>
          </w:p>
        </w:tc>
        <w:tc>
          <w:tcPr>
            <w:tcW w:w="6804" w:type="dxa"/>
          </w:tcPr>
          <w:p w14:paraId="79F4246A" w14:textId="4A6081B7" w:rsidR="00AC443F" w:rsidRPr="00D46BE1" w:rsidRDefault="00B266AE" w:rsidP="00D46BE1">
            <w:pPr>
              <w:textAlignment w:val="baseline"/>
              <w:rPr>
                <w:ins w:id="469" w:author="ESO Code Admin" w:date="2023-09-06T14:31:00Z"/>
                <w:rFonts w:ascii="Arial" w:eastAsia="Times New Roman" w:hAnsi="Arial" w:cs="Arial"/>
                <w:szCs w:val="24"/>
                <w:lang w:eastAsia="en-GB"/>
              </w:rPr>
            </w:pPr>
            <w:ins w:id="470" w:author="ESO Code Admin" w:date="2023-09-06T14:31:00Z">
              <w:r>
                <w:rPr>
                  <w:rFonts w:cs="Arial"/>
                </w:rPr>
                <w:t>Data Registration Code</w:t>
              </w:r>
            </w:ins>
          </w:p>
        </w:tc>
      </w:tr>
      <w:tr w:rsidR="00D46BE1" w:rsidRPr="00D46BE1" w14:paraId="6D265DC4" w14:textId="77777777" w:rsidTr="00D46BE1">
        <w:trPr>
          <w:trHeight w:val="300"/>
        </w:trPr>
        <w:tc>
          <w:tcPr>
            <w:tcW w:w="2689" w:type="dxa"/>
            <w:hideMark/>
          </w:tcPr>
          <w:p w14:paraId="389D519F"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EBR </w:t>
            </w:r>
          </w:p>
        </w:tc>
        <w:tc>
          <w:tcPr>
            <w:tcW w:w="6804" w:type="dxa"/>
            <w:hideMark/>
          </w:tcPr>
          <w:p w14:paraId="06510480"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Electricity Balancing Guideline </w:t>
            </w:r>
          </w:p>
        </w:tc>
      </w:tr>
      <w:tr w:rsidR="001461BC" w:rsidRPr="00D46BE1" w14:paraId="5BD57164" w14:textId="77777777" w:rsidTr="00D46BE1">
        <w:trPr>
          <w:trHeight w:val="300"/>
          <w:ins w:id="471" w:author="ESO Code Admin" w:date="2023-09-06T14:38:00Z"/>
        </w:trPr>
        <w:tc>
          <w:tcPr>
            <w:tcW w:w="2689" w:type="dxa"/>
          </w:tcPr>
          <w:p w14:paraId="2DEE7880" w14:textId="60C7C367" w:rsidR="001461BC" w:rsidRPr="00D46BE1" w:rsidRDefault="001461BC" w:rsidP="00D46BE1">
            <w:pPr>
              <w:textAlignment w:val="baseline"/>
              <w:rPr>
                <w:ins w:id="472" w:author="ESO Code Admin" w:date="2023-09-06T14:38:00Z"/>
                <w:rFonts w:ascii="Arial" w:eastAsia="Times New Roman" w:hAnsi="Arial" w:cs="Arial"/>
                <w:szCs w:val="24"/>
                <w:lang w:eastAsia="en-GB"/>
              </w:rPr>
            </w:pPr>
            <w:ins w:id="473" w:author="ESO Code Admin" w:date="2023-09-06T14:38:00Z">
              <w:r>
                <w:rPr>
                  <w:rFonts w:ascii="Arial" w:eastAsia="Times New Roman" w:hAnsi="Arial" w:cs="Arial"/>
                  <w:szCs w:val="24"/>
                  <w:lang w:eastAsia="en-GB"/>
                </w:rPr>
                <w:t>EV</w:t>
              </w:r>
            </w:ins>
          </w:p>
        </w:tc>
        <w:tc>
          <w:tcPr>
            <w:tcW w:w="6804" w:type="dxa"/>
          </w:tcPr>
          <w:p w14:paraId="30919387" w14:textId="45233700" w:rsidR="001461BC" w:rsidRPr="00D46BE1" w:rsidRDefault="001461BC" w:rsidP="00D46BE1">
            <w:pPr>
              <w:textAlignment w:val="baseline"/>
              <w:rPr>
                <w:ins w:id="474" w:author="ESO Code Admin" w:date="2023-09-06T14:38:00Z"/>
                <w:rFonts w:ascii="Arial" w:eastAsia="Times New Roman" w:hAnsi="Arial" w:cs="Arial"/>
                <w:szCs w:val="24"/>
                <w:lang w:eastAsia="en-GB"/>
              </w:rPr>
            </w:pPr>
            <w:ins w:id="475" w:author="ESO Code Admin" w:date="2023-09-06T14:38:00Z">
              <w:r>
                <w:rPr>
                  <w:rFonts w:ascii="Arial" w:eastAsia="Times New Roman" w:hAnsi="Arial" w:cs="Arial"/>
                  <w:szCs w:val="24"/>
                  <w:lang w:eastAsia="en-GB"/>
                </w:rPr>
                <w:t>Electric Vehicle</w:t>
              </w:r>
            </w:ins>
          </w:p>
        </w:tc>
      </w:tr>
      <w:tr w:rsidR="00EC3835" w:rsidRPr="00D46BE1" w14:paraId="67F7F41E" w14:textId="77777777" w:rsidTr="00D46BE1">
        <w:trPr>
          <w:trHeight w:val="300"/>
          <w:ins w:id="476" w:author="ESO Code Admin" w:date="2023-09-06T14:24:00Z"/>
        </w:trPr>
        <w:tc>
          <w:tcPr>
            <w:tcW w:w="2689" w:type="dxa"/>
          </w:tcPr>
          <w:p w14:paraId="25EC0EE2" w14:textId="0CF291AD" w:rsidR="00EC3835" w:rsidRPr="00D46BE1" w:rsidRDefault="00EC3835" w:rsidP="00D46BE1">
            <w:pPr>
              <w:textAlignment w:val="baseline"/>
              <w:rPr>
                <w:ins w:id="477" w:author="ESO Code Admin" w:date="2023-09-06T14:24:00Z"/>
                <w:rFonts w:ascii="Arial" w:eastAsia="Times New Roman" w:hAnsi="Arial" w:cs="Arial"/>
                <w:szCs w:val="24"/>
                <w:lang w:eastAsia="en-GB"/>
              </w:rPr>
            </w:pPr>
            <w:ins w:id="478" w:author="ESO Code Admin" w:date="2023-09-06T14:24:00Z">
              <w:r>
                <w:rPr>
                  <w:rFonts w:ascii="Arial" w:eastAsia="Times New Roman" w:hAnsi="Arial" w:cs="Arial"/>
                  <w:szCs w:val="24"/>
                  <w:lang w:eastAsia="en-GB"/>
                </w:rPr>
                <w:t>FCA</w:t>
              </w:r>
            </w:ins>
          </w:p>
        </w:tc>
        <w:tc>
          <w:tcPr>
            <w:tcW w:w="6804" w:type="dxa"/>
          </w:tcPr>
          <w:p w14:paraId="6C03C70B" w14:textId="03FD51A8" w:rsidR="00EC3835" w:rsidRPr="00D46BE1" w:rsidRDefault="00EC3835" w:rsidP="00D46BE1">
            <w:pPr>
              <w:textAlignment w:val="baseline"/>
              <w:rPr>
                <w:ins w:id="479" w:author="ESO Code Admin" w:date="2023-09-06T14:24:00Z"/>
                <w:rFonts w:ascii="Arial" w:eastAsia="Times New Roman" w:hAnsi="Arial" w:cs="Arial"/>
                <w:szCs w:val="24"/>
                <w:lang w:eastAsia="en-GB"/>
              </w:rPr>
            </w:pPr>
            <w:ins w:id="480" w:author="ESO Code Admin" w:date="2023-09-06T14:24:00Z">
              <w:r w:rsidRPr="00EC3835">
                <w:rPr>
                  <w:rFonts w:ascii="Arial" w:eastAsia="Times New Roman" w:hAnsi="Arial" w:cs="Arial"/>
                  <w:szCs w:val="24"/>
                  <w:lang w:eastAsia="en-GB"/>
                </w:rPr>
                <w:t>Forward Capacity Allocation</w:t>
              </w:r>
            </w:ins>
          </w:p>
        </w:tc>
      </w:tr>
      <w:tr w:rsidR="005B1D18" w:rsidRPr="00D46BE1" w14:paraId="3A367B41" w14:textId="77777777" w:rsidTr="00D46BE1">
        <w:trPr>
          <w:trHeight w:val="300"/>
          <w:ins w:id="481" w:author="ESO Code Admin" w:date="2023-09-06T14:22:00Z"/>
        </w:trPr>
        <w:tc>
          <w:tcPr>
            <w:tcW w:w="2689" w:type="dxa"/>
          </w:tcPr>
          <w:p w14:paraId="439026E2" w14:textId="21E52882" w:rsidR="005B1D18" w:rsidRPr="00D46BE1" w:rsidRDefault="005B1D18" w:rsidP="00D46BE1">
            <w:pPr>
              <w:textAlignment w:val="baseline"/>
              <w:rPr>
                <w:ins w:id="482" w:author="ESO Code Admin" w:date="2023-09-06T14:22:00Z"/>
                <w:rFonts w:ascii="Arial" w:eastAsia="Times New Roman" w:hAnsi="Arial" w:cs="Arial"/>
                <w:szCs w:val="24"/>
                <w:lang w:eastAsia="en-GB"/>
              </w:rPr>
            </w:pPr>
            <w:ins w:id="483" w:author="ESO Code Admin" w:date="2023-09-06T14:22:00Z">
              <w:r>
                <w:rPr>
                  <w:rFonts w:ascii="Arial" w:eastAsia="Times New Roman" w:hAnsi="Arial" w:cs="Arial"/>
                  <w:szCs w:val="24"/>
                  <w:lang w:eastAsia="en-GB"/>
                </w:rPr>
                <w:t>EU</w:t>
              </w:r>
            </w:ins>
          </w:p>
        </w:tc>
        <w:tc>
          <w:tcPr>
            <w:tcW w:w="6804" w:type="dxa"/>
          </w:tcPr>
          <w:p w14:paraId="0C307649" w14:textId="426FC178" w:rsidR="005B1D18" w:rsidRPr="00D46BE1" w:rsidRDefault="005B1D18" w:rsidP="00D46BE1">
            <w:pPr>
              <w:textAlignment w:val="baseline"/>
              <w:rPr>
                <w:ins w:id="484" w:author="ESO Code Admin" w:date="2023-09-06T14:22:00Z"/>
                <w:rFonts w:ascii="Arial" w:eastAsia="Times New Roman" w:hAnsi="Arial" w:cs="Arial"/>
                <w:szCs w:val="24"/>
                <w:lang w:eastAsia="en-GB"/>
              </w:rPr>
            </w:pPr>
            <w:ins w:id="485" w:author="ESO Code Admin" w:date="2023-09-06T14:23:00Z">
              <w:r>
                <w:rPr>
                  <w:rFonts w:ascii="Arial" w:eastAsia="Times New Roman" w:hAnsi="Arial" w:cs="Arial"/>
                  <w:szCs w:val="24"/>
                  <w:lang w:eastAsia="en-GB"/>
                </w:rPr>
                <w:t>European Union</w:t>
              </w:r>
            </w:ins>
          </w:p>
        </w:tc>
      </w:tr>
      <w:tr w:rsidR="000F17E3" w:rsidRPr="00D46BE1" w14:paraId="13F70CDB" w14:textId="77777777" w:rsidTr="00D46BE1">
        <w:trPr>
          <w:trHeight w:val="300"/>
          <w:ins w:id="486" w:author="ESO Code Admin" w:date="2023-09-06T14:21:00Z"/>
        </w:trPr>
        <w:tc>
          <w:tcPr>
            <w:tcW w:w="2689" w:type="dxa"/>
          </w:tcPr>
          <w:p w14:paraId="77112C63" w14:textId="7F127A6F" w:rsidR="000F17E3" w:rsidRPr="00D46BE1" w:rsidRDefault="000F17E3" w:rsidP="00D46BE1">
            <w:pPr>
              <w:textAlignment w:val="baseline"/>
              <w:rPr>
                <w:ins w:id="487" w:author="ESO Code Admin" w:date="2023-09-06T14:21:00Z"/>
                <w:rFonts w:ascii="Arial" w:eastAsia="Times New Roman" w:hAnsi="Arial" w:cs="Arial"/>
                <w:szCs w:val="24"/>
                <w:lang w:eastAsia="en-GB"/>
              </w:rPr>
            </w:pPr>
            <w:ins w:id="488" w:author="ESO Code Admin" w:date="2023-09-06T14:21:00Z">
              <w:r>
                <w:rPr>
                  <w:rFonts w:ascii="Arial" w:eastAsia="Times New Roman" w:hAnsi="Arial" w:cs="Arial"/>
                  <w:szCs w:val="24"/>
                  <w:lang w:eastAsia="en-GB"/>
                </w:rPr>
                <w:t>GB</w:t>
              </w:r>
            </w:ins>
          </w:p>
        </w:tc>
        <w:tc>
          <w:tcPr>
            <w:tcW w:w="6804" w:type="dxa"/>
          </w:tcPr>
          <w:p w14:paraId="68E0D277" w14:textId="32AB8FB8" w:rsidR="000F17E3" w:rsidRPr="00D46BE1" w:rsidRDefault="000F17E3" w:rsidP="00D46BE1">
            <w:pPr>
              <w:textAlignment w:val="baseline"/>
              <w:rPr>
                <w:ins w:id="489" w:author="ESO Code Admin" w:date="2023-09-06T14:21:00Z"/>
                <w:rFonts w:ascii="Arial" w:eastAsia="Times New Roman" w:hAnsi="Arial" w:cs="Arial"/>
                <w:szCs w:val="24"/>
                <w:lang w:eastAsia="en-GB"/>
              </w:rPr>
            </w:pPr>
            <w:ins w:id="490" w:author="ESO Code Admin" w:date="2023-09-06T14:21:00Z">
              <w:r>
                <w:rPr>
                  <w:rFonts w:ascii="Arial" w:eastAsia="Times New Roman" w:hAnsi="Arial" w:cs="Arial"/>
                  <w:szCs w:val="24"/>
                  <w:lang w:eastAsia="en-GB"/>
                </w:rPr>
                <w:t>Great Britain</w:t>
              </w:r>
            </w:ins>
          </w:p>
        </w:tc>
      </w:tr>
      <w:tr w:rsidR="00C3313D" w:rsidRPr="00D46BE1" w14:paraId="0CFC8C5D" w14:textId="77777777" w:rsidTr="00D46BE1">
        <w:trPr>
          <w:trHeight w:val="300"/>
          <w:ins w:id="491" w:author="ESO Code Admin" w:date="2023-09-06T14:25:00Z"/>
        </w:trPr>
        <w:tc>
          <w:tcPr>
            <w:tcW w:w="2689" w:type="dxa"/>
          </w:tcPr>
          <w:p w14:paraId="76BEB0EF" w14:textId="0876A5DD" w:rsidR="00C3313D" w:rsidRPr="00D46BE1" w:rsidRDefault="00C3313D" w:rsidP="00D46BE1">
            <w:pPr>
              <w:textAlignment w:val="baseline"/>
              <w:rPr>
                <w:ins w:id="492" w:author="ESO Code Admin" w:date="2023-09-06T14:25:00Z"/>
                <w:rFonts w:ascii="Arial" w:eastAsia="Times New Roman" w:hAnsi="Arial" w:cs="Arial"/>
                <w:szCs w:val="24"/>
                <w:lang w:eastAsia="en-GB"/>
              </w:rPr>
            </w:pPr>
            <w:ins w:id="493" w:author="ESO Code Admin" w:date="2023-09-06T14:26:00Z">
              <w:r>
                <w:rPr>
                  <w:rFonts w:ascii="Arial" w:eastAsia="Times New Roman" w:hAnsi="Arial" w:cs="Arial"/>
                  <w:szCs w:val="24"/>
                  <w:lang w:eastAsia="en-GB"/>
                </w:rPr>
                <w:t>HVDC</w:t>
              </w:r>
            </w:ins>
          </w:p>
        </w:tc>
        <w:tc>
          <w:tcPr>
            <w:tcW w:w="6804" w:type="dxa"/>
          </w:tcPr>
          <w:p w14:paraId="0C96B724" w14:textId="76324BB0" w:rsidR="00C3313D" w:rsidRPr="00D46BE1" w:rsidRDefault="00C3313D" w:rsidP="00307FB9">
            <w:pPr>
              <w:tabs>
                <w:tab w:val="left" w:pos="2223"/>
              </w:tabs>
              <w:textAlignment w:val="baseline"/>
              <w:rPr>
                <w:ins w:id="494" w:author="ESO Code Admin" w:date="2023-09-06T14:25:00Z"/>
                <w:rFonts w:ascii="Arial" w:eastAsia="Times New Roman" w:hAnsi="Arial" w:cs="Arial"/>
                <w:szCs w:val="24"/>
                <w:lang w:eastAsia="en-GB"/>
              </w:rPr>
            </w:pPr>
            <w:ins w:id="495" w:author="ESO Code Admin" w:date="2023-09-06T14:26:00Z">
              <w:r w:rsidRPr="00C3313D">
                <w:rPr>
                  <w:rFonts w:ascii="Arial" w:eastAsia="Times New Roman" w:hAnsi="Arial" w:cs="Arial"/>
                  <w:szCs w:val="24"/>
                  <w:lang w:eastAsia="en-GB"/>
                </w:rPr>
                <w:t>High Voltage Direct Current</w:t>
              </w:r>
            </w:ins>
          </w:p>
        </w:tc>
      </w:tr>
      <w:tr w:rsidR="00D46BE1" w:rsidRPr="00D46BE1" w14:paraId="572C8E63" w14:textId="77777777" w:rsidTr="00D46BE1">
        <w:trPr>
          <w:trHeight w:val="300"/>
        </w:trPr>
        <w:tc>
          <w:tcPr>
            <w:tcW w:w="2689" w:type="dxa"/>
            <w:hideMark/>
          </w:tcPr>
          <w:p w14:paraId="73E81C0A"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LEEMPS </w:t>
            </w:r>
          </w:p>
        </w:tc>
        <w:tc>
          <w:tcPr>
            <w:tcW w:w="6804" w:type="dxa"/>
            <w:hideMark/>
          </w:tcPr>
          <w:p w14:paraId="2A88A4F1"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Licence Exempt Embedded Medium Power Station </w:t>
            </w:r>
          </w:p>
        </w:tc>
      </w:tr>
      <w:tr w:rsidR="003D71DD" w:rsidRPr="00D46BE1" w14:paraId="505E9EB6" w14:textId="77777777" w:rsidTr="00D46BE1">
        <w:trPr>
          <w:trHeight w:val="300"/>
          <w:ins w:id="496" w:author="ESO Code Admin" w:date="2023-09-06T14:32:00Z"/>
        </w:trPr>
        <w:tc>
          <w:tcPr>
            <w:tcW w:w="2689" w:type="dxa"/>
          </w:tcPr>
          <w:p w14:paraId="40FD2C62" w14:textId="6F84E17E" w:rsidR="003D71DD" w:rsidRPr="00D46BE1" w:rsidRDefault="00487718" w:rsidP="00D46BE1">
            <w:pPr>
              <w:textAlignment w:val="baseline"/>
              <w:rPr>
                <w:ins w:id="497" w:author="ESO Code Admin" w:date="2023-09-06T14:32:00Z"/>
                <w:rFonts w:ascii="Arial" w:eastAsia="Times New Roman" w:hAnsi="Arial" w:cs="Arial"/>
                <w:szCs w:val="24"/>
                <w:lang w:eastAsia="en-GB"/>
              </w:rPr>
            </w:pPr>
            <w:ins w:id="498" w:author="ESO Code Admin" w:date="2023-09-06T14:32:00Z">
              <w:r>
                <w:rPr>
                  <w:rFonts w:ascii="Arial" w:eastAsia="Times New Roman" w:hAnsi="Arial" w:cs="Arial"/>
                  <w:szCs w:val="24"/>
                  <w:lang w:eastAsia="en-GB"/>
                </w:rPr>
                <w:t>NGET</w:t>
              </w:r>
            </w:ins>
          </w:p>
        </w:tc>
        <w:tc>
          <w:tcPr>
            <w:tcW w:w="6804" w:type="dxa"/>
          </w:tcPr>
          <w:p w14:paraId="4B9C9074" w14:textId="6624C626" w:rsidR="003D71DD" w:rsidRPr="00D46BE1" w:rsidRDefault="00B1118C" w:rsidP="00D46BE1">
            <w:pPr>
              <w:textAlignment w:val="baseline"/>
              <w:rPr>
                <w:ins w:id="499" w:author="ESO Code Admin" w:date="2023-09-06T14:32:00Z"/>
                <w:rFonts w:ascii="Arial" w:eastAsia="Times New Roman" w:hAnsi="Arial" w:cs="Arial"/>
                <w:szCs w:val="24"/>
                <w:lang w:eastAsia="en-GB"/>
              </w:rPr>
            </w:pPr>
            <w:ins w:id="500" w:author="ESO Code Admin" w:date="2023-09-06T14:32:00Z">
              <w:r>
                <w:rPr>
                  <w:rFonts w:ascii="Arial" w:eastAsia="Times New Roman" w:hAnsi="Arial" w:cs="Arial"/>
                  <w:szCs w:val="24"/>
                  <w:lang w:eastAsia="en-GB"/>
                </w:rPr>
                <w:t>N</w:t>
              </w:r>
            </w:ins>
            <w:ins w:id="501" w:author="ESO Code Admin" w:date="2023-09-06T14:33:00Z">
              <w:r>
                <w:rPr>
                  <w:rFonts w:ascii="Arial" w:eastAsia="Times New Roman" w:hAnsi="Arial" w:cs="Arial"/>
                  <w:szCs w:val="24"/>
                  <w:lang w:eastAsia="en-GB"/>
                </w:rPr>
                <w:t>ational Grid Electricity Transmission</w:t>
              </w:r>
            </w:ins>
          </w:p>
        </w:tc>
      </w:tr>
      <w:tr w:rsidR="00CE78B4" w:rsidRPr="00D46BE1" w14:paraId="1448AD06" w14:textId="77777777" w:rsidTr="00D46BE1">
        <w:trPr>
          <w:trHeight w:val="300"/>
          <w:ins w:id="502" w:author="ESO Code Admin" w:date="2023-09-06T14:19:00Z"/>
        </w:trPr>
        <w:tc>
          <w:tcPr>
            <w:tcW w:w="2689" w:type="dxa"/>
          </w:tcPr>
          <w:p w14:paraId="6A7F72F3" w14:textId="57C40B16" w:rsidR="00CE78B4" w:rsidRPr="00D46BE1" w:rsidRDefault="00CE78B4" w:rsidP="00307FB9">
            <w:pPr>
              <w:tabs>
                <w:tab w:val="center" w:pos="1236"/>
              </w:tabs>
              <w:textAlignment w:val="baseline"/>
              <w:rPr>
                <w:ins w:id="503" w:author="ESO Code Admin" w:date="2023-09-06T14:19:00Z"/>
                <w:rFonts w:ascii="Arial" w:eastAsia="Times New Roman" w:hAnsi="Arial" w:cs="Arial"/>
                <w:szCs w:val="24"/>
                <w:lang w:eastAsia="en-GB"/>
              </w:rPr>
            </w:pPr>
            <w:ins w:id="504" w:author="ESO Code Admin" w:date="2023-09-06T14:20:00Z">
              <w:r>
                <w:rPr>
                  <w:rFonts w:ascii="Arial" w:eastAsia="Times New Roman" w:hAnsi="Arial" w:cs="Arial"/>
                  <w:szCs w:val="24"/>
                  <w:lang w:eastAsia="en-GB"/>
                </w:rPr>
                <w:t>MW</w:t>
              </w:r>
              <w:r>
                <w:rPr>
                  <w:rFonts w:ascii="Arial" w:eastAsia="Times New Roman" w:hAnsi="Arial" w:cs="Arial"/>
                  <w:szCs w:val="24"/>
                  <w:lang w:eastAsia="en-GB"/>
                </w:rPr>
                <w:tab/>
              </w:r>
            </w:ins>
          </w:p>
        </w:tc>
        <w:tc>
          <w:tcPr>
            <w:tcW w:w="6804" w:type="dxa"/>
          </w:tcPr>
          <w:p w14:paraId="3669CF76" w14:textId="2E528B3C" w:rsidR="00CE78B4" w:rsidRPr="00D46BE1" w:rsidRDefault="00CE78B4" w:rsidP="00D46BE1">
            <w:pPr>
              <w:textAlignment w:val="baseline"/>
              <w:rPr>
                <w:ins w:id="505" w:author="ESO Code Admin" w:date="2023-09-06T14:19:00Z"/>
                <w:rFonts w:ascii="Arial" w:eastAsia="Times New Roman" w:hAnsi="Arial" w:cs="Arial"/>
                <w:szCs w:val="24"/>
                <w:lang w:eastAsia="en-GB"/>
              </w:rPr>
            </w:pPr>
            <w:ins w:id="506" w:author="ESO Code Admin" w:date="2023-09-06T14:20:00Z">
              <w:r>
                <w:rPr>
                  <w:rFonts w:ascii="Arial" w:eastAsia="Times New Roman" w:hAnsi="Arial" w:cs="Arial"/>
                  <w:szCs w:val="24"/>
                  <w:lang w:eastAsia="en-GB"/>
                </w:rPr>
                <w:t>Megawatt</w:t>
              </w:r>
            </w:ins>
          </w:p>
        </w:tc>
      </w:tr>
      <w:tr w:rsidR="00CE78B4" w:rsidRPr="00D46BE1" w14:paraId="3E7D674B" w14:textId="77777777" w:rsidTr="00D46BE1">
        <w:trPr>
          <w:trHeight w:val="300"/>
          <w:ins w:id="507" w:author="ESO Code Admin" w:date="2023-09-06T14:20:00Z"/>
        </w:trPr>
        <w:tc>
          <w:tcPr>
            <w:tcW w:w="2689" w:type="dxa"/>
          </w:tcPr>
          <w:p w14:paraId="5DC110ED" w14:textId="1B024BB2" w:rsidR="00CE78B4" w:rsidRDefault="00CE78B4" w:rsidP="00DE0D95">
            <w:pPr>
              <w:tabs>
                <w:tab w:val="center" w:pos="1236"/>
              </w:tabs>
              <w:textAlignment w:val="baseline"/>
              <w:rPr>
                <w:ins w:id="508" w:author="ESO Code Admin" w:date="2023-09-06T14:20:00Z"/>
                <w:rFonts w:ascii="Arial" w:eastAsia="Times New Roman" w:hAnsi="Arial" w:cs="Arial"/>
                <w:szCs w:val="24"/>
                <w:lang w:eastAsia="en-GB"/>
              </w:rPr>
            </w:pPr>
            <w:ins w:id="509" w:author="ESO Code Admin" w:date="2023-09-06T14:20:00Z">
              <w:r>
                <w:rPr>
                  <w:rFonts w:ascii="Arial" w:eastAsia="Times New Roman" w:hAnsi="Arial" w:cs="Arial"/>
                  <w:szCs w:val="24"/>
                  <w:lang w:eastAsia="en-GB"/>
                </w:rPr>
                <w:t>NGESO</w:t>
              </w:r>
            </w:ins>
          </w:p>
        </w:tc>
        <w:tc>
          <w:tcPr>
            <w:tcW w:w="6804" w:type="dxa"/>
          </w:tcPr>
          <w:p w14:paraId="52B32ACA" w14:textId="47B187E3" w:rsidR="00CE78B4" w:rsidRDefault="001D629A" w:rsidP="00D46BE1">
            <w:pPr>
              <w:textAlignment w:val="baseline"/>
              <w:rPr>
                <w:ins w:id="510" w:author="ESO Code Admin" w:date="2023-09-06T14:20:00Z"/>
                <w:rFonts w:ascii="Arial" w:eastAsia="Times New Roman" w:hAnsi="Arial" w:cs="Arial"/>
                <w:szCs w:val="24"/>
                <w:lang w:eastAsia="en-GB"/>
              </w:rPr>
            </w:pPr>
            <w:ins w:id="511" w:author="ESO Code Admin" w:date="2023-09-06T14:20:00Z">
              <w:r>
                <w:rPr>
                  <w:rFonts w:ascii="Arial" w:eastAsia="Times New Roman" w:hAnsi="Arial" w:cs="Arial"/>
                  <w:szCs w:val="24"/>
                  <w:lang w:eastAsia="en-GB"/>
                </w:rPr>
                <w:t>National Grid Electricity System Operator</w:t>
              </w:r>
            </w:ins>
          </w:p>
        </w:tc>
      </w:tr>
      <w:tr w:rsidR="003825D5" w:rsidRPr="00D46BE1" w14:paraId="421550D5" w14:textId="77777777" w:rsidTr="00D46BE1">
        <w:trPr>
          <w:trHeight w:val="300"/>
          <w:ins w:id="512" w:author="ESO Code Admin" w:date="2023-09-06T14:17:00Z"/>
        </w:trPr>
        <w:tc>
          <w:tcPr>
            <w:tcW w:w="2689" w:type="dxa"/>
          </w:tcPr>
          <w:p w14:paraId="77B21A18" w14:textId="0BAD256C" w:rsidR="003825D5" w:rsidRPr="00D46BE1" w:rsidRDefault="003825D5" w:rsidP="00D46BE1">
            <w:pPr>
              <w:textAlignment w:val="baseline"/>
              <w:rPr>
                <w:ins w:id="513" w:author="ESO Code Admin" w:date="2023-09-06T14:17:00Z"/>
                <w:rFonts w:ascii="Arial" w:eastAsia="Times New Roman" w:hAnsi="Arial" w:cs="Arial"/>
                <w:szCs w:val="24"/>
                <w:lang w:eastAsia="en-GB"/>
              </w:rPr>
            </w:pPr>
            <w:ins w:id="514" w:author="ESO Code Admin" w:date="2023-09-06T14:18:00Z">
              <w:r>
                <w:rPr>
                  <w:rFonts w:ascii="Arial" w:eastAsia="Times New Roman" w:hAnsi="Arial" w:cs="Arial"/>
                  <w:szCs w:val="24"/>
                  <w:lang w:eastAsia="en-GB"/>
                </w:rPr>
                <w:t>OFTO</w:t>
              </w:r>
            </w:ins>
          </w:p>
        </w:tc>
        <w:tc>
          <w:tcPr>
            <w:tcW w:w="6804" w:type="dxa"/>
          </w:tcPr>
          <w:p w14:paraId="069FF8B8" w14:textId="64370517" w:rsidR="003825D5" w:rsidRPr="00D46BE1" w:rsidRDefault="003825D5" w:rsidP="00D46BE1">
            <w:pPr>
              <w:textAlignment w:val="baseline"/>
              <w:rPr>
                <w:ins w:id="515" w:author="ESO Code Admin" w:date="2023-09-06T14:17:00Z"/>
                <w:rFonts w:ascii="Arial" w:eastAsia="Times New Roman" w:hAnsi="Arial" w:cs="Arial"/>
                <w:szCs w:val="24"/>
                <w:lang w:eastAsia="en-GB"/>
              </w:rPr>
            </w:pPr>
            <w:ins w:id="516" w:author="ESO Code Admin" w:date="2023-09-06T14:18:00Z">
              <w:r>
                <w:rPr>
                  <w:rFonts w:ascii="Arial" w:eastAsia="Times New Roman" w:hAnsi="Arial" w:cs="Arial"/>
                  <w:szCs w:val="24"/>
                  <w:lang w:eastAsia="en-GB"/>
                </w:rPr>
                <w:t>Offshore Transmission Owner</w:t>
              </w:r>
            </w:ins>
          </w:p>
        </w:tc>
      </w:tr>
      <w:tr w:rsidR="003825D5" w:rsidRPr="00D46BE1" w14:paraId="511D9605" w14:textId="77777777" w:rsidTr="00D46BE1">
        <w:trPr>
          <w:trHeight w:val="300"/>
          <w:ins w:id="517" w:author="ESO Code Admin" w:date="2023-09-06T14:18:00Z"/>
        </w:trPr>
        <w:tc>
          <w:tcPr>
            <w:tcW w:w="2689" w:type="dxa"/>
          </w:tcPr>
          <w:p w14:paraId="08EDD864" w14:textId="302574CF" w:rsidR="003825D5" w:rsidRPr="00D46BE1" w:rsidRDefault="00CE78B4" w:rsidP="00D46BE1">
            <w:pPr>
              <w:textAlignment w:val="baseline"/>
              <w:rPr>
                <w:ins w:id="518" w:author="ESO Code Admin" w:date="2023-09-06T14:18:00Z"/>
                <w:rFonts w:ascii="Arial" w:eastAsia="Times New Roman" w:hAnsi="Arial" w:cs="Arial"/>
                <w:szCs w:val="24"/>
                <w:lang w:eastAsia="en-GB"/>
              </w:rPr>
            </w:pPr>
            <w:ins w:id="519" w:author="ESO Code Admin" w:date="2023-09-06T14:19:00Z">
              <w:r>
                <w:rPr>
                  <w:rFonts w:ascii="Arial" w:eastAsia="Times New Roman" w:hAnsi="Arial" w:cs="Arial"/>
                  <w:szCs w:val="24"/>
                  <w:lang w:eastAsia="en-GB"/>
                </w:rPr>
                <w:t>PGM</w:t>
              </w:r>
            </w:ins>
          </w:p>
        </w:tc>
        <w:tc>
          <w:tcPr>
            <w:tcW w:w="6804" w:type="dxa"/>
          </w:tcPr>
          <w:p w14:paraId="27931872" w14:textId="1E9FC151" w:rsidR="003825D5" w:rsidRPr="00D46BE1" w:rsidRDefault="00CE78B4" w:rsidP="00D46BE1">
            <w:pPr>
              <w:textAlignment w:val="baseline"/>
              <w:rPr>
                <w:ins w:id="520" w:author="ESO Code Admin" w:date="2023-09-06T14:18:00Z"/>
                <w:rFonts w:ascii="Arial" w:eastAsia="Times New Roman" w:hAnsi="Arial" w:cs="Arial"/>
                <w:szCs w:val="24"/>
                <w:lang w:eastAsia="en-GB"/>
              </w:rPr>
            </w:pPr>
            <w:ins w:id="521" w:author="ESO Code Admin" w:date="2023-09-06T14:19:00Z">
              <w:r>
                <w:rPr>
                  <w:rFonts w:ascii="Arial" w:eastAsia="Times New Roman" w:hAnsi="Arial" w:cs="Arial"/>
                  <w:szCs w:val="24"/>
                  <w:lang w:eastAsia="en-GB"/>
                </w:rPr>
                <w:t>Power Generating Module</w:t>
              </w:r>
            </w:ins>
          </w:p>
        </w:tc>
      </w:tr>
      <w:tr w:rsidR="00D46BE1" w:rsidRPr="00D46BE1" w14:paraId="6E4A9CA9" w14:textId="77777777" w:rsidTr="00D46BE1">
        <w:trPr>
          <w:trHeight w:val="300"/>
        </w:trPr>
        <w:tc>
          <w:tcPr>
            <w:tcW w:w="2689" w:type="dxa"/>
            <w:hideMark/>
          </w:tcPr>
          <w:p w14:paraId="635F47D3"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RDP </w:t>
            </w:r>
          </w:p>
        </w:tc>
        <w:tc>
          <w:tcPr>
            <w:tcW w:w="6804" w:type="dxa"/>
            <w:hideMark/>
          </w:tcPr>
          <w:p w14:paraId="59535E04"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Regional Development Programme </w:t>
            </w:r>
          </w:p>
        </w:tc>
      </w:tr>
      <w:tr w:rsidR="00D46BE1" w:rsidRPr="00D46BE1" w14:paraId="36A2CB10" w14:textId="77777777" w:rsidTr="00D46BE1">
        <w:trPr>
          <w:trHeight w:val="300"/>
        </w:trPr>
        <w:tc>
          <w:tcPr>
            <w:tcW w:w="2689" w:type="dxa"/>
            <w:hideMark/>
          </w:tcPr>
          <w:p w14:paraId="3F68FE19" w14:textId="77777777" w:rsidR="00D46BE1" w:rsidRPr="00D46BE1" w:rsidRDefault="00D46BE1" w:rsidP="00D46BE1">
            <w:pPr>
              <w:textAlignment w:val="baseline"/>
              <w:rPr>
                <w:rFonts w:ascii="Segoe UI" w:eastAsia="Times New Roman" w:hAnsi="Segoe UI" w:cs="Segoe UI"/>
                <w:sz w:val="18"/>
                <w:szCs w:val="18"/>
                <w:lang w:eastAsia="en-GB"/>
              </w:rPr>
            </w:pPr>
            <w:proofErr w:type="spellStart"/>
            <w:r w:rsidRPr="00D46BE1">
              <w:rPr>
                <w:rFonts w:ascii="Arial" w:eastAsia="Times New Roman" w:hAnsi="Arial" w:cs="Arial"/>
                <w:szCs w:val="24"/>
                <w:lang w:eastAsia="en-GB"/>
              </w:rPr>
              <w:t>RfG</w:t>
            </w:r>
            <w:proofErr w:type="spellEnd"/>
            <w:r w:rsidRPr="00D46BE1">
              <w:rPr>
                <w:rFonts w:ascii="Arial" w:eastAsia="Times New Roman" w:hAnsi="Arial" w:cs="Arial"/>
                <w:szCs w:val="24"/>
                <w:lang w:eastAsia="en-GB"/>
              </w:rPr>
              <w:t> </w:t>
            </w:r>
          </w:p>
        </w:tc>
        <w:tc>
          <w:tcPr>
            <w:tcW w:w="6804" w:type="dxa"/>
            <w:hideMark/>
          </w:tcPr>
          <w:p w14:paraId="39E8E4EA" w14:textId="1D6888E2" w:rsidR="00D46BE1" w:rsidRPr="00D46BE1" w:rsidRDefault="00D46BE1" w:rsidP="00D46BE1">
            <w:pPr>
              <w:textAlignment w:val="baseline"/>
              <w:rPr>
                <w:rFonts w:ascii="Segoe UI" w:eastAsia="Times New Roman" w:hAnsi="Segoe UI" w:cs="Segoe UI"/>
                <w:sz w:val="18"/>
                <w:szCs w:val="18"/>
                <w:lang w:eastAsia="en-GB"/>
              </w:rPr>
            </w:pPr>
            <w:del w:id="522" w:author="MK 02 June" w:date="2023-06-02T13:44:00Z">
              <w:r w:rsidRPr="00D46BE1" w:rsidDel="002314F1">
                <w:rPr>
                  <w:rFonts w:ascii="Arial" w:eastAsia="Times New Roman" w:hAnsi="Arial" w:cs="Arial"/>
                  <w:szCs w:val="24"/>
                  <w:lang w:eastAsia="en-GB"/>
                </w:rPr>
                <w:delText xml:space="preserve">Request </w:delText>
              </w:r>
            </w:del>
            <w:ins w:id="523" w:author="MK 02 June" w:date="2023-06-02T13:44:00Z">
              <w:r w:rsidR="002314F1" w:rsidRPr="00D46BE1">
                <w:rPr>
                  <w:rFonts w:ascii="Arial" w:eastAsia="Times New Roman" w:hAnsi="Arial" w:cs="Arial"/>
                  <w:szCs w:val="24"/>
                  <w:lang w:eastAsia="en-GB"/>
                </w:rPr>
                <w:t>Requ</w:t>
              </w:r>
              <w:r w:rsidR="002314F1">
                <w:rPr>
                  <w:rFonts w:ascii="Arial" w:eastAsia="Times New Roman" w:hAnsi="Arial" w:cs="Arial"/>
                  <w:szCs w:val="24"/>
                  <w:lang w:eastAsia="en-GB"/>
                </w:rPr>
                <w:t>irements</w:t>
              </w:r>
              <w:r w:rsidR="002314F1" w:rsidRPr="00D46BE1">
                <w:rPr>
                  <w:rFonts w:ascii="Arial" w:eastAsia="Times New Roman" w:hAnsi="Arial" w:cs="Arial"/>
                  <w:szCs w:val="24"/>
                  <w:lang w:eastAsia="en-GB"/>
                </w:rPr>
                <w:t xml:space="preserve"> </w:t>
              </w:r>
            </w:ins>
            <w:r w:rsidRPr="00D46BE1">
              <w:rPr>
                <w:rFonts w:ascii="Arial" w:eastAsia="Times New Roman" w:hAnsi="Arial" w:cs="Arial"/>
                <w:szCs w:val="24"/>
                <w:lang w:eastAsia="en-GB"/>
              </w:rPr>
              <w:t>for Generators </w:t>
            </w:r>
          </w:p>
        </w:tc>
      </w:tr>
      <w:tr w:rsidR="003C63BE" w:rsidRPr="00D46BE1" w14:paraId="25F5D02A" w14:textId="77777777" w:rsidTr="00D46BE1">
        <w:trPr>
          <w:trHeight w:val="300"/>
          <w:ins w:id="524" w:author="ESO Code Admin" w:date="2023-09-06T14:28:00Z"/>
        </w:trPr>
        <w:tc>
          <w:tcPr>
            <w:tcW w:w="2689" w:type="dxa"/>
          </w:tcPr>
          <w:p w14:paraId="5FE13414" w14:textId="26D9D975" w:rsidR="003C63BE" w:rsidRPr="00D46BE1" w:rsidRDefault="003C63BE" w:rsidP="00D46BE1">
            <w:pPr>
              <w:textAlignment w:val="baseline"/>
              <w:rPr>
                <w:ins w:id="525" w:author="ESO Code Admin" w:date="2023-09-06T14:28:00Z"/>
                <w:rFonts w:ascii="Arial" w:eastAsia="Times New Roman" w:hAnsi="Arial" w:cs="Arial"/>
                <w:szCs w:val="24"/>
                <w:lang w:eastAsia="en-GB"/>
              </w:rPr>
            </w:pPr>
            <w:ins w:id="526" w:author="ESO Code Admin" w:date="2023-09-06T14:28:00Z">
              <w:r>
                <w:rPr>
                  <w:rFonts w:ascii="Arial" w:eastAsia="Times New Roman" w:hAnsi="Arial" w:cs="Arial"/>
                  <w:szCs w:val="24"/>
                  <w:lang w:eastAsia="en-GB"/>
                </w:rPr>
                <w:t>RFI</w:t>
              </w:r>
            </w:ins>
          </w:p>
        </w:tc>
        <w:tc>
          <w:tcPr>
            <w:tcW w:w="6804" w:type="dxa"/>
          </w:tcPr>
          <w:p w14:paraId="5D97DC93" w14:textId="2031E9EC" w:rsidR="003C63BE" w:rsidRPr="00D46BE1" w:rsidRDefault="003C63BE" w:rsidP="00D46BE1">
            <w:pPr>
              <w:textAlignment w:val="baseline"/>
              <w:rPr>
                <w:ins w:id="527" w:author="ESO Code Admin" w:date="2023-09-06T14:28:00Z"/>
                <w:rFonts w:ascii="Arial" w:eastAsia="Times New Roman" w:hAnsi="Arial" w:cs="Arial"/>
                <w:szCs w:val="24"/>
                <w:lang w:eastAsia="en-GB"/>
              </w:rPr>
            </w:pPr>
            <w:ins w:id="528" w:author="ESO Code Admin" w:date="2023-09-06T14:28:00Z">
              <w:r>
                <w:rPr>
                  <w:rFonts w:ascii="Arial" w:eastAsia="Times New Roman" w:hAnsi="Arial" w:cs="Arial"/>
                  <w:szCs w:val="24"/>
                  <w:lang w:eastAsia="en-GB"/>
                </w:rPr>
                <w:t>Request for Information</w:t>
              </w:r>
            </w:ins>
          </w:p>
        </w:tc>
      </w:tr>
      <w:tr w:rsidR="00D46BE1" w:rsidRPr="00D46BE1" w14:paraId="1EE68EE4" w14:textId="77777777" w:rsidTr="00D46BE1">
        <w:trPr>
          <w:trHeight w:val="300"/>
        </w:trPr>
        <w:tc>
          <w:tcPr>
            <w:tcW w:w="2689" w:type="dxa"/>
            <w:hideMark/>
          </w:tcPr>
          <w:p w14:paraId="1E54E76D"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STC </w:t>
            </w:r>
          </w:p>
        </w:tc>
        <w:tc>
          <w:tcPr>
            <w:tcW w:w="6804" w:type="dxa"/>
            <w:hideMark/>
          </w:tcPr>
          <w:p w14:paraId="3A3F066E"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System Operator Transmission Owner Code </w:t>
            </w:r>
          </w:p>
        </w:tc>
      </w:tr>
      <w:tr w:rsidR="004F4BFF" w:rsidRPr="00D46BE1" w14:paraId="38383ED4" w14:textId="77777777" w:rsidTr="00D46BE1">
        <w:trPr>
          <w:trHeight w:val="300"/>
          <w:ins w:id="529" w:author="ESO Code Admin" w:date="2023-09-06T14:36:00Z"/>
        </w:trPr>
        <w:tc>
          <w:tcPr>
            <w:tcW w:w="2689" w:type="dxa"/>
          </w:tcPr>
          <w:p w14:paraId="734B106F" w14:textId="26134F86" w:rsidR="004F4BFF" w:rsidRPr="00D46BE1" w:rsidRDefault="004F4BFF" w:rsidP="00D46BE1">
            <w:pPr>
              <w:textAlignment w:val="baseline"/>
              <w:rPr>
                <w:ins w:id="530" w:author="ESO Code Admin" w:date="2023-09-06T14:36:00Z"/>
                <w:rFonts w:ascii="Arial" w:eastAsia="Times New Roman" w:hAnsi="Arial" w:cs="Arial"/>
                <w:szCs w:val="24"/>
                <w:lang w:eastAsia="en-GB"/>
              </w:rPr>
            </w:pPr>
            <w:ins w:id="531" w:author="ESO Code Admin" w:date="2023-09-06T14:36:00Z">
              <w:r>
                <w:rPr>
                  <w:rFonts w:ascii="Arial" w:eastAsia="Times New Roman" w:hAnsi="Arial" w:cs="Arial"/>
                  <w:szCs w:val="24"/>
                  <w:lang w:eastAsia="en-GB"/>
                </w:rPr>
                <w:t>SCADA</w:t>
              </w:r>
            </w:ins>
          </w:p>
        </w:tc>
        <w:tc>
          <w:tcPr>
            <w:tcW w:w="6804" w:type="dxa"/>
          </w:tcPr>
          <w:p w14:paraId="21C25B60" w14:textId="62B8922B" w:rsidR="004F4BFF" w:rsidRPr="00D46BE1" w:rsidRDefault="00672647" w:rsidP="00D46BE1">
            <w:pPr>
              <w:textAlignment w:val="baseline"/>
              <w:rPr>
                <w:ins w:id="532" w:author="ESO Code Admin" w:date="2023-09-06T14:36:00Z"/>
                <w:rFonts w:ascii="Arial" w:eastAsia="Times New Roman" w:hAnsi="Arial" w:cs="Arial"/>
                <w:szCs w:val="24"/>
                <w:lang w:eastAsia="en-GB"/>
              </w:rPr>
            </w:pPr>
            <w:ins w:id="533" w:author="Lizzie Timmins (ESO)" w:date="2023-09-06T14:38:00Z">
              <w:r w:rsidRPr="00672647">
                <w:rPr>
                  <w:rFonts w:ascii="Arial" w:eastAsia="Times New Roman" w:hAnsi="Arial" w:cs="Arial"/>
                  <w:szCs w:val="24"/>
                  <w:lang w:eastAsia="en-GB"/>
                </w:rPr>
                <w:t xml:space="preserve">Supervisory </w:t>
              </w:r>
              <w:r>
                <w:rPr>
                  <w:rFonts w:ascii="Arial" w:eastAsia="Times New Roman" w:hAnsi="Arial" w:cs="Arial"/>
                  <w:szCs w:val="24"/>
                  <w:lang w:eastAsia="en-GB"/>
                </w:rPr>
                <w:t>C</w:t>
              </w:r>
              <w:r w:rsidRPr="00672647">
                <w:rPr>
                  <w:rFonts w:ascii="Arial" w:eastAsia="Times New Roman" w:hAnsi="Arial" w:cs="Arial"/>
                  <w:szCs w:val="24"/>
                  <w:lang w:eastAsia="en-GB"/>
                </w:rPr>
                <w:t xml:space="preserve">ontrol and </w:t>
              </w:r>
              <w:r>
                <w:rPr>
                  <w:rFonts w:ascii="Arial" w:eastAsia="Times New Roman" w:hAnsi="Arial" w:cs="Arial"/>
                  <w:szCs w:val="24"/>
                  <w:lang w:eastAsia="en-GB"/>
                </w:rPr>
                <w:t>D</w:t>
              </w:r>
              <w:r w:rsidRPr="00672647">
                <w:rPr>
                  <w:rFonts w:ascii="Arial" w:eastAsia="Times New Roman" w:hAnsi="Arial" w:cs="Arial"/>
                  <w:szCs w:val="24"/>
                  <w:lang w:eastAsia="en-GB"/>
                </w:rPr>
                <w:t xml:space="preserve">ata </w:t>
              </w:r>
              <w:r>
                <w:rPr>
                  <w:rFonts w:ascii="Arial" w:eastAsia="Times New Roman" w:hAnsi="Arial" w:cs="Arial"/>
                  <w:szCs w:val="24"/>
                  <w:lang w:eastAsia="en-GB"/>
                </w:rPr>
                <w:t>A</w:t>
              </w:r>
              <w:r w:rsidRPr="00672647">
                <w:rPr>
                  <w:rFonts w:ascii="Arial" w:eastAsia="Times New Roman" w:hAnsi="Arial" w:cs="Arial"/>
                  <w:szCs w:val="24"/>
                  <w:lang w:eastAsia="en-GB"/>
                </w:rPr>
                <w:t>cquisition</w:t>
              </w:r>
            </w:ins>
          </w:p>
        </w:tc>
      </w:tr>
      <w:tr w:rsidR="00B1118C" w:rsidRPr="00D46BE1" w14:paraId="20ABE26D" w14:textId="77777777" w:rsidTr="00D46BE1">
        <w:trPr>
          <w:trHeight w:val="300"/>
          <w:ins w:id="534" w:author="ESO Code Admin" w:date="2023-09-06T14:33:00Z"/>
        </w:trPr>
        <w:tc>
          <w:tcPr>
            <w:tcW w:w="2689" w:type="dxa"/>
          </w:tcPr>
          <w:p w14:paraId="62A2E82B" w14:textId="657BBAEA" w:rsidR="00B1118C" w:rsidRPr="00D46BE1" w:rsidRDefault="00B1118C" w:rsidP="00D46BE1">
            <w:pPr>
              <w:textAlignment w:val="baseline"/>
              <w:rPr>
                <w:ins w:id="535" w:author="ESO Code Admin" w:date="2023-09-06T14:33:00Z"/>
                <w:rFonts w:ascii="Arial" w:eastAsia="Times New Roman" w:hAnsi="Arial" w:cs="Arial"/>
                <w:szCs w:val="24"/>
                <w:lang w:eastAsia="en-GB"/>
              </w:rPr>
            </w:pPr>
            <w:ins w:id="536" w:author="ESO Code Admin" w:date="2023-09-06T14:33:00Z">
              <w:r>
                <w:rPr>
                  <w:rFonts w:ascii="Arial" w:eastAsia="Times New Roman" w:hAnsi="Arial" w:cs="Arial"/>
                  <w:szCs w:val="24"/>
                  <w:lang w:eastAsia="en-GB"/>
                </w:rPr>
                <w:t>SCR</w:t>
              </w:r>
            </w:ins>
          </w:p>
        </w:tc>
        <w:tc>
          <w:tcPr>
            <w:tcW w:w="6804" w:type="dxa"/>
          </w:tcPr>
          <w:p w14:paraId="1EB1A8F8" w14:textId="07FC0D03" w:rsidR="00B1118C" w:rsidRPr="00D46BE1" w:rsidRDefault="00B1118C" w:rsidP="00D46BE1">
            <w:pPr>
              <w:textAlignment w:val="baseline"/>
              <w:rPr>
                <w:ins w:id="537" w:author="ESO Code Admin" w:date="2023-09-06T14:33:00Z"/>
                <w:rFonts w:ascii="Arial" w:eastAsia="Times New Roman" w:hAnsi="Arial" w:cs="Arial"/>
                <w:szCs w:val="24"/>
                <w:lang w:eastAsia="en-GB"/>
              </w:rPr>
            </w:pPr>
            <w:ins w:id="538" w:author="ESO Code Admin" w:date="2023-09-06T14:33:00Z">
              <w:r w:rsidRPr="00B35DFC">
                <w:rPr>
                  <w:rFonts w:ascii="Arial" w:eastAsia="Times New Roman" w:hAnsi="Arial" w:cs="Arial"/>
                  <w:szCs w:val="24"/>
                  <w:lang w:eastAsia="en-GB"/>
                </w:rPr>
                <w:t>Significant Code Review</w:t>
              </w:r>
            </w:ins>
          </w:p>
        </w:tc>
      </w:tr>
      <w:tr w:rsidR="00D46BE1" w:rsidRPr="00D46BE1" w14:paraId="2DBB549D" w14:textId="77777777" w:rsidTr="00D46BE1">
        <w:trPr>
          <w:trHeight w:val="300"/>
        </w:trPr>
        <w:tc>
          <w:tcPr>
            <w:tcW w:w="2689" w:type="dxa"/>
            <w:hideMark/>
          </w:tcPr>
          <w:p w14:paraId="0E048E02"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SQSS </w:t>
            </w:r>
          </w:p>
        </w:tc>
        <w:tc>
          <w:tcPr>
            <w:tcW w:w="6804" w:type="dxa"/>
            <w:hideMark/>
          </w:tcPr>
          <w:p w14:paraId="5FC899A6"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Security and Quality of Supply Standards </w:t>
            </w:r>
          </w:p>
        </w:tc>
      </w:tr>
      <w:tr w:rsidR="00D46BE1" w:rsidRPr="00D46BE1" w14:paraId="78EC8E1F" w14:textId="77777777" w:rsidTr="00D46BE1">
        <w:trPr>
          <w:trHeight w:val="300"/>
        </w:trPr>
        <w:tc>
          <w:tcPr>
            <w:tcW w:w="2689" w:type="dxa"/>
            <w:hideMark/>
          </w:tcPr>
          <w:p w14:paraId="06A9E6AD"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TEC </w:t>
            </w:r>
          </w:p>
        </w:tc>
        <w:tc>
          <w:tcPr>
            <w:tcW w:w="6804" w:type="dxa"/>
            <w:hideMark/>
          </w:tcPr>
          <w:p w14:paraId="3F0333F2"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Transmission Entry Capacity </w:t>
            </w:r>
          </w:p>
        </w:tc>
      </w:tr>
      <w:tr w:rsidR="00D46BE1" w:rsidRPr="00D46BE1" w14:paraId="068F9E23" w14:textId="77777777" w:rsidTr="00D46BE1">
        <w:trPr>
          <w:trHeight w:val="300"/>
        </w:trPr>
        <w:tc>
          <w:tcPr>
            <w:tcW w:w="2689" w:type="dxa"/>
            <w:hideMark/>
          </w:tcPr>
          <w:p w14:paraId="261538D8"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T&amp;Cs </w:t>
            </w:r>
          </w:p>
        </w:tc>
        <w:tc>
          <w:tcPr>
            <w:tcW w:w="6804" w:type="dxa"/>
            <w:hideMark/>
          </w:tcPr>
          <w:p w14:paraId="17327A6E" w14:textId="77777777" w:rsidR="00D46BE1" w:rsidRPr="00D46BE1" w:rsidRDefault="00D46BE1" w:rsidP="00D46BE1">
            <w:pPr>
              <w:textAlignment w:val="baseline"/>
              <w:rPr>
                <w:rFonts w:ascii="Segoe UI" w:eastAsia="Times New Roman" w:hAnsi="Segoe UI" w:cs="Segoe UI"/>
                <w:sz w:val="18"/>
                <w:szCs w:val="18"/>
                <w:lang w:eastAsia="en-GB"/>
              </w:rPr>
            </w:pPr>
            <w:r w:rsidRPr="00D46BE1">
              <w:rPr>
                <w:rFonts w:ascii="Arial" w:eastAsia="Times New Roman" w:hAnsi="Arial" w:cs="Arial"/>
                <w:szCs w:val="24"/>
                <w:lang w:eastAsia="en-GB"/>
              </w:rPr>
              <w:t>Terms and Conditions </w:t>
            </w:r>
          </w:p>
        </w:tc>
      </w:tr>
      <w:tr w:rsidR="00BE6CA9" w:rsidRPr="00D46BE1" w14:paraId="2BCB0484" w14:textId="77777777" w:rsidTr="00D46BE1">
        <w:trPr>
          <w:trHeight w:val="300"/>
          <w:ins w:id="539" w:author="ESO Code Admin" w:date="2023-09-06T14:26:00Z"/>
        </w:trPr>
        <w:tc>
          <w:tcPr>
            <w:tcW w:w="2689" w:type="dxa"/>
          </w:tcPr>
          <w:p w14:paraId="38AA266A" w14:textId="1B6D7A6A" w:rsidR="00BE6CA9" w:rsidRPr="00D46BE1" w:rsidRDefault="00BE6CA9" w:rsidP="00D46BE1">
            <w:pPr>
              <w:textAlignment w:val="baseline"/>
              <w:rPr>
                <w:ins w:id="540" w:author="ESO Code Admin" w:date="2023-09-06T14:26:00Z"/>
                <w:rFonts w:ascii="Arial" w:eastAsia="Times New Roman" w:hAnsi="Arial" w:cs="Arial"/>
                <w:szCs w:val="24"/>
                <w:lang w:eastAsia="en-GB"/>
              </w:rPr>
            </w:pPr>
            <w:ins w:id="541" w:author="ESO Code Admin" w:date="2023-09-06T14:26:00Z">
              <w:r>
                <w:rPr>
                  <w:rFonts w:ascii="Arial" w:eastAsia="Times New Roman" w:hAnsi="Arial" w:cs="Arial"/>
                  <w:szCs w:val="24"/>
                  <w:lang w:eastAsia="en-GB"/>
                </w:rPr>
                <w:t>TSOG</w:t>
              </w:r>
            </w:ins>
          </w:p>
        </w:tc>
        <w:tc>
          <w:tcPr>
            <w:tcW w:w="6804" w:type="dxa"/>
          </w:tcPr>
          <w:p w14:paraId="72907AFC" w14:textId="4BB3864D" w:rsidR="00BE6CA9" w:rsidRPr="00D46BE1" w:rsidRDefault="00BE6CA9" w:rsidP="00D46BE1">
            <w:pPr>
              <w:textAlignment w:val="baseline"/>
              <w:rPr>
                <w:ins w:id="542" w:author="ESO Code Admin" w:date="2023-09-06T14:26:00Z"/>
                <w:rFonts w:ascii="Arial" w:eastAsia="Times New Roman" w:hAnsi="Arial" w:cs="Arial"/>
                <w:szCs w:val="24"/>
                <w:lang w:eastAsia="en-GB"/>
              </w:rPr>
            </w:pPr>
            <w:ins w:id="543" w:author="ESO Code Admin" w:date="2023-09-06T14:26:00Z">
              <w:r w:rsidRPr="00BE6CA9">
                <w:rPr>
                  <w:rFonts w:ascii="Arial" w:eastAsia="Times New Roman" w:hAnsi="Arial" w:cs="Arial"/>
                  <w:szCs w:val="24"/>
                  <w:lang w:eastAsia="en-GB"/>
                </w:rPr>
                <w:t>Transmission System Operation Guideline</w:t>
              </w:r>
            </w:ins>
          </w:p>
        </w:tc>
      </w:tr>
      <w:tr w:rsidR="00D46BE1" w:rsidRPr="00D46BE1" w14:paraId="72964072" w14:textId="77777777" w:rsidTr="00D46BE1">
        <w:trPr>
          <w:trHeight w:val="300"/>
        </w:trPr>
        <w:tc>
          <w:tcPr>
            <w:tcW w:w="2689" w:type="dxa"/>
            <w:hideMark/>
          </w:tcPr>
          <w:p w14:paraId="4EB265D4" w14:textId="1D3A02D0" w:rsidR="00D46BE1" w:rsidRPr="00D46BE1" w:rsidRDefault="00D46BE1" w:rsidP="00D46BE1">
            <w:pPr>
              <w:textAlignment w:val="baseline"/>
              <w:rPr>
                <w:rFonts w:ascii="Segoe UI" w:eastAsia="Times New Roman" w:hAnsi="Segoe UI" w:cs="Segoe UI"/>
                <w:sz w:val="18"/>
                <w:szCs w:val="18"/>
                <w:lang w:eastAsia="en-GB"/>
              </w:rPr>
            </w:pPr>
            <w:del w:id="544" w:author="Lizzie Timmins (ESO)" w:date="2023-09-06T14:30:00Z">
              <w:r w:rsidRPr="00D46BE1">
                <w:rPr>
                  <w:rFonts w:ascii="Arial" w:eastAsia="Times New Roman" w:hAnsi="Arial" w:cs="Arial"/>
                  <w:szCs w:val="24"/>
                  <w:lang w:eastAsia="en-GB"/>
                </w:rPr>
                <w:delText> </w:delText>
              </w:r>
            </w:del>
            <w:ins w:id="545" w:author="ESO Code Admin" w:date="2023-09-06T14:19:00Z">
              <w:r w:rsidR="00CE78B4">
                <w:rPr>
                  <w:rFonts w:ascii="Arial" w:eastAsia="Times New Roman" w:hAnsi="Arial" w:cs="Arial"/>
                  <w:szCs w:val="24"/>
                  <w:lang w:eastAsia="en-GB"/>
                </w:rPr>
                <w:t>TO</w:t>
              </w:r>
            </w:ins>
          </w:p>
        </w:tc>
        <w:tc>
          <w:tcPr>
            <w:tcW w:w="6804" w:type="dxa"/>
            <w:hideMark/>
          </w:tcPr>
          <w:p w14:paraId="2CF949F0" w14:textId="4FCA7260" w:rsidR="00D46BE1" w:rsidRPr="00D46BE1" w:rsidRDefault="00CE78B4" w:rsidP="00D46BE1">
            <w:pPr>
              <w:textAlignment w:val="baseline"/>
              <w:rPr>
                <w:rFonts w:ascii="Segoe UI" w:eastAsia="Times New Roman" w:hAnsi="Segoe UI" w:cs="Segoe UI"/>
                <w:sz w:val="18"/>
                <w:szCs w:val="18"/>
                <w:lang w:eastAsia="en-GB"/>
              </w:rPr>
            </w:pPr>
            <w:ins w:id="546" w:author="ESO Code Admin" w:date="2023-09-06T14:19:00Z">
              <w:r>
                <w:rPr>
                  <w:rFonts w:ascii="Arial" w:eastAsia="Times New Roman" w:hAnsi="Arial" w:cs="Arial"/>
                  <w:szCs w:val="24"/>
                  <w:lang w:eastAsia="en-GB"/>
                </w:rPr>
                <w:t>Transmission Owner</w:t>
              </w:r>
            </w:ins>
            <w:r w:rsidR="00D46BE1" w:rsidRPr="00D46BE1">
              <w:rPr>
                <w:rFonts w:ascii="Arial" w:eastAsia="Times New Roman" w:hAnsi="Arial" w:cs="Arial"/>
                <w:szCs w:val="24"/>
                <w:lang w:eastAsia="en-GB"/>
              </w:rPr>
              <w:t> </w:t>
            </w:r>
          </w:p>
        </w:tc>
      </w:tr>
      <w:tr w:rsidR="00CE78B4" w:rsidRPr="00D46BE1" w14:paraId="4E8FDB6D" w14:textId="77777777" w:rsidTr="00D46BE1">
        <w:trPr>
          <w:trHeight w:val="300"/>
          <w:ins w:id="547" w:author="ESO Code Admin" w:date="2023-09-06T14:19:00Z"/>
        </w:trPr>
        <w:tc>
          <w:tcPr>
            <w:tcW w:w="2689" w:type="dxa"/>
          </w:tcPr>
          <w:p w14:paraId="2451479B" w14:textId="4C214D95" w:rsidR="00CE78B4" w:rsidRPr="00D46BE1" w:rsidRDefault="003A013D" w:rsidP="00D46BE1">
            <w:pPr>
              <w:textAlignment w:val="baseline"/>
              <w:rPr>
                <w:ins w:id="548" w:author="ESO Code Admin" w:date="2023-09-06T14:19:00Z"/>
                <w:rFonts w:ascii="Arial" w:eastAsia="Times New Roman" w:hAnsi="Arial" w:cs="Arial"/>
                <w:szCs w:val="24"/>
                <w:lang w:eastAsia="en-GB"/>
              </w:rPr>
            </w:pPr>
            <w:ins w:id="549" w:author="ESO Code Admin" w:date="2023-09-06T14:34:00Z">
              <w:r>
                <w:rPr>
                  <w:rFonts w:ascii="Arial" w:eastAsia="Times New Roman" w:hAnsi="Arial" w:cs="Arial"/>
                  <w:szCs w:val="24"/>
                  <w:lang w:eastAsia="en-GB"/>
                </w:rPr>
                <w:t>WAGCM</w:t>
              </w:r>
            </w:ins>
          </w:p>
        </w:tc>
        <w:tc>
          <w:tcPr>
            <w:tcW w:w="6804" w:type="dxa"/>
          </w:tcPr>
          <w:p w14:paraId="5D34D302" w14:textId="326D9419" w:rsidR="00CE78B4" w:rsidRPr="00D46BE1" w:rsidRDefault="003A013D" w:rsidP="00D46BE1">
            <w:pPr>
              <w:textAlignment w:val="baseline"/>
              <w:rPr>
                <w:ins w:id="550" w:author="ESO Code Admin" w:date="2023-09-06T14:19:00Z"/>
                <w:rFonts w:ascii="Arial" w:eastAsia="Times New Roman" w:hAnsi="Arial" w:cs="Arial"/>
                <w:szCs w:val="24"/>
                <w:lang w:eastAsia="en-GB"/>
              </w:rPr>
            </w:pPr>
            <w:ins w:id="551" w:author="ESO Code Admin" w:date="2023-09-06T14:34:00Z">
              <w:r>
                <w:rPr>
                  <w:rFonts w:ascii="Arial" w:eastAsia="Times New Roman" w:hAnsi="Arial" w:cs="Arial"/>
                  <w:szCs w:val="24"/>
                  <w:lang w:eastAsia="en-GB"/>
                </w:rPr>
                <w:t>Workgroup Alternative Grid Code</w:t>
              </w:r>
            </w:ins>
            <w:ins w:id="552" w:author="ESO Code Admin" w:date="2023-09-06T14:35:00Z">
              <w:r w:rsidR="006837CE">
                <w:rPr>
                  <w:rFonts w:ascii="Arial" w:eastAsia="Times New Roman" w:hAnsi="Arial" w:cs="Arial"/>
                  <w:szCs w:val="24"/>
                  <w:lang w:eastAsia="en-GB"/>
                </w:rPr>
                <w:t xml:space="preserve"> Modification</w:t>
              </w:r>
            </w:ins>
          </w:p>
        </w:tc>
      </w:tr>
    </w:tbl>
    <w:p w14:paraId="5FA2E57B" w14:textId="77777777" w:rsidR="009446C6" w:rsidRDefault="009446C6" w:rsidP="00F464CC"/>
    <w:p w14:paraId="074A84FE" w14:textId="77777777" w:rsidR="00AF0BDD" w:rsidRDefault="00AF0BDD" w:rsidP="00AF0BDD"/>
    <w:p w14:paraId="50DCA790" w14:textId="77777777" w:rsidR="00AF0BDD" w:rsidRPr="007A770E" w:rsidRDefault="00AF0BDD" w:rsidP="007A770E">
      <w:pPr>
        <w:pStyle w:val="CA7"/>
      </w:pPr>
      <w:bookmarkStart w:id="553" w:name="_Toc129158675"/>
      <w:r w:rsidRPr="007A770E">
        <w:lastRenderedPageBreak/>
        <w:t>Annexes</w:t>
      </w:r>
      <w:bookmarkEnd w:id="553"/>
    </w:p>
    <w:tbl>
      <w:tblPr>
        <w:tblStyle w:val="TableGrid1"/>
        <w:tblW w:w="9493" w:type="dxa"/>
        <w:tblLook w:val="04A0" w:firstRow="1" w:lastRow="0" w:firstColumn="1" w:lastColumn="0" w:noHBand="0" w:noVBand="1"/>
      </w:tblPr>
      <w:tblGrid>
        <w:gridCol w:w="2263"/>
        <w:gridCol w:w="7230"/>
      </w:tblGrid>
      <w:tr w:rsidR="00923426" w:rsidRPr="00B27233" w14:paraId="04E7268E" w14:textId="77777777" w:rsidTr="002B17F9">
        <w:tc>
          <w:tcPr>
            <w:tcW w:w="2263" w:type="dxa"/>
            <w:shd w:val="clear" w:color="auto" w:fill="727274" w:themeFill="text2"/>
          </w:tcPr>
          <w:p w14:paraId="3C152E5B" w14:textId="77777777" w:rsidR="00923426" w:rsidRPr="00B27233" w:rsidRDefault="00923426">
            <w:pPr>
              <w:rPr>
                <w:b/>
                <w:color w:val="FFFFFF" w:themeColor="background1"/>
              </w:rPr>
            </w:pPr>
            <w:r>
              <w:rPr>
                <w:b/>
                <w:color w:val="FFFFFF" w:themeColor="background1"/>
              </w:rPr>
              <w:t>Annex</w:t>
            </w:r>
          </w:p>
        </w:tc>
        <w:tc>
          <w:tcPr>
            <w:tcW w:w="7230" w:type="dxa"/>
            <w:shd w:val="clear" w:color="auto" w:fill="727274" w:themeFill="text2"/>
          </w:tcPr>
          <w:p w14:paraId="13A03A3E" w14:textId="77777777" w:rsidR="00923426" w:rsidRPr="00B27233" w:rsidRDefault="00923426">
            <w:pPr>
              <w:rPr>
                <w:b/>
                <w:color w:val="FFFFFF" w:themeColor="background1"/>
              </w:rPr>
            </w:pPr>
            <w:r>
              <w:rPr>
                <w:b/>
                <w:color w:val="FFFFFF" w:themeColor="background1"/>
              </w:rPr>
              <w:t>Information</w:t>
            </w:r>
          </w:p>
        </w:tc>
      </w:tr>
      <w:tr w:rsidR="00923426" w:rsidRPr="00B27233" w14:paraId="03EAD8A3" w14:textId="77777777" w:rsidTr="002B17F9">
        <w:tc>
          <w:tcPr>
            <w:tcW w:w="2263" w:type="dxa"/>
            <w:shd w:val="clear" w:color="auto" w:fill="auto"/>
          </w:tcPr>
          <w:p w14:paraId="32BEDABF" w14:textId="77777777" w:rsidR="00923426" w:rsidRPr="006806B0" w:rsidRDefault="00923426">
            <w:r w:rsidRPr="006806B0">
              <w:t>Annex 1</w:t>
            </w:r>
          </w:p>
        </w:tc>
        <w:tc>
          <w:tcPr>
            <w:tcW w:w="7230" w:type="dxa"/>
            <w:shd w:val="clear" w:color="auto" w:fill="auto"/>
          </w:tcPr>
          <w:p w14:paraId="5EDA9DF6" w14:textId="77777777" w:rsidR="00923426" w:rsidRPr="006806B0" w:rsidRDefault="00923426">
            <w:r w:rsidRPr="006806B0">
              <w:t>Proposal form</w:t>
            </w:r>
          </w:p>
        </w:tc>
      </w:tr>
      <w:tr w:rsidR="00923426" w:rsidRPr="00B27233" w14:paraId="6AC986BC" w14:textId="77777777" w:rsidTr="009324AA">
        <w:tc>
          <w:tcPr>
            <w:tcW w:w="2263" w:type="dxa"/>
            <w:shd w:val="clear" w:color="auto" w:fill="FFFF00"/>
          </w:tcPr>
          <w:p w14:paraId="638598C3" w14:textId="77777777" w:rsidR="00923426" w:rsidRPr="006806B0" w:rsidRDefault="00923426">
            <w:r w:rsidRPr="006806B0">
              <w:t xml:space="preserve">Annex 2 </w:t>
            </w:r>
          </w:p>
        </w:tc>
        <w:tc>
          <w:tcPr>
            <w:tcW w:w="7230" w:type="dxa"/>
            <w:shd w:val="clear" w:color="auto" w:fill="FFFF00"/>
          </w:tcPr>
          <w:p w14:paraId="17426FD9" w14:textId="77777777" w:rsidR="00923426" w:rsidRPr="006806B0" w:rsidRDefault="00923426">
            <w:r w:rsidRPr="006806B0">
              <w:t xml:space="preserve">Terms of </w:t>
            </w:r>
            <w:r w:rsidR="008652B4">
              <w:t>r</w:t>
            </w:r>
            <w:r w:rsidRPr="006806B0">
              <w:t>eference</w:t>
            </w:r>
          </w:p>
        </w:tc>
      </w:tr>
      <w:tr w:rsidR="00923426" w:rsidRPr="00B27233" w14:paraId="1DE36FA6" w14:textId="77777777" w:rsidTr="009324AA">
        <w:tc>
          <w:tcPr>
            <w:tcW w:w="2263" w:type="dxa"/>
            <w:shd w:val="clear" w:color="auto" w:fill="FFFF00"/>
          </w:tcPr>
          <w:p w14:paraId="5042CF42" w14:textId="2F6034FF" w:rsidR="00923426" w:rsidRPr="006806B0" w:rsidRDefault="00923426">
            <w:r w:rsidRPr="006806B0">
              <w:t xml:space="preserve">Annex </w:t>
            </w:r>
            <w:r w:rsidR="00034FA4">
              <w:t>3</w:t>
            </w:r>
          </w:p>
        </w:tc>
        <w:tc>
          <w:tcPr>
            <w:tcW w:w="7230" w:type="dxa"/>
            <w:shd w:val="clear" w:color="auto" w:fill="FFFF00"/>
          </w:tcPr>
          <w:p w14:paraId="2E1605A6" w14:textId="4227ED33" w:rsidR="00923426" w:rsidRPr="006806B0" w:rsidRDefault="00034FA4">
            <w:r>
              <w:t>Original and WA</w:t>
            </w:r>
            <w:r w:rsidR="00C854F0">
              <w:t>G</w:t>
            </w:r>
            <w:r>
              <w:t>CM1 legal text</w:t>
            </w:r>
          </w:p>
        </w:tc>
      </w:tr>
      <w:tr w:rsidR="00923426" w:rsidRPr="00B27233" w14:paraId="616BE0E8" w14:textId="77777777" w:rsidTr="002B17F9">
        <w:tc>
          <w:tcPr>
            <w:tcW w:w="2263" w:type="dxa"/>
            <w:shd w:val="clear" w:color="auto" w:fill="auto"/>
          </w:tcPr>
          <w:p w14:paraId="393EEB94" w14:textId="4271D7AC" w:rsidR="00923426" w:rsidRPr="006806B0" w:rsidRDefault="00923426">
            <w:r w:rsidRPr="006806B0">
              <w:t xml:space="preserve">Annex </w:t>
            </w:r>
            <w:r w:rsidR="00034FA4">
              <w:t>4</w:t>
            </w:r>
          </w:p>
        </w:tc>
        <w:tc>
          <w:tcPr>
            <w:tcW w:w="7230" w:type="dxa"/>
            <w:shd w:val="clear" w:color="auto" w:fill="auto"/>
          </w:tcPr>
          <w:p w14:paraId="3DE0500D" w14:textId="7E6ABE06" w:rsidR="00923426" w:rsidRPr="006806B0" w:rsidRDefault="00034FA4">
            <w:r>
              <w:rPr>
                <w:rStyle w:val="normaltextrun"/>
                <w:rFonts w:ascii="Arial" w:hAnsi="Arial" w:cs="Arial"/>
                <w:color w:val="000000"/>
                <w:shd w:val="clear" w:color="auto" w:fill="FFFFFF"/>
              </w:rPr>
              <w:t>GC0117 Options </w:t>
            </w:r>
            <w:r>
              <w:rPr>
                <w:rStyle w:val="eop"/>
                <w:rFonts w:ascii="Arial" w:hAnsi="Arial" w:cs="Arial"/>
                <w:color w:val="000000"/>
                <w:shd w:val="clear" w:color="auto" w:fill="FFFFFF"/>
              </w:rPr>
              <w:t> </w:t>
            </w:r>
          </w:p>
        </w:tc>
      </w:tr>
      <w:tr w:rsidR="00034FA4" w:rsidRPr="00B27233" w14:paraId="5EE24DB3" w14:textId="77777777" w:rsidTr="002B17F9">
        <w:tc>
          <w:tcPr>
            <w:tcW w:w="2263" w:type="dxa"/>
            <w:shd w:val="clear" w:color="auto" w:fill="auto"/>
          </w:tcPr>
          <w:p w14:paraId="2C12B5F9" w14:textId="30E5CB6C" w:rsidR="00034FA4" w:rsidRPr="006806B0" w:rsidRDefault="00034FA4">
            <w:r>
              <w:t>Annex 5</w:t>
            </w:r>
          </w:p>
        </w:tc>
        <w:tc>
          <w:tcPr>
            <w:tcW w:w="7230" w:type="dxa"/>
            <w:shd w:val="clear" w:color="auto" w:fill="auto"/>
          </w:tcPr>
          <w:p w14:paraId="64DBCA07" w14:textId="2B2F50FD"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Current, baseline, Grid Code definition of ‘Small’, ‘Medium’ and ‘Large</w:t>
            </w:r>
            <w:r>
              <w:rPr>
                <w:rStyle w:val="eop"/>
                <w:rFonts w:ascii="Arial" w:hAnsi="Arial" w:cs="Arial"/>
                <w:color w:val="000000"/>
                <w:shd w:val="clear" w:color="auto" w:fill="FFFFFF"/>
              </w:rPr>
              <w:t> </w:t>
            </w:r>
          </w:p>
        </w:tc>
      </w:tr>
      <w:tr w:rsidR="00034FA4" w:rsidRPr="00B27233" w14:paraId="04DA3E76" w14:textId="77777777" w:rsidTr="002B17F9">
        <w:tc>
          <w:tcPr>
            <w:tcW w:w="2263" w:type="dxa"/>
            <w:shd w:val="clear" w:color="auto" w:fill="auto"/>
          </w:tcPr>
          <w:p w14:paraId="3132DF48" w14:textId="3ABB0F37" w:rsidR="00034FA4" w:rsidRDefault="00034FA4">
            <w:r>
              <w:t>Annex 6</w:t>
            </w:r>
          </w:p>
        </w:tc>
        <w:tc>
          <w:tcPr>
            <w:tcW w:w="7230" w:type="dxa"/>
            <w:shd w:val="clear" w:color="auto" w:fill="auto"/>
          </w:tcPr>
          <w:p w14:paraId="07ACA247" w14:textId="610AA1B7"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NGESO Refresher presentation</w:t>
            </w:r>
            <w:r>
              <w:rPr>
                <w:rStyle w:val="eop"/>
                <w:rFonts w:ascii="Arial" w:hAnsi="Arial" w:cs="Arial"/>
                <w:color w:val="000000"/>
                <w:shd w:val="clear" w:color="auto" w:fill="FFFFFF"/>
              </w:rPr>
              <w:t> </w:t>
            </w:r>
          </w:p>
        </w:tc>
      </w:tr>
      <w:tr w:rsidR="00034FA4" w:rsidRPr="00B27233" w14:paraId="071E7BAA" w14:textId="77777777" w:rsidTr="002B17F9">
        <w:tc>
          <w:tcPr>
            <w:tcW w:w="2263" w:type="dxa"/>
            <w:shd w:val="clear" w:color="auto" w:fill="auto"/>
          </w:tcPr>
          <w:p w14:paraId="43E048F9" w14:textId="34738F5B" w:rsidR="00034FA4" w:rsidRDefault="00034FA4">
            <w:r>
              <w:t>Annex 7</w:t>
            </w:r>
          </w:p>
        </w:tc>
        <w:tc>
          <w:tcPr>
            <w:tcW w:w="7230" w:type="dxa"/>
            <w:shd w:val="clear" w:color="auto" w:fill="auto"/>
          </w:tcPr>
          <w:p w14:paraId="0E5C5466" w14:textId="596C18C3"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WAGCM1 and alternative forms</w:t>
            </w:r>
            <w:r>
              <w:rPr>
                <w:rStyle w:val="eop"/>
                <w:rFonts w:ascii="Arial" w:hAnsi="Arial" w:cs="Arial"/>
                <w:color w:val="000000"/>
                <w:shd w:val="clear" w:color="auto" w:fill="FFFFFF"/>
              </w:rPr>
              <w:t> </w:t>
            </w:r>
          </w:p>
        </w:tc>
      </w:tr>
      <w:tr w:rsidR="00034FA4" w:rsidRPr="00B27233" w14:paraId="51AADA7A" w14:textId="77777777" w:rsidTr="002B17F9">
        <w:tc>
          <w:tcPr>
            <w:tcW w:w="2263" w:type="dxa"/>
            <w:shd w:val="clear" w:color="auto" w:fill="auto"/>
          </w:tcPr>
          <w:p w14:paraId="62BED132" w14:textId="4D72AE07" w:rsidR="00034FA4" w:rsidRDefault="00034FA4">
            <w:r>
              <w:t>Annex 8</w:t>
            </w:r>
          </w:p>
        </w:tc>
        <w:tc>
          <w:tcPr>
            <w:tcW w:w="7230" w:type="dxa"/>
            <w:shd w:val="clear" w:color="auto" w:fill="auto"/>
          </w:tcPr>
          <w:p w14:paraId="4D6C5FFA" w14:textId="49E9E384"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Questionnaire responses</w:t>
            </w:r>
            <w:r>
              <w:rPr>
                <w:rStyle w:val="eop"/>
                <w:rFonts w:ascii="Arial" w:hAnsi="Arial" w:cs="Arial"/>
                <w:color w:val="000000"/>
                <w:shd w:val="clear" w:color="auto" w:fill="FFFFFF"/>
              </w:rPr>
              <w:t> </w:t>
            </w:r>
          </w:p>
        </w:tc>
      </w:tr>
      <w:tr w:rsidR="00034FA4" w:rsidRPr="00B27233" w14:paraId="4FD6259A" w14:textId="77777777" w:rsidTr="002B17F9">
        <w:tc>
          <w:tcPr>
            <w:tcW w:w="2263" w:type="dxa"/>
            <w:shd w:val="clear" w:color="auto" w:fill="auto"/>
          </w:tcPr>
          <w:p w14:paraId="720C896D" w14:textId="39DBE2CB" w:rsidR="00034FA4" w:rsidRDefault="00034FA4">
            <w:r>
              <w:t>Annex 9</w:t>
            </w:r>
          </w:p>
        </w:tc>
        <w:tc>
          <w:tcPr>
            <w:tcW w:w="7230" w:type="dxa"/>
            <w:shd w:val="clear" w:color="auto" w:fill="auto"/>
          </w:tcPr>
          <w:p w14:paraId="660102D2" w14:textId="7E8F04F7"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NGESO presentation on Ofgem’s Access and Forward-Looking Charges Significant Code Review (SCR)</w:t>
            </w:r>
            <w:r>
              <w:rPr>
                <w:rStyle w:val="eop"/>
                <w:rFonts w:ascii="Arial" w:hAnsi="Arial" w:cs="Arial"/>
                <w:color w:val="000000"/>
                <w:shd w:val="clear" w:color="auto" w:fill="FFFFFF"/>
              </w:rPr>
              <w:t> </w:t>
            </w:r>
          </w:p>
        </w:tc>
      </w:tr>
      <w:tr w:rsidR="00034FA4" w:rsidRPr="00B27233" w14:paraId="1B8402EF" w14:textId="77777777" w:rsidTr="002B17F9">
        <w:tc>
          <w:tcPr>
            <w:tcW w:w="2263" w:type="dxa"/>
            <w:shd w:val="clear" w:color="auto" w:fill="auto"/>
          </w:tcPr>
          <w:p w14:paraId="02BE65A5" w14:textId="4A9509A5" w:rsidR="00034FA4" w:rsidRDefault="00034FA4">
            <w:r>
              <w:t>Annex 10</w:t>
            </w:r>
          </w:p>
        </w:tc>
        <w:tc>
          <w:tcPr>
            <w:tcW w:w="7230" w:type="dxa"/>
            <w:shd w:val="clear" w:color="auto" w:fill="auto"/>
          </w:tcPr>
          <w:p w14:paraId="5D4E2F93" w14:textId="4F92009E" w:rsidR="00034FA4" w:rsidRDefault="00034FA4">
            <w:pPr>
              <w:rPr>
                <w:rStyle w:val="normaltextrun"/>
                <w:rFonts w:ascii="Arial" w:hAnsi="Arial" w:cs="Arial"/>
                <w:color w:val="000000"/>
                <w:shd w:val="clear" w:color="auto" w:fill="FFFFFF"/>
              </w:rPr>
            </w:pPr>
            <w:r>
              <w:rPr>
                <w:rStyle w:val="normaltextrun"/>
                <w:rFonts w:ascii="Arial" w:hAnsi="Arial" w:cs="Arial"/>
                <w:color w:val="000000"/>
                <w:shd w:val="clear" w:color="auto" w:fill="FFFFFF"/>
                <w:lang w:val="en-US"/>
              </w:rPr>
              <w:t>Summary Table of the Original, WAGCM1 and alternatives</w:t>
            </w:r>
            <w:r>
              <w:rPr>
                <w:rStyle w:val="eop"/>
                <w:rFonts w:ascii="Arial" w:hAnsi="Arial" w:cs="Arial"/>
                <w:color w:val="000000"/>
                <w:shd w:val="clear" w:color="auto" w:fill="FFFFFF"/>
              </w:rPr>
              <w:t> </w:t>
            </w:r>
          </w:p>
        </w:tc>
      </w:tr>
      <w:tr w:rsidR="00034FA4" w:rsidRPr="00B27233" w14:paraId="53B116BC" w14:textId="77777777" w:rsidTr="002B17F9">
        <w:tc>
          <w:tcPr>
            <w:tcW w:w="2263" w:type="dxa"/>
            <w:shd w:val="clear" w:color="auto" w:fill="auto"/>
          </w:tcPr>
          <w:p w14:paraId="0B2A9BFB" w14:textId="2A2B34A2" w:rsidR="00034FA4" w:rsidRDefault="00034FA4">
            <w:r>
              <w:t>Annex 11</w:t>
            </w:r>
          </w:p>
        </w:tc>
        <w:tc>
          <w:tcPr>
            <w:tcW w:w="7230" w:type="dxa"/>
            <w:shd w:val="clear" w:color="auto" w:fill="auto"/>
          </w:tcPr>
          <w:p w14:paraId="7CAEA9B2" w14:textId="6B415ED2" w:rsidR="00034FA4" w:rsidRDefault="00034FA4">
            <w:pPr>
              <w:rPr>
                <w:rStyle w:val="normaltextrun"/>
                <w:rFonts w:ascii="Arial" w:hAnsi="Arial" w:cs="Arial"/>
                <w:color w:val="000000"/>
                <w:shd w:val="clear" w:color="auto" w:fill="FFFFFF"/>
                <w:lang w:val="en-US"/>
              </w:rPr>
            </w:pPr>
            <w:r>
              <w:rPr>
                <w:rStyle w:val="normaltextrun"/>
                <w:rFonts w:ascii="Arial" w:hAnsi="Arial" w:cs="Arial"/>
                <w:color w:val="000000"/>
                <w:shd w:val="clear" w:color="auto" w:fill="FFFFFF"/>
                <w:lang w:val="en-US"/>
              </w:rPr>
              <w:t>NGESO estimated delivery timeframes and costs for the options</w:t>
            </w:r>
            <w:r>
              <w:rPr>
                <w:rStyle w:val="eop"/>
                <w:rFonts w:ascii="Arial" w:hAnsi="Arial" w:cs="Arial"/>
                <w:color w:val="000000"/>
                <w:shd w:val="clear" w:color="auto" w:fill="FFFFFF"/>
              </w:rPr>
              <w:t> </w:t>
            </w:r>
          </w:p>
        </w:tc>
      </w:tr>
      <w:tr w:rsidR="00034FA4" w:rsidRPr="00B27233" w14:paraId="54F3F702" w14:textId="77777777" w:rsidTr="002B17F9">
        <w:tc>
          <w:tcPr>
            <w:tcW w:w="2263" w:type="dxa"/>
            <w:shd w:val="clear" w:color="auto" w:fill="auto"/>
          </w:tcPr>
          <w:p w14:paraId="5678B36C" w14:textId="6A8B3A58" w:rsidR="00034FA4" w:rsidRDefault="007A1D14">
            <w:r>
              <w:t>Annex 12</w:t>
            </w:r>
          </w:p>
        </w:tc>
        <w:tc>
          <w:tcPr>
            <w:tcW w:w="7230" w:type="dxa"/>
            <w:shd w:val="clear" w:color="auto" w:fill="auto"/>
          </w:tcPr>
          <w:p w14:paraId="6F8824AD" w14:textId="41DAC4BF" w:rsidR="00034FA4" w:rsidRDefault="007A1D14">
            <w:pPr>
              <w:rPr>
                <w:rStyle w:val="normaltextrun"/>
                <w:rFonts w:ascii="Arial" w:hAnsi="Arial" w:cs="Arial"/>
                <w:color w:val="000000"/>
                <w:shd w:val="clear" w:color="auto" w:fill="FFFFFF"/>
                <w:lang w:val="en-US"/>
              </w:rPr>
            </w:pPr>
            <w:r>
              <w:rPr>
                <w:rStyle w:val="normaltextrun"/>
                <w:rFonts w:ascii="Arial" w:hAnsi="Arial" w:cs="Arial"/>
                <w:color w:val="000000"/>
                <w:shd w:val="clear" w:color="auto" w:fill="FFFFFF"/>
                <w:lang w:val="en-US"/>
              </w:rPr>
              <w:t>Open Networks Project presentation</w:t>
            </w:r>
            <w:r>
              <w:rPr>
                <w:rStyle w:val="eop"/>
                <w:rFonts w:ascii="Arial" w:hAnsi="Arial" w:cs="Arial"/>
                <w:color w:val="000000"/>
                <w:shd w:val="clear" w:color="auto" w:fill="FFFFFF"/>
              </w:rPr>
              <w:t> </w:t>
            </w:r>
          </w:p>
        </w:tc>
      </w:tr>
      <w:tr w:rsidR="007A1D14" w:rsidRPr="00B27233" w14:paraId="5308FF9C" w14:textId="77777777" w:rsidTr="002B17F9">
        <w:tc>
          <w:tcPr>
            <w:tcW w:w="2263" w:type="dxa"/>
            <w:shd w:val="clear" w:color="auto" w:fill="auto"/>
          </w:tcPr>
          <w:p w14:paraId="46E046E0" w14:textId="3AE6C9B5" w:rsidR="007A1D14" w:rsidRDefault="007A1D14">
            <w:r>
              <w:t>Annex 13</w:t>
            </w:r>
          </w:p>
        </w:tc>
        <w:tc>
          <w:tcPr>
            <w:tcW w:w="7230" w:type="dxa"/>
            <w:shd w:val="clear" w:color="auto" w:fill="auto"/>
          </w:tcPr>
          <w:p w14:paraId="250BDC23" w14:textId="23A92A47" w:rsidR="007A1D14" w:rsidRDefault="007A1D14">
            <w:pPr>
              <w:rPr>
                <w:rStyle w:val="normaltextrun"/>
                <w:rFonts w:ascii="Arial" w:hAnsi="Arial" w:cs="Arial"/>
                <w:color w:val="000000"/>
                <w:shd w:val="clear" w:color="auto" w:fill="FFFFFF"/>
                <w:lang w:val="en-US"/>
              </w:rPr>
            </w:pPr>
            <w:r>
              <w:rPr>
                <w:rStyle w:val="normaltextrun"/>
                <w:rFonts w:ascii="Arial" w:hAnsi="Arial" w:cs="Arial"/>
                <w:color w:val="000000"/>
                <w:shd w:val="clear" w:color="auto" w:fill="FFFFFF"/>
                <w:lang w:val="en-US"/>
              </w:rPr>
              <w:t>Threshold Matrix</w:t>
            </w:r>
            <w:r>
              <w:rPr>
                <w:rStyle w:val="eop"/>
                <w:rFonts w:ascii="Arial" w:hAnsi="Arial" w:cs="Arial"/>
                <w:color w:val="000000"/>
                <w:shd w:val="clear" w:color="auto" w:fill="FFFFFF"/>
              </w:rPr>
              <w:t> </w:t>
            </w:r>
          </w:p>
        </w:tc>
      </w:tr>
      <w:tr w:rsidR="007A1D14" w:rsidRPr="00B27233" w14:paraId="5D5EDB31" w14:textId="77777777" w:rsidTr="002B17F9">
        <w:tc>
          <w:tcPr>
            <w:tcW w:w="2263" w:type="dxa"/>
            <w:shd w:val="clear" w:color="auto" w:fill="auto"/>
          </w:tcPr>
          <w:p w14:paraId="0C667A8B" w14:textId="6D504D7F" w:rsidR="007A1D14" w:rsidRDefault="007A1D14">
            <w:r>
              <w:t>Annex 14</w:t>
            </w:r>
          </w:p>
        </w:tc>
        <w:tc>
          <w:tcPr>
            <w:tcW w:w="7230" w:type="dxa"/>
            <w:shd w:val="clear" w:color="auto" w:fill="auto"/>
          </w:tcPr>
          <w:p w14:paraId="5277EA28" w14:textId="6847D65A" w:rsidR="007A1D14" w:rsidRDefault="007A1D14">
            <w:pPr>
              <w:rPr>
                <w:rStyle w:val="normaltextrun"/>
                <w:rFonts w:ascii="Arial" w:hAnsi="Arial" w:cs="Arial"/>
                <w:color w:val="000000"/>
                <w:shd w:val="clear" w:color="auto" w:fill="FFFFFF"/>
                <w:lang w:val="en-US"/>
              </w:rPr>
            </w:pPr>
            <w:r>
              <w:rPr>
                <w:rStyle w:val="normaltextrun"/>
                <w:rFonts w:ascii="Arial" w:hAnsi="Arial" w:cs="Arial"/>
                <w:color w:val="000000"/>
                <w:shd w:val="clear" w:color="auto" w:fill="FFFFFF"/>
                <w:lang w:val="en-US"/>
              </w:rPr>
              <w:t>Retrospective considerations</w:t>
            </w:r>
            <w:r>
              <w:rPr>
                <w:rStyle w:val="eop"/>
                <w:rFonts w:ascii="Arial" w:hAnsi="Arial" w:cs="Arial"/>
                <w:color w:val="000000"/>
                <w:shd w:val="clear" w:color="auto" w:fill="FFFFFF"/>
              </w:rPr>
              <w:t> </w:t>
            </w:r>
          </w:p>
        </w:tc>
      </w:tr>
      <w:tr w:rsidR="007A1D14" w:rsidRPr="00B27233" w14:paraId="68154647" w14:textId="77777777" w:rsidTr="009324AA">
        <w:tc>
          <w:tcPr>
            <w:tcW w:w="2263" w:type="dxa"/>
            <w:shd w:val="clear" w:color="auto" w:fill="FFFF00"/>
          </w:tcPr>
          <w:p w14:paraId="57A2779D" w14:textId="556CAB88" w:rsidR="007A1D14" w:rsidRDefault="007A1D14">
            <w:r>
              <w:t>Annex 15</w:t>
            </w:r>
          </w:p>
        </w:tc>
        <w:tc>
          <w:tcPr>
            <w:tcW w:w="7230" w:type="dxa"/>
            <w:shd w:val="clear" w:color="auto" w:fill="FFFF00"/>
          </w:tcPr>
          <w:p w14:paraId="0ED3A2B2" w14:textId="7F587480" w:rsidR="007A1D14" w:rsidRDefault="007A1D14">
            <w:pPr>
              <w:rPr>
                <w:rStyle w:val="normaltextrun"/>
                <w:rFonts w:ascii="Arial" w:hAnsi="Arial" w:cs="Arial"/>
                <w:color w:val="000000"/>
                <w:shd w:val="clear" w:color="auto" w:fill="FFFFFF"/>
                <w:lang w:val="en-US"/>
              </w:rPr>
            </w:pPr>
            <w:r w:rsidRPr="006D255A">
              <w:t>Registered Capacity legal Text </w:t>
            </w:r>
          </w:p>
        </w:tc>
      </w:tr>
      <w:tr w:rsidR="007A1D14" w:rsidRPr="00B27233" w14:paraId="43ACD740" w14:textId="77777777" w:rsidTr="002B17F9">
        <w:tc>
          <w:tcPr>
            <w:tcW w:w="2263" w:type="dxa"/>
            <w:shd w:val="clear" w:color="auto" w:fill="auto"/>
          </w:tcPr>
          <w:p w14:paraId="166F04F0" w14:textId="6D10BFD2" w:rsidR="007A1D14" w:rsidRDefault="007A1D14">
            <w:r>
              <w:t>Annex 16</w:t>
            </w:r>
          </w:p>
        </w:tc>
        <w:tc>
          <w:tcPr>
            <w:tcW w:w="7230" w:type="dxa"/>
            <w:shd w:val="clear" w:color="auto" w:fill="auto"/>
          </w:tcPr>
          <w:p w14:paraId="3C1D1B4B" w14:textId="4B98B8EB" w:rsidR="007A1D14" w:rsidRDefault="007A1D14">
            <w:pPr>
              <w:rPr>
                <w:rStyle w:val="normaltextrun"/>
                <w:rFonts w:ascii="Arial" w:hAnsi="Arial" w:cs="Arial"/>
                <w:color w:val="000000"/>
                <w:shd w:val="clear" w:color="auto" w:fill="FFFFFF"/>
              </w:rPr>
            </w:pPr>
            <w:r>
              <w:rPr>
                <w:rStyle w:val="normaltextrun"/>
                <w:rFonts w:ascii="Arial" w:hAnsi="Arial" w:cs="Arial"/>
                <w:color w:val="000000"/>
                <w:shd w:val="clear" w:color="auto" w:fill="FFFFFF"/>
              </w:rPr>
              <w:t>Registered Capacity presentation</w:t>
            </w:r>
            <w:r>
              <w:rPr>
                <w:rStyle w:val="eop"/>
                <w:rFonts w:ascii="Arial" w:hAnsi="Arial" w:cs="Arial"/>
                <w:color w:val="000000"/>
                <w:shd w:val="clear" w:color="auto" w:fill="FFFFFF"/>
              </w:rPr>
              <w:t> </w:t>
            </w:r>
          </w:p>
        </w:tc>
      </w:tr>
      <w:tr w:rsidR="00923426" w:rsidRPr="00B27233" w14:paraId="4B93362D" w14:textId="77777777" w:rsidTr="002B17F9">
        <w:tc>
          <w:tcPr>
            <w:tcW w:w="2263" w:type="dxa"/>
            <w:shd w:val="clear" w:color="auto" w:fill="auto"/>
          </w:tcPr>
          <w:p w14:paraId="02A00A7D" w14:textId="69501AEE" w:rsidR="00923426" w:rsidRPr="006806B0" w:rsidRDefault="00923426">
            <w:r w:rsidRPr="006806B0">
              <w:t xml:space="preserve">Annex </w:t>
            </w:r>
            <w:r w:rsidR="007A1D14">
              <w:t>17</w:t>
            </w:r>
          </w:p>
        </w:tc>
        <w:tc>
          <w:tcPr>
            <w:tcW w:w="7230" w:type="dxa"/>
            <w:shd w:val="clear" w:color="auto" w:fill="auto"/>
          </w:tcPr>
          <w:p w14:paraId="50BF0798" w14:textId="6EE0CD83" w:rsidR="00923426" w:rsidRPr="006806B0" w:rsidRDefault="00923426">
            <w:r w:rsidRPr="006806B0">
              <w:t xml:space="preserve">Workgroup </w:t>
            </w:r>
            <w:r w:rsidR="008652B4">
              <w:t>c</w:t>
            </w:r>
            <w:r w:rsidRPr="006806B0">
              <w:t xml:space="preserve">onsultation responses </w:t>
            </w:r>
          </w:p>
        </w:tc>
      </w:tr>
      <w:tr w:rsidR="00923426" w:rsidRPr="00B27233" w14:paraId="4A8517B3" w14:textId="77777777" w:rsidTr="009324AA">
        <w:tc>
          <w:tcPr>
            <w:tcW w:w="2263" w:type="dxa"/>
            <w:shd w:val="clear" w:color="auto" w:fill="FFFF00"/>
          </w:tcPr>
          <w:p w14:paraId="699232AA" w14:textId="29A503C6" w:rsidR="00923426" w:rsidRPr="006806B0" w:rsidRDefault="00923426">
            <w:r w:rsidRPr="006806B0">
              <w:t xml:space="preserve">Annex </w:t>
            </w:r>
            <w:r w:rsidR="007A1D14">
              <w:t>18</w:t>
            </w:r>
          </w:p>
        </w:tc>
        <w:tc>
          <w:tcPr>
            <w:tcW w:w="7230" w:type="dxa"/>
            <w:shd w:val="clear" w:color="auto" w:fill="FFFF00"/>
          </w:tcPr>
          <w:p w14:paraId="28AE8730" w14:textId="70FEEC7F" w:rsidR="00923426" w:rsidRPr="006806B0" w:rsidRDefault="00923426">
            <w:r w:rsidRPr="006806B0">
              <w:t xml:space="preserve">Workgroup </w:t>
            </w:r>
            <w:r w:rsidR="00A13BCC">
              <w:t>V</w:t>
            </w:r>
            <w:r w:rsidRPr="006806B0">
              <w:t>ote</w:t>
            </w:r>
          </w:p>
        </w:tc>
      </w:tr>
      <w:tr w:rsidR="00923426" w:rsidRPr="00B27233" w14:paraId="335D16D7" w14:textId="77777777" w:rsidTr="009324AA">
        <w:tc>
          <w:tcPr>
            <w:tcW w:w="2263" w:type="dxa"/>
            <w:shd w:val="clear" w:color="auto" w:fill="FFFF00"/>
          </w:tcPr>
          <w:p w14:paraId="6EEB1101" w14:textId="2AB7C0CC" w:rsidR="00923426" w:rsidRPr="006806B0" w:rsidRDefault="00923426">
            <w:r w:rsidRPr="006806B0">
              <w:t xml:space="preserve">Annex </w:t>
            </w:r>
            <w:r w:rsidR="007A1D14">
              <w:t>19</w:t>
            </w:r>
          </w:p>
        </w:tc>
        <w:tc>
          <w:tcPr>
            <w:tcW w:w="7230" w:type="dxa"/>
            <w:shd w:val="clear" w:color="auto" w:fill="FFFF00"/>
          </w:tcPr>
          <w:p w14:paraId="4AF8518B" w14:textId="4688310C" w:rsidR="00923426" w:rsidRPr="006806B0" w:rsidRDefault="006B792D">
            <w:r>
              <w:t>ESO CBA results</w:t>
            </w:r>
          </w:p>
        </w:tc>
      </w:tr>
      <w:tr w:rsidR="006B792D" w:rsidRPr="00B27233" w14:paraId="5E59281D" w14:textId="77777777" w:rsidTr="009324AA">
        <w:tc>
          <w:tcPr>
            <w:tcW w:w="2263" w:type="dxa"/>
            <w:shd w:val="clear" w:color="auto" w:fill="FFFF00"/>
          </w:tcPr>
          <w:p w14:paraId="15420BAD" w14:textId="34AC7DDD" w:rsidR="006B792D" w:rsidRPr="006806B0" w:rsidRDefault="006B792D" w:rsidP="006B792D">
            <w:r w:rsidRPr="009074F3">
              <w:t xml:space="preserve">Annex </w:t>
            </w:r>
            <w:r w:rsidR="007A1D14">
              <w:t>20</w:t>
            </w:r>
          </w:p>
        </w:tc>
        <w:tc>
          <w:tcPr>
            <w:tcW w:w="7230" w:type="dxa"/>
            <w:shd w:val="clear" w:color="auto" w:fill="FFFF00"/>
          </w:tcPr>
          <w:p w14:paraId="21C6AFF6" w14:textId="04725857" w:rsidR="006B792D" w:rsidRPr="006806B0" w:rsidRDefault="006B792D" w:rsidP="006B792D">
            <w:r>
              <w:t xml:space="preserve">ESO Industry </w:t>
            </w:r>
            <w:r w:rsidR="009153B6">
              <w:t>Impact Cost Assessment</w:t>
            </w:r>
          </w:p>
        </w:tc>
      </w:tr>
      <w:tr w:rsidR="006B792D" w:rsidRPr="00B27233" w14:paraId="38F18A61" w14:textId="77777777" w:rsidTr="00607B7A">
        <w:tc>
          <w:tcPr>
            <w:tcW w:w="2263" w:type="dxa"/>
            <w:shd w:val="clear" w:color="auto" w:fill="FFFF00"/>
          </w:tcPr>
          <w:p w14:paraId="1D64BFC5" w14:textId="094ED6ED" w:rsidR="006B792D" w:rsidRPr="006806B0" w:rsidRDefault="009D6287" w:rsidP="006B792D">
            <w:ins w:id="554" w:author="ESO Code Admin" w:date="2023-09-06T14:15:00Z">
              <w:r>
                <w:t>Annex 21</w:t>
              </w:r>
            </w:ins>
          </w:p>
        </w:tc>
        <w:tc>
          <w:tcPr>
            <w:tcW w:w="7230" w:type="dxa"/>
            <w:shd w:val="clear" w:color="auto" w:fill="FFFF00"/>
          </w:tcPr>
          <w:p w14:paraId="3D1DBD3C" w14:textId="2E43A090" w:rsidR="006B792D" w:rsidRPr="006806B0" w:rsidRDefault="009D6287" w:rsidP="006B792D">
            <w:ins w:id="555" w:author="ESO Code Admin" w:date="2023-09-06T14:15:00Z">
              <w:r>
                <w:t>S</w:t>
              </w:r>
            </w:ins>
            <w:ins w:id="556" w:author="ESO Code Admin" w:date="2023-09-06T14:16:00Z">
              <w:r>
                <w:t xml:space="preserve">SEN </w:t>
              </w:r>
              <w:r w:rsidR="003A7FF0">
                <w:t>Concerns email</w:t>
              </w:r>
            </w:ins>
          </w:p>
        </w:tc>
      </w:tr>
      <w:tr w:rsidR="00CE6C82" w:rsidRPr="00B27233" w14:paraId="3C8353EB" w14:textId="77777777" w:rsidTr="00607B7A">
        <w:trPr>
          <w:ins w:id="557" w:author="ESO Code Admin" w:date="2023-09-06T14:39:00Z"/>
        </w:trPr>
        <w:tc>
          <w:tcPr>
            <w:tcW w:w="2263" w:type="dxa"/>
            <w:shd w:val="clear" w:color="auto" w:fill="FFFF00"/>
          </w:tcPr>
          <w:p w14:paraId="1CD4B86D" w14:textId="2A9B338F" w:rsidR="00CE6C82" w:rsidRDefault="00CE6C82" w:rsidP="006B792D">
            <w:pPr>
              <w:rPr>
                <w:ins w:id="558" w:author="ESO Code Admin" w:date="2023-09-06T14:39:00Z"/>
              </w:rPr>
            </w:pPr>
            <w:ins w:id="559" w:author="ESO Code Admin" w:date="2023-09-06T14:39:00Z">
              <w:r>
                <w:t>Annex 22</w:t>
              </w:r>
            </w:ins>
          </w:p>
        </w:tc>
        <w:tc>
          <w:tcPr>
            <w:tcW w:w="7230" w:type="dxa"/>
            <w:shd w:val="clear" w:color="auto" w:fill="FFFF00"/>
          </w:tcPr>
          <w:p w14:paraId="27B3EC77" w14:textId="75D34D52" w:rsidR="00CE6C82" w:rsidRDefault="00DA42EB" w:rsidP="006B792D">
            <w:pPr>
              <w:rPr>
                <w:ins w:id="560" w:author="ESO Code Admin" w:date="2023-09-06T14:39:00Z"/>
              </w:rPr>
            </w:pPr>
            <w:ins w:id="561" w:author="ESO Code Admin" w:date="2023-09-06T14:41:00Z">
              <w:r>
                <w:t>ESO CBA Ad</w:t>
              </w:r>
              <w:r w:rsidR="007F7210">
                <w:t xml:space="preserve">ditional </w:t>
              </w:r>
              <w:r w:rsidR="00F722EB">
                <w:t>Anal</w:t>
              </w:r>
              <w:r w:rsidR="00C41EB6">
                <w:t>ysis</w:t>
              </w:r>
            </w:ins>
          </w:p>
        </w:tc>
      </w:tr>
      <w:tr w:rsidR="00CE6C82" w:rsidRPr="00B27233" w14:paraId="758D9534" w14:textId="77777777" w:rsidTr="00607B7A">
        <w:trPr>
          <w:ins w:id="562" w:author="ESO Code Admin" w:date="2023-09-06T14:39:00Z"/>
        </w:trPr>
        <w:tc>
          <w:tcPr>
            <w:tcW w:w="2263" w:type="dxa"/>
            <w:shd w:val="clear" w:color="auto" w:fill="FFFF00"/>
          </w:tcPr>
          <w:p w14:paraId="5E294721" w14:textId="681812F5" w:rsidR="00CE6C82" w:rsidRDefault="00CE6C82" w:rsidP="006B792D">
            <w:pPr>
              <w:rPr>
                <w:ins w:id="563" w:author="ESO Code Admin" w:date="2023-09-06T14:39:00Z"/>
              </w:rPr>
            </w:pPr>
            <w:ins w:id="564" w:author="ESO Code Admin" w:date="2023-09-06T14:39:00Z">
              <w:r>
                <w:t>Annex 23</w:t>
              </w:r>
            </w:ins>
          </w:p>
        </w:tc>
        <w:tc>
          <w:tcPr>
            <w:tcW w:w="7230" w:type="dxa"/>
            <w:shd w:val="clear" w:color="auto" w:fill="FFFF00"/>
          </w:tcPr>
          <w:p w14:paraId="709A9686" w14:textId="6D9E2747" w:rsidR="00CE6C82" w:rsidRDefault="00C41EB6" w:rsidP="006B792D">
            <w:pPr>
              <w:rPr>
                <w:ins w:id="565" w:author="ESO Code Admin" w:date="2023-09-06T14:39:00Z"/>
              </w:rPr>
            </w:pPr>
            <w:ins w:id="566" w:author="ESO Code Admin" w:date="2023-09-06T14:41:00Z">
              <w:r>
                <w:t>ESO Quali</w:t>
              </w:r>
              <w:r w:rsidR="00092C80">
                <w:t>tative Ana</w:t>
              </w:r>
              <w:r w:rsidR="0003644C">
                <w:t>lysis</w:t>
              </w:r>
            </w:ins>
          </w:p>
        </w:tc>
      </w:tr>
    </w:tbl>
    <w:p w14:paraId="0BC6E214" w14:textId="77777777" w:rsidR="00923426" w:rsidRPr="00923426" w:rsidRDefault="00923426" w:rsidP="00923426"/>
    <w:sectPr w:rsidR="00923426" w:rsidRPr="00923426" w:rsidSect="00FB5A3B">
      <w:headerReference w:type="default" r:id="rId20"/>
      <w:footerReference w:type="default" r:id="rId21"/>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Guidance" w:date="2020-12-15T08:34:00Z" w:initials="G">
    <w:p w14:paraId="6C3D27CF" w14:textId="77777777" w:rsidR="00784122" w:rsidRDefault="00784122">
      <w:pPr>
        <w:pStyle w:val="CommentText"/>
      </w:pPr>
      <w:r>
        <w:rPr>
          <w:rStyle w:val="CommentReference"/>
        </w:rPr>
        <w:annotationRef/>
      </w:r>
      <w:r>
        <w:t>Update this table at the end</w:t>
      </w:r>
    </w:p>
  </w:comment>
  <w:comment w:id="40" w:author="David Halford" w:date="2023-08-10T15:49:00Z" w:initials="DH(">
    <w:p w14:paraId="7323654B" w14:textId="4F5A01FD" w:rsidR="00232D01" w:rsidRDefault="00232D01">
      <w:pPr>
        <w:pStyle w:val="CommentText"/>
      </w:pPr>
      <w:r>
        <w:rPr>
          <w:rStyle w:val="CommentReference"/>
        </w:rPr>
        <w:annotationRef/>
      </w:r>
      <w:r>
        <w:t>Do we think 6 months is sufficient? To be discussed with WG.</w:t>
      </w:r>
    </w:p>
  </w:comment>
  <w:comment w:id="122" w:author="Mike Kay" w:date="2023-06-05T04:46:00Z" w:initials="MK">
    <w:p w14:paraId="43CFF3E4" w14:textId="03070A16" w:rsidR="004B0ACA" w:rsidRDefault="004B0ACA">
      <w:pPr>
        <w:pStyle w:val="CommentText"/>
      </w:pPr>
      <w:r>
        <w:rPr>
          <w:rStyle w:val="CommentReference"/>
        </w:rPr>
        <w:annotationRef/>
      </w:r>
      <w:r>
        <w:t>This is an issue where</w:t>
      </w:r>
      <w:r w:rsidR="00222124">
        <w:t xml:space="preserve"> ever a threshold is </w:t>
      </w:r>
      <w:proofErr w:type="gramStart"/>
      <w:r w:rsidR="00222124">
        <w:t>drawn</w:t>
      </w:r>
      <w:r w:rsidR="00211676">
        <w:t xml:space="preserve">  </w:t>
      </w:r>
      <w:r w:rsidR="00211676" w:rsidRPr="00211676">
        <w:rPr>
          <w:color w:val="0000FF"/>
        </w:rPr>
        <w:t>AJ</w:t>
      </w:r>
      <w:proofErr w:type="gramEnd"/>
      <w:r w:rsidR="00211676" w:rsidRPr="00211676">
        <w:rPr>
          <w:color w:val="0000FF"/>
        </w:rPr>
        <w:t xml:space="preserve"> Comment – Agree but I do not think we will ever get away from this issue irrespective of where the threshold is set.</w:t>
      </w:r>
    </w:p>
  </w:comment>
  <w:comment w:id="124" w:author="Mike Kay" w:date="2023-06-05T04:47:00Z" w:initials="MK">
    <w:p w14:paraId="44DA1EAB" w14:textId="08C365F7" w:rsidR="00222124" w:rsidRDefault="00222124">
      <w:pPr>
        <w:pStyle w:val="CommentText"/>
      </w:pPr>
      <w:r>
        <w:rPr>
          <w:rStyle w:val="CommentReference"/>
        </w:rPr>
        <w:annotationRef/>
      </w:r>
      <w:r>
        <w:t xml:space="preserve">So, moving to 10MW will just make the </w:t>
      </w:r>
      <w:proofErr w:type="spellStart"/>
      <w:r>
        <w:t>undersizing</w:t>
      </w:r>
      <w:proofErr w:type="spellEnd"/>
      <w:r>
        <w:t xml:space="preserve"> more pervasive leading to greater loss of economies of scale?</w:t>
      </w:r>
      <w:r w:rsidR="00211676">
        <w:t xml:space="preserve"> </w:t>
      </w:r>
      <w:r w:rsidR="00211676" w:rsidRPr="000E0D00">
        <w:rPr>
          <w:color w:val="0000FF"/>
        </w:rPr>
        <w:t xml:space="preserve"> </w:t>
      </w:r>
      <w:r w:rsidR="000E0D00" w:rsidRPr="000E0D00">
        <w:rPr>
          <w:color w:val="0000FF"/>
        </w:rPr>
        <w:t xml:space="preserve">AJ Comment </w:t>
      </w:r>
      <w:r w:rsidR="000E0D00">
        <w:rPr>
          <w:color w:val="0000FF"/>
        </w:rPr>
        <w:t>–</w:t>
      </w:r>
      <w:r w:rsidR="000E0D00" w:rsidRPr="000E0D00">
        <w:rPr>
          <w:color w:val="0000FF"/>
        </w:rPr>
        <w:t xml:space="preserve"> </w:t>
      </w:r>
      <w:r w:rsidR="000E0D00">
        <w:rPr>
          <w:color w:val="0000FF"/>
        </w:rPr>
        <w:t xml:space="preserve">This is not quite true </w:t>
      </w:r>
      <w:r w:rsidR="001F64E5">
        <w:rPr>
          <w:color w:val="0000FF"/>
        </w:rPr>
        <w:t>–</w:t>
      </w:r>
      <w:r w:rsidR="000E0D00">
        <w:rPr>
          <w:color w:val="0000FF"/>
        </w:rPr>
        <w:t xml:space="preserve"> </w:t>
      </w:r>
      <w:r w:rsidR="001F64E5">
        <w:rPr>
          <w:color w:val="0000FF"/>
        </w:rPr>
        <w:t xml:space="preserve">The mod was raised by SSE and the direction of travel is smaller generators </w:t>
      </w:r>
      <w:r w:rsidR="00757059">
        <w:rPr>
          <w:color w:val="0000FF"/>
        </w:rPr>
        <w:t xml:space="preserve">connecting at a DNO level which would also align with </w:t>
      </w:r>
      <w:proofErr w:type="spellStart"/>
      <w:r w:rsidR="00757059">
        <w:rPr>
          <w:color w:val="0000FF"/>
        </w:rPr>
        <w:t>RfG</w:t>
      </w:r>
      <w:proofErr w:type="spellEnd"/>
      <w:r w:rsidR="00757059">
        <w:rPr>
          <w:color w:val="0000FF"/>
        </w:rPr>
        <w:t xml:space="preserve">.  </w:t>
      </w:r>
      <w:r w:rsidR="006E7744">
        <w:rPr>
          <w:color w:val="0000FF"/>
        </w:rPr>
        <w:t>That said there is little that can be done here as this was taken from the original proposal.</w:t>
      </w:r>
    </w:p>
  </w:comment>
  <w:comment w:id="125" w:author="Mike Kay" w:date="2023-06-05T04:48:00Z" w:initials="MK">
    <w:p w14:paraId="4117BC97" w14:textId="5104D4D1" w:rsidR="001218E1" w:rsidRDefault="001218E1" w:rsidP="001218E1">
      <w:pPr>
        <w:pStyle w:val="CommentText"/>
      </w:pPr>
      <w:r>
        <w:rPr>
          <w:rStyle w:val="CommentReference"/>
        </w:rPr>
        <w:annotationRef/>
      </w:r>
      <w:r>
        <w:rPr>
          <w:rStyle w:val="CommentReference"/>
        </w:rPr>
        <w:annotationRef/>
      </w:r>
      <w:r>
        <w:t>Is the anecdote relevant?  Does it add any value?  What is the issue?</w:t>
      </w:r>
      <w:r w:rsidR="0023268A">
        <w:t xml:space="preserve"> </w:t>
      </w:r>
      <w:r w:rsidR="0023268A" w:rsidRPr="00CA78B6">
        <w:rPr>
          <w:color w:val="0000FF"/>
        </w:rPr>
        <w:t xml:space="preserve">AJ </w:t>
      </w:r>
      <w:proofErr w:type="gramStart"/>
      <w:r w:rsidR="0023268A" w:rsidRPr="00CA78B6">
        <w:rPr>
          <w:color w:val="0000FF"/>
        </w:rPr>
        <w:t>Comment  -</w:t>
      </w:r>
      <w:proofErr w:type="gramEnd"/>
      <w:r w:rsidR="0023268A" w:rsidRPr="00CA78B6">
        <w:rPr>
          <w:color w:val="0000FF"/>
        </w:rPr>
        <w:t xml:space="preserve"> I think this again has come from Garth’s original proposal so</w:t>
      </w:r>
      <w:r w:rsidR="00CA78B6" w:rsidRPr="00CA78B6">
        <w:rPr>
          <w:color w:val="0000FF"/>
        </w:rPr>
        <w:t xml:space="preserve"> I am not sure we can correct it.</w:t>
      </w:r>
    </w:p>
    <w:p w14:paraId="7911C580" w14:textId="46AAB9CF" w:rsidR="001218E1" w:rsidRDefault="001218E1">
      <w:pPr>
        <w:pStyle w:val="CommentText"/>
      </w:pPr>
    </w:p>
  </w:comment>
  <w:comment w:id="158" w:author="Mike Kay" w:date="2023-06-05T04:59:00Z" w:initials="MK">
    <w:p w14:paraId="2A7F3315" w14:textId="77777777" w:rsidR="00E73173" w:rsidRDefault="00E73173">
      <w:pPr>
        <w:pStyle w:val="CommentText"/>
      </w:pPr>
      <w:r>
        <w:rPr>
          <w:rStyle w:val="CommentReference"/>
        </w:rPr>
        <w:annotationRef/>
      </w:r>
      <w:r>
        <w:t>Is there a clear legal basis for this?  Where in the Grid Code is this</w:t>
      </w:r>
      <w:r w:rsidR="00062EFA">
        <w:t xml:space="preserve"> implemented?  I’m not disagreeing with the principle, but I think you need to say how/where this is</w:t>
      </w:r>
      <w:r w:rsidR="006C32E0">
        <w:t xml:space="preserve"> achieved in the grid code text.</w:t>
      </w:r>
    </w:p>
    <w:p w14:paraId="4FA49007" w14:textId="52A95A03" w:rsidR="005E696D" w:rsidRDefault="005E696D">
      <w:pPr>
        <w:pStyle w:val="CommentText"/>
      </w:pPr>
      <w:r>
        <w:t xml:space="preserve">I note that this does not seem to be consistent with what ACER are proposing for </w:t>
      </w:r>
      <w:proofErr w:type="spellStart"/>
      <w:r>
        <w:t>RfG</w:t>
      </w:r>
      <w:proofErr w:type="spellEnd"/>
      <w:r>
        <w:t xml:space="preserve"> 2.0.  There’s not compulsion on us to recognize this, but if we </w:t>
      </w:r>
      <w:proofErr w:type="gramStart"/>
      <w:r>
        <w:t>taking</w:t>
      </w:r>
      <w:proofErr w:type="gramEnd"/>
      <w:r>
        <w:t xml:space="preserve"> a different approach we should probably do it consciously.</w:t>
      </w:r>
      <w:r w:rsidR="003A36E6">
        <w:t xml:space="preserve"> </w:t>
      </w:r>
      <w:r w:rsidR="003A36E6" w:rsidRPr="000A20CB">
        <w:rPr>
          <w:color w:val="0000FF"/>
        </w:rPr>
        <w:t xml:space="preserve">AJ Comment </w:t>
      </w:r>
      <w:r w:rsidR="000A20CB" w:rsidRPr="000A20CB">
        <w:rPr>
          <w:color w:val="0000FF"/>
        </w:rPr>
        <w:t>–</w:t>
      </w:r>
      <w:r w:rsidR="003A36E6" w:rsidRPr="000A20CB">
        <w:rPr>
          <w:color w:val="0000FF"/>
        </w:rPr>
        <w:t xml:space="preserve"> </w:t>
      </w:r>
      <w:proofErr w:type="spellStart"/>
      <w:r w:rsidR="000A20CB" w:rsidRPr="000A20CB">
        <w:rPr>
          <w:color w:val="0000FF"/>
        </w:rPr>
        <w:t>RfG</w:t>
      </w:r>
      <w:proofErr w:type="spellEnd"/>
      <w:r w:rsidR="000A20CB" w:rsidRPr="000A20CB">
        <w:rPr>
          <w:color w:val="0000FF"/>
        </w:rPr>
        <w:t xml:space="preserve"> (as currently drafted and live) </w:t>
      </w:r>
      <w:r w:rsidR="00AD216B">
        <w:rPr>
          <w:color w:val="0000FF"/>
        </w:rPr>
        <w:t xml:space="preserve">states that the requirements of </w:t>
      </w:r>
      <w:proofErr w:type="spellStart"/>
      <w:r w:rsidR="00AD216B">
        <w:rPr>
          <w:color w:val="0000FF"/>
        </w:rPr>
        <w:t>RfG</w:t>
      </w:r>
      <w:proofErr w:type="spellEnd"/>
      <w:r w:rsidR="00AD216B">
        <w:rPr>
          <w:color w:val="0000FF"/>
        </w:rPr>
        <w:t xml:space="preserve"> will apply to existing plant where </w:t>
      </w:r>
      <w:r w:rsidR="001C5CA8">
        <w:rPr>
          <w:color w:val="0000FF"/>
        </w:rPr>
        <w:t xml:space="preserve">a Type C or Type D PGM </w:t>
      </w:r>
      <w:r w:rsidR="00F84574">
        <w:rPr>
          <w:color w:val="0000FF"/>
        </w:rPr>
        <w:t xml:space="preserve">has been modified to such an extent that its connection agreement must be substantially modified </w:t>
      </w:r>
      <w:r w:rsidR="00013899">
        <w:rPr>
          <w:color w:val="0000FF"/>
        </w:rPr>
        <w:t xml:space="preserve">then it would be caught by the new requirements.  As part </w:t>
      </w:r>
      <w:proofErr w:type="spellStart"/>
      <w:r w:rsidR="00013899">
        <w:rPr>
          <w:color w:val="0000FF"/>
        </w:rPr>
        <w:t>RfG</w:t>
      </w:r>
      <w:proofErr w:type="spellEnd"/>
      <w:r w:rsidR="00013899">
        <w:rPr>
          <w:color w:val="0000FF"/>
        </w:rPr>
        <w:t xml:space="preserve"> implementation we developed a table </w:t>
      </w:r>
      <w:r w:rsidR="00533373">
        <w:rPr>
          <w:color w:val="0000FF"/>
        </w:rPr>
        <w:t>giving examples of how this would apply.</w:t>
      </w:r>
    </w:p>
  </w:comment>
  <w:comment w:id="164" w:author="Mike Kay" w:date="2023-06-05T05:07:00Z" w:initials="MK">
    <w:p w14:paraId="0078D35A" w14:textId="1ED6C677" w:rsidR="00AD17A0" w:rsidRPr="00DD24BD" w:rsidRDefault="00AD17A0">
      <w:pPr>
        <w:pStyle w:val="CommentText"/>
        <w:rPr>
          <w:color w:val="0000FF"/>
        </w:rPr>
      </w:pPr>
      <w:r>
        <w:rPr>
          <w:rStyle w:val="CommentReference"/>
        </w:rPr>
        <w:annotationRef/>
      </w:r>
      <w:r>
        <w:t xml:space="preserve">Is this </w:t>
      </w:r>
      <w:proofErr w:type="gramStart"/>
      <w:r>
        <w:t>really relevant</w:t>
      </w:r>
      <w:proofErr w:type="gramEnd"/>
      <w:r>
        <w:t xml:space="preserve"> to the </w:t>
      </w:r>
      <w:r w:rsidR="0031697E">
        <w:t>report?</w:t>
      </w:r>
      <w:r w:rsidR="00B50806">
        <w:t xml:space="preserve"> </w:t>
      </w:r>
      <w:r w:rsidR="00B50806" w:rsidRPr="00DD24BD">
        <w:rPr>
          <w:color w:val="0000FF"/>
        </w:rPr>
        <w:t xml:space="preserve">AJ Comment – </w:t>
      </w:r>
      <w:proofErr w:type="gramStart"/>
      <w:r w:rsidR="00B50806" w:rsidRPr="00DD24BD">
        <w:rPr>
          <w:color w:val="0000FF"/>
        </w:rPr>
        <w:t>yes</w:t>
      </w:r>
      <w:proofErr w:type="gramEnd"/>
      <w:r w:rsidR="00B50806" w:rsidRPr="00DD24BD">
        <w:rPr>
          <w:color w:val="0000FF"/>
        </w:rPr>
        <w:t xml:space="preserve"> I think </w:t>
      </w:r>
      <w:r w:rsidR="00DD24BD" w:rsidRPr="00DD24BD">
        <w:rPr>
          <w:color w:val="0000FF"/>
        </w:rPr>
        <w:t>so.</w:t>
      </w:r>
    </w:p>
  </w:comment>
  <w:comment w:id="192" w:author="David Halford" w:date="2023-08-09T12:47:00Z" w:initials="DH(">
    <w:p w14:paraId="00CA3532" w14:textId="6CD0E932" w:rsidR="0037048E" w:rsidRDefault="0037048E">
      <w:pPr>
        <w:pStyle w:val="CommentText"/>
      </w:pPr>
      <w:r>
        <w:rPr>
          <w:rStyle w:val="CommentReference"/>
        </w:rPr>
        <w:annotationRef/>
      </w:r>
      <w:r>
        <w:t xml:space="preserve">Do we add here that BELLAs aren’t available </w:t>
      </w:r>
      <w:r w:rsidR="00B86E9E">
        <w:t>going forward in this option?</w:t>
      </w:r>
    </w:p>
  </w:comment>
  <w:comment w:id="406" w:author="Lizzie Timmins (ESO)" w:date="2023-09-19T09:26:00Z" w:initials="LT(">
    <w:p w14:paraId="7C590742" w14:textId="7235B8A4" w:rsidR="00D549CA" w:rsidRDefault="00D549CA">
      <w:pPr>
        <w:pStyle w:val="CommentText"/>
      </w:pPr>
      <w:r>
        <w:rPr>
          <w:rStyle w:val="CommentReference"/>
        </w:rPr>
        <w:annotationRef/>
      </w:r>
      <w:r w:rsidR="008010A7">
        <w:t>To be expanded 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3D27CF" w15:done="0"/>
  <w15:commentEx w15:paraId="7323654B" w15:done="0"/>
  <w15:commentEx w15:paraId="43CFF3E4" w15:done="0"/>
  <w15:commentEx w15:paraId="44DA1EAB" w15:done="0"/>
  <w15:commentEx w15:paraId="7911C580" w15:done="0"/>
  <w15:commentEx w15:paraId="4FA49007" w15:done="0"/>
  <w15:commentEx w15:paraId="0078D35A" w15:done="0"/>
  <w15:commentEx w15:paraId="00CA3532" w15:done="0"/>
  <w15:commentEx w15:paraId="7C59074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F8574" w16cex:dateUtc="2023-08-10T14:49:00Z"/>
  <w16cex:commentExtensible w16cex:durableId="2827E725" w16cex:dateUtc="2023-06-05T03:46:00Z"/>
  <w16cex:commentExtensible w16cex:durableId="2827E772" w16cex:dateUtc="2023-06-05T03:47:00Z"/>
  <w16cex:commentExtensible w16cex:durableId="2827E79E" w16cex:dateUtc="2023-06-05T03:48:00Z"/>
  <w16cex:commentExtensible w16cex:durableId="2827EA1E" w16cex:dateUtc="2023-06-05T03:59:00Z"/>
  <w16cex:commentExtensible w16cex:durableId="2827EC2B" w16cex:dateUtc="2023-06-05T04:07:00Z"/>
  <w16cex:commentExtensible w16cex:durableId="287E0969" w16cex:dateUtc="2023-08-09T11:47:00Z"/>
  <w16cex:commentExtensible w16cex:durableId="28B3E7BA" w16cex:dateUtc="2023-09-19T08: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3D27CF" w16cid:durableId="2382F398"/>
  <w16cid:commentId w16cid:paraId="7323654B" w16cid:durableId="287F8574"/>
  <w16cid:commentId w16cid:paraId="43CFF3E4" w16cid:durableId="2827E725"/>
  <w16cid:commentId w16cid:paraId="44DA1EAB" w16cid:durableId="2827E772"/>
  <w16cid:commentId w16cid:paraId="7911C580" w16cid:durableId="2827E79E"/>
  <w16cid:commentId w16cid:paraId="4FA49007" w16cid:durableId="2827EA1E"/>
  <w16cid:commentId w16cid:paraId="0078D35A" w16cid:durableId="2827EC2B"/>
  <w16cid:commentId w16cid:paraId="00CA3532" w16cid:durableId="287E0969"/>
  <w16cid:commentId w16cid:paraId="7C590742" w16cid:durableId="28B3E7B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8746C" w14:textId="77777777" w:rsidR="00933CDA" w:rsidRDefault="00933CDA" w:rsidP="00B72663">
      <w:pPr>
        <w:spacing w:line="240" w:lineRule="auto"/>
      </w:pPr>
      <w:r>
        <w:separator/>
      </w:r>
    </w:p>
  </w:endnote>
  <w:endnote w:type="continuationSeparator" w:id="0">
    <w:p w14:paraId="65D1BE24" w14:textId="77777777" w:rsidR="00933CDA" w:rsidRDefault="00933CDA" w:rsidP="00B72663">
      <w:pPr>
        <w:spacing w:line="240" w:lineRule="auto"/>
      </w:pPr>
      <w:r>
        <w:continuationSeparator/>
      </w:r>
    </w:p>
  </w:endnote>
  <w:endnote w:type="continuationNotice" w:id="1">
    <w:p w14:paraId="35B61D7D" w14:textId="77777777" w:rsidR="00933CDA" w:rsidRDefault="00933CD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AFA25"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8A024" w14:textId="77777777" w:rsidR="00933CDA" w:rsidRDefault="00933CDA" w:rsidP="00B72663">
      <w:pPr>
        <w:spacing w:line="240" w:lineRule="auto"/>
      </w:pPr>
      <w:r>
        <w:separator/>
      </w:r>
    </w:p>
  </w:footnote>
  <w:footnote w:type="continuationSeparator" w:id="0">
    <w:p w14:paraId="2FA8B9E8" w14:textId="77777777" w:rsidR="00933CDA" w:rsidRDefault="00933CDA" w:rsidP="00B72663">
      <w:pPr>
        <w:spacing w:line="240" w:lineRule="auto"/>
      </w:pPr>
      <w:r>
        <w:continuationSeparator/>
      </w:r>
    </w:p>
  </w:footnote>
  <w:footnote w:type="continuationNotice" w:id="1">
    <w:p w14:paraId="0FF15D29" w14:textId="77777777" w:rsidR="00933CDA" w:rsidRDefault="00933CDA">
      <w:pPr>
        <w:spacing w:line="240" w:lineRule="auto"/>
      </w:pPr>
    </w:p>
  </w:footnote>
  <w:footnote w:id="2">
    <w:p w14:paraId="41D8D311" w14:textId="77777777" w:rsidR="00CE2F12" w:rsidRPr="007B52AF" w:rsidRDefault="00CE2F12" w:rsidP="00CE2F12">
      <w:pPr>
        <w:spacing w:line="240" w:lineRule="auto"/>
        <w:jc w:val="both"/>
        <w:textAlignment w:val="baseline"/>
        <w:rPr>
          <w:rFonts w:eastAsia="Times New Roman"/>
          <w:sz w:val="16"/>
          <w:szCs w:val="16"/>
          <w:u w:val="single"/>
          <w:lang w:eastAsia="en-GB"/>
        </w:rPr>
      </w:pPr>
      <w:r>
        <w:rPr>
          <w:rStyle w:val="FootnoteReference"/>
        </w:rPr>
        <w:footnoteRef/>
      </w:r>
      <w:r>
        <w:t xml:space="preserve"> </w:t>
      </w:r>
      <w:r w:rsidRPr="00CE2F12">
        <w:rPr>
          <w:rFonts w:eastAsia="Times New Roman"/>
          <w:sz w:val="16"/>
          <w:szCs w:val="16"/>
          <w:lang w:eastAsia="en-GB"/>
        </w:rPr>
        <w:t>All costs/savings based on modification implemented from 2022.</w:t>
      </w:r>
      <w:r w:rsidRPr="00CE2F12">
        <w:rPr>
          <w:rFonts w:eastAsia="Times New Roman"/>
          <w:sz w:val="16"/>
          <w:szCs w:val="16"/>
          <w:vertAlign w:val="superscript"/>
          <w:lang w:eastAsia="en-GB"/>
        </w:rPr>
        <w:t xml:space="preserve">1 </w:t>
      </w:r>
      <w:r w:rsidRPr="00CE2F12">
        <w:rPr>
          <w:rFonts w:eastAsia="Times New Roman"/>
          <w:sz w:val="16"/>
          <w:szCs w:val="16"/>
          <w:lang w:eastAsia="en-GB"/>
        </w:rPr>
        <w:t>From 2029 in the “Leading the Way” FES scenario.</w:t>
      </w:r>
      <w:r w:rsidRPr="007B52AF">
        <w:rPr>
          <w:rFonts w:eastAsia="Times New Roman"/>
          <w:sz w:val="16"/>
          <w:szCs w:val="16"/>
          <w:u w:val="single"/>
          <w:lang w:eastAsia="en-GB"/>
        </w:rPr>
        <w:t xml:space="preserve"> </w:t>
      </w:r>
    </w:p>
    <w:p w14:paraId="03E3745D" w14:textId="362609B8" w:rsidR="00CE2F12" w:rsidRDefault="00CE2F12">
      <w:pPr>
        <w:pStyle w:val="FootnoteText"/>
      </w:pPr>
    </w:p>
  </w:footnote>
  <w:footnote w:id="3">
    <w:p w14:paraId="69BF1724" w14:textId="77777777" w:rsidR="006277ED" w:rsidRDefault="006277ED" w:rsidP="006277ED">
      <w:pPr>
        <w:pStyle w:val="FootnoteText"/>
      </w:pPr>
      <w:r>
        <w:rPr>
          <w:rStyle w:val="FootnoteReference"/>
        </w:rPr>
        <w:footnoteRef/>
      </w:r>
      <w:r>
        <w:t xml:space="preserve"> If </w:t>
      </w:r>
      <w:r w:rsidR="00423A09">
        <w:t>t</w:t>
      </w:r>
      <w:r w:rsidR="008E13FB">
        <w:t>he</w:t>
      </w:r>
      <w:r>
        <w:t xml:space="preserve"> modification </w:t>
      </w:r>
      <w:r w:rsidR="00F44CB8">
        <w:t>has an impact on Article 18 T</w:t>
      </w:r>
      <w:r w:rsidR="00A74296">
        <w:t xml:space="preserve">&amp;Cs, it </w:t>
      </w:r>
      <w:r>
        <w:t xml:space="preserve">will need to follow the process </w:t>
      </w:r>
      <w:r w:rsidRPr="005603D9">
        <w:t xml:space="preserve">set out in Article 18 of the </w:t>
      </w:r>
      <w:r w:rsidR="00681E1C">
        <w:t>Electricity Balancing Regulation</w:t>
      </w:r>
      <w:r w:rsidRPr="005603D9">
        <w:t xml:space="preserve"> (</w:t>
      </w:r>
      <w:r w:rsidR="00681E1C">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75EAE" w14:textId="68BB2DAF" w:rsidR="000E6646" w:rsidRDefault="009446C6" w:rsidP="000E6646">
    <w:pPr>
      <w:pStyle w:val="Header"/>
      <w:ind w:left="720" w:firstLine="720"/>
      <w:jc w:val="right"/>
    </w:pPr>
    <w:bookmarkStart w:id="567" w:name="_Hlk31876634"/>
    <w:bookmarkStart w:id="568" w:name="_Hlk31876635"/>
    <w:r>
      <w:tab/>
    </w:r>
    <w:bookmarkEnd w:id="567"/>
    <w:bookmarkEnd w:id="568"/>
    <w:r w:rsidR="004B767D">
      <w:t>Workgroup Report</w:t>
    </w:r>
    <w:r w:rsidR="000E6646">
      <w:t xml:space="preserve"> </w:t>
    </w:r>
    <w:r w:rsidR="000E6646" w:rsidRPr="00F80295">
      <w:t>GC</w:t>
    </w:r>
    <w:r w:rsidR="00F80295" w:rsidRPr="00F80295">
      <w:t>0117</w:t>
    </w:r>
    <w:r w:rsidR="000E6646">
      <w:t xml:space="preserve"> </w:t>
    </w:r>
  </w:p>
  <w:p w14:paraId="0AC82C44" w14:textId="14F07D3A" w:rsidR="000E6646" w:rsidRDefault="00792F6B" w:rsidP="000E6646">
    <w:pPr>
      <w:pStyle w:val="Header"/>
      <w:ind w:left="720" w:firstLine="720"/>
      <w:jc w:val="right"/>
    </w:pPr>
    <w:r w:rsidRPr="00E943E3">
      <w:rPr>
        <w:noProof/>
      </w:rPr>
      <w:drawing>
        <wp:anchor distT="0" distB="0" distL="114300" distR="114300" simplePos="0" relativeHeight="251658240" behindDoc="1" locked="0" layoutInCell="1" allowOverlap="1" wp14:anchorId="4B906AA3" wp14:editId="0ABD3C8B">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t xml:space="preserve">Published on </w:t>
    </w:r>
    <w:r w:rsidR="00BB6932">
      <w:t>18</w:t>
    </w:r>
    <w:r w:rsidR="00806C61">
      <w:t xml:space="preserve"> October</w:t>
    </w:r>
    <w:r w:rsidR="000E6646" w:rsidRPr="001833CE">
      <w:t xml:space="preserve"> </w:t>
    </w:r>
    <w:r w:rsidR="001833CE" w:rsidRPr="001833CE">
      <w:t>2023</w:t>
    </w:r>
  </w:p>
  <w:p w14:paraId="3C56EFD7"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B6389"/>
    <w:multiLevelType w:val="multilevel"/>
    <w:tmpl w:val="907A2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BD3935"/>
    <w:multiLevelType w:val="multilevel"/>
    <w:tmpl w:val="E012B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C56DCE"/>
    <w:multiLevelType w:val="multilevel"/>
    <w:tmpl w:val="910C19F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B9211FD"/>
    <w:multiLevelType w:val="hybridMultilevel"/>
    <w:tmpl w:val="89449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BE24E4"/>
    <w:multiLevelType w:val="hybridMultilevel"/>
    <w:tmpl w:val="DE9469F0"/>
    <w:lvl w:ilvl="0" w:tplc="7A48A0CA">
      <w:start w:val="1"/>
      <w:numFmt w:val="bullet"/>
      <w:lvlText w:val="•"/>
      <w:lvlJc w:val="left"/>
      <w:pPr>
        <w:tabs>
          <w:tab w:val="num" w:pos="720"/>
        </w:tabs>
        <w:ind w:left="720" w:hanging="360"/>
      </w:pPr>
      <w:rPr>
        <w:rFonts w:ascii="Arial" w:hAnsi="Arial" w:hint="default"/>
      </w:rPr>
    </w:lvl>
    <w:lvl w:ilvl="1" w:tplc="0CBABD44" w:tentative="1">
      <w:start w:val="1"/>
      <w:numFmt w:val="bullet"/>
      <w:lvlText w:val="•"/>
      <w:lvlJc w:val="left"/>
      <w:pPr>
        <w:tabs>
          <w:tab w:val="num" w:pos="1440"/>
        </w:tabs>
        <w:ind w:left="1440" w:hanging="360"/>
      </w:pPr>
      <w:rPr>
        <w:rFonts w:ascii="Arial" w:hAnsi="Arial" w:hint="default"/>
      </w:rPr>
    </w:lvl>
    <w:lvl w:ilvl="2" w:tplc="7826C5B4" w:tentative="1">
      <w:start w:val="1"/>
      <w:numFmt w:val="bullet"/>
      <w:lvlText w:val="•"/>
      <w:lvlJc w:val="left"/>
      <w:pPr>
        <w:tabs>
          <w:tab w:val="num" w:pos="2160"/>
        </w:tabs>
        <w:ind w:left="2160" w:hanging="360"/>
      </w:pPr>
      <w:rPr>
        <w:rFonts w:ascii="Arial" w:hAnsi="Arial" w:hint="default"/>
      </w:rPr>
    </w:lvl>
    <w:lvl w:ilvl="3" w:tplc="18A851C8" w:tentative="1">
      <w:start w:val="1"/>
      <w:numFmt w:val="bullet"/>
      <w:lvlText w:val="•"/>
      <w:lvlJc w:val="left"/>
      <w:pPr>
        <w:tabs>
          <w:tab w:val="num" w:pos="2880"/>
        </w:tabs>
        <w:ind w:left="2880" w:hanging="360"/>
      </w:pPr>
      <w:rPr>
        <w:rFonts w:ascii="Arial" w:hAnsi="Arial" w:hint="default"/>
      </w:rPr>
    </w:lvl>
    <w:lvl w:ilvl="4" w:tplc="D74E8C5E" w:tentative="1">
      <w:start w:val="1"/>
      <w:numFmt w:val="bullet"/>
      <w:lvlText w:val="•"/>
      <w:lvlJc w:val="left"/>
      <w:pPr>
        <w:tabs>
          <w:tab w:val="num" w:pos="3600"/>
        </w:tabs>
        <w:ind w:left="3600" w:hanging="360"/>
      </w:pPr>
      <w:rPr>
        <w:rFonts w:ascii="Arial" w:hAnsi="Arial" w:hint="default"/>
      </w:rPr>
    </w:lvl>
    <w:lvl w:ilvl="5" w:tplc="71380536" w:tentative="1">
      <w:start w:val="1"/>
      <w:numFmt w:val="bullet"/>
      <w:lvlText w:val="•"/>
      <w:lvlJc w:val="left"/>
      <w:pPr>
        <w:tabs>
          <w:tab w:val="num" w:pos="4320"/>
        </w:tabs>
        <w:ind w:left="4320" w:hanging="360"/>
      </w:pPr>
      <w:rPr>
        <w:rFonts w:ascii="Arial" w:hAnsi="Arial" w:hint="default"/>
      </w:rPr>
    </w:lvl>
    <w:lvl w:ilvl="6" w:tplc="2E9EE502" w:tentative="1">
      <w:start w:val="1"/>
      <w:numFmt w:val="bullet"/>
      <w:lvlText w:val="•"/>
      <w:lvlJc w:val="left"/>
      <w:pPr>
        <w:tabs>
          <w:tab w:val="num" w:pos="5040"/>
        </w:tabs>
        <w:ind w:left="5040" w:hanging="360"/>
      </w:pPr>
      <w:rPr>
        <w:rFonts w:ascii="Arial" w:hAnsi="Arial" w:hint="default"/>
      </w:rPr>
    </w:lvl>
    <w:lvl w:ilvl="7" w:tplc="3B22F9FE" w:tentative="1">
      <w:start w:val="1"/>
      <w:numFmt w:val="bullet"/>
      <w:lvlText w:val="•"/>
      <w:lvlJc w:val="left"/>
      <w:pPr>
        <w:tabs>
          <w:tab w:val="num" w:pos="5760"/>
        </w:tabs>
        <w:ind w:left="5760" w:hanging="360"/>
      </w:pPr>
      <w:rPr>
        <w:rFonts w:ascii="Arial" w:hAnsi="Arial" w:hint="default"/>
      </w:rPr>
    </w:lvl>
    <w:lvl w:ilvl="8" w:tplc="23FCFF0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2B551EE"/>
    <w:multiLevelType w:val="multilevel"/>
    <w:tmpl w:val="C15ECE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6B66BF"/>
    <w:multiLevelType w:val="multilevel"/>
    <w:tmpl w:val="10BEAF5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777CD1"/>
    <w:multiLevelType w:val="multilevel"/>
    <w:tmpl w:val="3D2422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B1D5ED8"/>
    <w:multiLevelType w:val="hybridMultilevel"/>
    <w:tmpl w:val="ACEEAC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CB342DE"/>
    <w:multiLevelType w:val="multilevel"/>
    <w:tmpl w:val="DBBE8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5376011"/>
    <w:multiLevelType w:val="hybridMultilevel"/>
    <w:tmpl w:val="C2D4B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A544C9"/>
    <w:multiLevelType w:val="hybridMultilevel"/>
    <w:tmpl w:val="A846FD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DB4DFC"/>
    <w:multiLevelType w:val="multilevel"/>
    <w:tmpl w:val="0F429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AE54BE2"/>
    <w:multiLevelType w:val="hybridMultilevel"/>
    <w:tmpl w:val="80A48EF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AED05D9"/>
    <w:multiLevelType w:val="multilevel"/>
    <w:tmpl w:val="29287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B78562C"/>
    <w:multiLevelType w:val="hybridMultilevel"/>
    <w:tmpl w:val="3EF6C2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DD15C85"/>
    <w:multiLevelType w:val="multilevel"/>
    <w:tmpl w:val="381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ED14614"/>
    <w:multiLevelType w:val="multilevel"/>
    <w:tmpl w:val="639A93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17B778B"/>
    <w:multiLevelType w:val="hybridMultilevel"/>
    <w:tmpl w:val="DCD20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3E52436"/>
    <w:multiLevelType w:val="hybridMultilevel"/>
    <w:tmpl w:val="E7E0F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48C17B9"/>
    <w:multiLevelType w:val="multilevel"/>
    <w:tmpl w:val="9F9A87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B53C94"/>
    <w:multiLevelType w:val="hybridMultilevel"/>
    <w:tmpl w:val="93361A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CE42DC5"/>
    <w:multiLevelType w:val="multilevel"/>
    <w:tmpl w:val="49943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D6478B7"/>
    <w:multiLevelType w:val="hybridMultilevel"/>
    <w:tmpl w:val="0EEE4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1D704BA"/>
    <w:multiLevelType w:val="multilevel"/>
    <w:tmpl w:val="07DE2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1E245C7"/>
    <w:multiLevelType w:val="hybridMultilevel"/>
    <w:tmpl w:val="328466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9" w15:restartNumberingAfterBreak="0">
    <w:nsid w:val="4D1C6B53"/>
    <w:multiLevelType w:val="multilevel"/>
    <w:tmpl w:val="3C98E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F441EC1"/>
    <w:multiLevelType w:val="hybridMultilevel"/>
    <w:tmpl w:val="0AD28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0E1012A"/>
    <w:multiLevelType w:val="hybridMultilevel"/>
    <w:tmpl w:val="8916A4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538F5DDE"/>
    <w:multiLevelType w:val="multilevel"/>
    <w:tmpl w:val="A4CE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41E4218"/>
    <w:multiLevelType w:val="multilevel"/>
    <w:tmpl w:val="AC1EA7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15:restartNumberingAfterBreak="0">
    <w:nsid w:val="57D71716"/>
    <w:multiLevelType w:val="hybridMultilevel"/>
    <w:tmpl w:val="D9985586"/>
    <w:lvl w:ilvl="0" w:tplc="8D069370">
      <w:start w:val="1"/>
      <w:numFmt w:val="bullet"/>
      <w:lvlText w:val="•"/>
      <w:lvlJc w:val="left"/>
      <w:pPr>
        <w:tabs>
          <w:tab w:val="num" w:pos="720"/>
        </w:tabs>
        <w:ind w:left="720" w:hanging="360"/>
      </w:pPr>
      <w:rPr>
        <w:rFonts w:ascii="Arial" w:hAnsi="Arial" w:hint="default"/>
      </w:rPr>
    </w:lvl>
    <w:lvl w:ilvl="1" w:tplc="B292FA0C" w:tentative="1">
      <w:start w:val="1"/>
      <w:numFmt w:val="bullet"/>
      <w:lvlText w:val="•"/>
      <w:lvlJc w:val="left"/>
      <w:pPr>
        <w:tabs>
          <w:tab w:val="num" w:pos="1440"/>
        </w:tabs>
        <w:ind w:left="1440" w:hanging="360"/>
      </w:pPr>
      <w:rPr>
        <w:rFonts w:ascii="Arial" w:hAnsi="Arial" w:hint="default"/>
      </w:rPr>
    </w:lvl>
    <w:lvl w:ilvl="2" w:tplc="3468F730" w:tentative="1">
      <w:start w:val="1"/>
      <w:numFmt w:val="bullet"/>
      <w:lvlText w:val="•"/>
      <w:lvlJc w:val="left"/>
      <w:pPr>
        <w:tabs>
          <w:tab w:val="num" w:pos="2160"/>
        </w:tabs>
        <w:ind w:left="2160" w:hanging="360"/>
      </w:pPr>
      <w:rPr>
        <w:rFonts w:ascii="Arial" w:hAnsi="Arial" w:hint="default"/>
      </w:rPr>
    </w:lvl>
    <w:lvl w:ilvl="3" w:tplc="AD6E0436" w:tentative="1">
      <w:start w:val="1"/>
      <w:numFmt w:val="bullet"/>
      <w:lvlText w:val="•"/>
      <w:lvlJc w:val="left"/>
      <w:pPr>
        <w:tabs>
          <w:tab w:val="num" w:pos="2880"/>
        </w:tabs>
        <w:ind w:left="2880" w:hanging="360"/>
      </w:pPr>
      <w:rPr>
        <w:rFonts w:ascii="Arial" w:hAnsi="Arial" w:hint="default"/>
      </w:rPr>
    </w:lvl>
    <w:lvl w:ilvl="4" w:tplc="C3148506" w:tentative="1">
      <w:start w:val="1"/>
      <w:numFmt w:val="bullet"/>
      <w:lvlText w:val="•"/>
      <w:lvlJc w:val="left"/>
      <w:pPr>
        <w:tabs>
          <w:tab w:val="num" w:pos="3600"/>
        </w:tabs>
        <w:ind w:left="3600" w:hanging="360"/>
      </w:pPr>
      <w:rPr>
        <w:rFonts w:ascii="Arial" w:hAnsi="Arial" w:hint="default"/>
      </w:rPr>
    </w:lvl>
    <w:lvl w:ilvl="5" w:tplc="C95EA65C" w:tentative="1">
      <w:start w:val="1"/>
      <w:numFmt w:val="bullet"/>
      <w:lvlText w:val="•"/>
      <w:lvlJc w:val="left"/>
      <w:pPr>
        <w:tabs>
          <w:tab w:val="num" w:pos="4320"/>
        </w:tabs>
        <w:ind w:left="4320" w:hanging="360"/>
      </w:pPr>
      <w:rPr>
        <w:rFonts w:ascii="Arial" w:hAnsi="Arial" w:hint="default"/>
      </w:rPr>
    </w:lvl>
    <w:lvl w:ilvl="6" w:tplc="B8447F86" w:tentative="1">
      <w:start w:val="1"/>
      <w:numFmt w:val="bullet"/>
      <w:lvlText w:val="•"/>
      <w:lvlJc w:val="left"/>
      <w:pPr>
        <w:tabs>
          <w:tab w:val="num" w:pos="5040"/>
        </w:tabs>
        <w:ind w:left="5040" w:hanging="360"/>
      </w:pPr>
      <w:rPr>
        <w:rFonts w:ascii="Arial" w:hAnsi="Arial" w:hint="default"/>
      </w:rPr>
    </w:lvl>
    <w:lvl w:ilvl="7" w:tplc="9E56B8E8" w:tentative="1">
      <w:start w:val="1"/>
      <w:numFmt w:val="bullet"/>
      <w:lvlText w:val="•"/>
      <w:lvlJc w:val="left"/>
      <w:pPr>
        <w:tabs>
          <w:tab w:val="num" w:pos="5760"/>
        </w:tabs>
        <w:ind w:left="5760" w:hanging="360"/>
      </w:pPr>
      <w:rPr>
        <w:rFonts w:ascii="Arial" w:hAnsi="Arial" w:hint="default"/>
      </w:rPr>
    </w:lvl>
    <w:lvl w:ilvl="8" w:tplc="0C7657D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5C3074D9"/>
    <w:multiLevelType w:val="hybridMultilevel"/>
    <w:tmpl w:val="1932F084"/>
    <w:lvl w:ilvl="0" w:tplc="8A44E01A">
      <w:start w:val="1"/>
      <w:numFmt w:val="bullet"/>
      <w:lvlText w:val="•"/>
      <w:lvlJc w:val="left"/>
      <w:pPr>
        <w:tabs>
          <w:tab w:val="num" w:pos="720"/>
        </w:tabs>
        <w:ind w:left="720" w:hanging="360"/>
      </w:pPr>
      <w:rPr>
        <w:rFonts w:ascii="Arial" w:hAnsi="Arial" w:hint="default"/>
      </w:rPr>
    </w:lvl>
    <w:lvl w:ilvl="1" w:tplc="E340B80E" w:tentative="1">
      <w:start w:val="1"/>
      <w:numFmt w:val="bullet"/>
      <w:lvlText w:val="•"/>
      <w:lvlJc w:val="left"/>
      <w:pPr>
        <w:tabs>
          <w:tab w:val="num" w:pos="1440"/>
        </w:tabs>
        <w:ind w:left="1440" w:hanging="360"/>
      </w:pPr>
      <w:rPr>
        <w:rFonts w:ascii="Arial" w:hAnsi="Arial" w:hint="default"/>
      </w:rPr>
    </w:lvl>
    <w:lvl w:ilvl="2" w:tplc="88E682EE" w:tentative="1">
      <w:start w:val="1"/>
      <w:numFmt w:val="bullet"/>
      <w:lvlText w:val="•"/>
      <w:lvlJc w:val="left"/>
      <w:pPr>
        <w:tabs>
          <w:tab w:val="num" w:pos="2160"/>
        </w:tabs>
        <w:ind w:left="2160" w:hanging="360"/>
      </w:pPr>
      <w:rPr>
        <w:rFonts w:ascii="Arial" w:hAnsi="Arial" w:hint="default"/>
      </w:rPr>
    </w:lvl>
    <w:lvl w:ilvl="3" w:tplc="4AFC3406" w:tentative="1">
      <w:start w:val="1"/>
      <w:numFmt w:val="bullet"/>
      <w:lvlText w:val="•"/>
      <w:lvlJc w:val="left"/>
      <w:pPr>
        <w:tabs>
          <w:tab w:val="num" w:pos="2880"/>
        </w:tabs>
        <w:ind w:left="2880" w:hanging="360"/>
      </w:pPr>
      <w:rPr>
        <w:rFonts w:ascii="Arial" w:hAnsi="Arial" w:hint="default"/>
      </w:rPr>
    </w:lvl>
    <w:lvl w:ilvl="4" w:tplc="58F2C15A" w:tentative="1">
      <w:start w:val="1"/>
      <w:numFmt w:val="bullet"/>
      <w:lvlText w:val="•"/>
      <w:lvlJc w:val="left"/>
      <w:pPr>
        <w:tabs>
          <w:tab w:val="num" w:pos="3600"/>
        </w:tabs>
        <w:ind w:left="3600" w:hanging="360"/>
      </w:pPr>
      <w:rPr>
        <w:rFonts w:ascii="Arial" w:hAnsi="Arial" w:hint="default"/>
      </w:rPr>
    </w:lvl>
    <w:lvl w:ilvl="5" w:tplc="436C14E4" w:tentative="1">
      <w:start w:val="1"/>
      <w:numFmt w:val="bullet"/>
      <w:lvlText w:val="•"/>
      <w:lvlJc w:val="left"/>
      <w:pPr>
        <w:tabs>
          <w:tab w:val="num" w:pos="4320"/>
        </w:tabs>
        <w:ind w:left="4320" w:hanging="360"/>
      </w:pPr>
      <w:rPr>
        <w:rFonts w:ascii="Arial" w:hAnsi="Arial" w:hint="default"/>
      </w:rPr>
    </w:lvl>
    <w:lvl w:ilvl="6" w:tplc="D6065EBA" w:tentative="1">
      <w:start w:val="1"/>
      <w:numFmt w:val="bullet"/>
      <w:lvlText w:val="•"/>
      <w:lvlJc w:val="left"/>
      <w:pPr>
        <w:tabs>
          <w:tab w:val="num" w:pos="5040"/>
        </w:tabs>
        <w:ind w:left="5040" w:hanging="360"/>
      </w:pPr>
      <w:rPr>
        <w:rFonts w:ascii="Arial" w:hAnsi="Arial" w:hint="default"/>
      </w:rPr>
    </w:lvl>
    <w:lvl w:ilvl="7" w:tplc="86C25686" w:tentative="1">
      <w:start w:val="1"/>
      <w:numFmt w:val="bullet"/>
      <w:lvlText w:val="•"/>
      <w:lvlJc w:val="left"/>
      <w:pPr>
        <w:tabs>
          <w:tab w:val="num" w:pos="5760"/>
        </w:tabs>
        <w:ind w:left="5760" w:hanging="360"/>
      </w:pPr>
      <w:rPr>
        <w:rFonts w:ascii="Arial" w:hAnsi="Arial" w:hint="default"/>
      </w:rPr>
    </w:lvl>
    <w:lvl w:ilvl="8" w:tplc="CEDA3AB6"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0B6799B"/>
    <w:multiLevelType w:val="multilevel"/>
    <w:tmpl w:val="F07C7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0BA17C4"/>
    <w:multiLevelType w:val="multilevel"/>
    <w:tmpl w:val="EDA2E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0CB18C4"/>
    <w:multiLevelType w:val="hybridMultilevel"/>
    <w:tmpl w:val="784EE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5E2625A"/>
    <w:multiLevelType w:val="multilevel"/>
    <w:tmpl w:val="BB424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79B0130"/>
    <w:multiLevelType w:val="hybridMultilevel"/>
    <w:tmpl w:val="9B604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9DD04D4"/>
    <w:multiLevelType w:val="hybridMultilevel"/>
    <w:tmpl w:val="F54288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69DE444D"/>
    <w:multiLevelType w:val="multilevel"/>
    <w:tmpl w:val="12C218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2922E2"/>
    <w:multiLevelType w:val="hybridMultilevel"/>
    <w:tmpl w:val="053AF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1AF2158"/>
    <w:multiLevelType w:val="multilevel"/>
    <w:tmpl w:val="A5F88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95F16B4"/>
    <w:multiLevelType w:val="multilevel"/>
    <w:tmpl w:val="6EAC30E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7BBD5B45"/>
    <w:multiLevelType w:val="hybridMultilevel"/>
    <w:tmpl w:val="F1480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FAD5E9E"/>
    <w:multiLevelType w:val="multilevel"/>
    <w:tmpl w:val="29E6D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78560247">
    <w:abstractNumId w:val="18"/>
  </w:num>
  <w:num w:numId="2" w16cid:durableId="1989282400">
    <w:abstractNumId w:val="27"/>
  </w:num>
  <w:num w:numId="3" w16cid:durableId="12765190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693061">
    <w:abstractNumId w:val="9"/>
  </w:num>
  <w:num w:numId="5" w16cid:durableId="2128156872">
    <w:abstractNumId w:val="23"/>
  </w:num>
  <w:num w:numId="6" w16cid:durableId="318383677">
    <w:abstractNumId w:val="12"/>
  </w:num>
  <w:num w:numId="7" w16cid:durableId="1789006411">
    <w:abstractNumId w:val="25"/>
  </w:num>
  <w:num w:numId="8" w16cid:durableId="1993605534">
    <w:abstractNumId w:val="32"/>
  </w:num>
  <w:num w:numId="9" w16cid:durableId="1090158194">
    <w:abstractNumId w:val="0"/>
  </w:num>
  <w:num w:numId="10" w16cid:durableId="7218565">
    <w:abstractNumId w:val="1"/>
  </w:num>
  <w:num w:numId="11" w16cid:durableId="1175341396">
    <w:abstractNumId w:val="44"/>
  </w:num>
  <w:num w:numId="12" w16cid:durableId="1341158847">
    <w:abstractNumId w:val="5"/>
  </w:num>
  <w:num w:numId="13" w16cid:durableId="980961772">
    <w:abstractNumId w:val="17"/>
  </w:num>
  <w:num w:numId="14" w16cid:durableId="1673297280">
    <w:abstractNumId w:val="42"/>
  </w:num>
  <w:num w:numId="15" w16cid:durableId="1556742191">
    <w:abstractNumId w:val="21"/>
  </w:num>
  <w:num w:numId="16" w16cid:durableId="617563961">
    <w:abstractNumId w:val="6"/>
  </w:num>
  <w:num w:numId="17" w16cid:durableId="2116972515">
    <w:abstractNumId w:val="30"/>
  </w:num>
  <w:num w:numId="18" w16cid:durableId="601455730">
    <w:abstractNumId w:val="33"/>
  </w:num>
  <w:num w:numId="19" w16cid:durableId="782068400">
    <w:abstractNumId w:val="37"/>
  </w:num>
  <w:num w:numId="20" w16cid:durableId="1279147547">
    <w:abstractNumId w:val="36"/>
  </w:num>
  <w:num w:numId="21" w16cid:durableId="87772544">
    <w:abstractNumId w:val="16"/>
  </w:num>
  <w:num w:numId="22" w16cid:durableId="1820921128">
    <w:abstractNumId w:val="29"/>
  </w:num>
  <w:num w:numId="23" w16cid:durableId="1340307640">
    <w:abstractNumId w:val="14"/>
  </w:num>
  <w:num w:numId="24" w16cid:durableId="1142310300">
    <w:abstractNumId w:val="3"/>
  </w:num>
  <w:num w:numId="25" w16cid:durableId="1821849201">
    <w:abstractNumId w:val="40"/>
  </w:num>
  <w:num w:numId="26" w16cid:durableId="1349015956">
    <w:abstractNumId w:val="28"/>
  </w:num>
  <w:num w:numId="27" w16cid:durableId="846333455">
    <w:abstractNumId w:val="19"/>
  </w:num>
  <w:num w:numId="28" w16cid:durableId="431441468">
    <w:abstractNumId w:val="11"/>
  </w:num>
  <w:num w:numId="29" w16cid:durableId="2143376901">
    <w:abstractNumId w:val="7"/>
  </w:num>
  <w:num w:numId="30" w16cid:durableId="34551051">
    <w:abstractNumId w:val="45"/>
  </w:num>
  <w:num w:numId="31" w16cid:durableId="1615094073">
    <w:abstractNumId w:val="2"/>
  </w:num>
  <w:num w:numId="32" w16cid:durableId="1880581886">
    <w:abstractNumId w:val="39"/>
  </w:num>
  <w:num w:numId="33" w16cid:durableId="1278833130">
    <w:abstractNumId w:val="47"/>
  </w:num>
  <w:num w:numId="34" w16cid:durableId="482813865">
    <w:abstractNumId w:val="24"/>
  </w:num>
  <w:num w:numId="35" w16cid:durableId="1989238119">
    <w:abstractNumId w:val="10"/>
  </w:num>
  <w:num w:numId="36" w16cid:durableId="895120232">
    <w:abstractNumId w:val="20"/>
  </w:num>
  <w:num w:numId="37" w16cid:durableId="758212010">
    <w:abstractNumId w:val="13"/>
  </w:num>
  <w:num w:numId="38" w16cid:durableId="1364744715">
    <w:abstractNumId w:val="46"/>
  </w:num>
  <w:num w:numId="39" w16cid:durableId="121001918">
    <w:abstractNumId w:val="4"/>
  </w:num>
  <w:num w:numId="40" w16cid:durableId="1634097385">
    <w:abstractNumId w:val="35"/>
  </w:num>
  <w:num w:numId="41" w16cid:durableId="832986791">
    <w:abstractNumId w:val="34"/>
  </w:num>
  <w:num w:numId="42" w16cid:durableId="724061710">
    <w:abstractNumId w:val="22"/>
  </w:num>
  <w:num w:numId="43" w16cid:durableId="2094206348">
    <w:abstractNumId w:val="38"/>
  </w:num>
  <w:num w:numId="44" w16cid:durableId="1317879981">
    <w:abstractNumId w:val="43"/>
  </w:num>
  <w:num w:numId="45" w16cid:durableId="1507592056">
    <w:abstractNumId w:val="8"/>
  </w:num>
  <w:num w:numId="46" w16cid:durableId="1302156870">
    <w:abstractNumId w:val="41"/>
  </w:num>
  <w:num w:numId="47" w16cid:durableId="1551261766">
    <w:abstractNumId w:val="15"/>
  </w:num>
  <w:num w:numId="48" w16cid:durableId="924802766">
    <w:abstractNumId w:val="26"/>
  </w:num>
  <w:num w:numId="49" w16cid:durableId="507714044">
    <w:abstractNumId w:val="31"/>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idance">
    <w15:presenceInfo w15:providerId="None" w15:userId="Guidance"/>
  </w15:person>
  <w15:person w15:author="ESO Code Admin">
    <w15:presenceInfo w15:providerId="None" w15:userId="ESO Code Admin"/>
  </w15:person>
  <w15:person w15:author="David Halford (ESO)">
    <w15:presenceInfo w15:providerId="AD" w15:userId="S::david.halford@uk.nationalgrid.com::c573fcee-f74c-4413-b2d4-2ec31e0f4c71"/>
  </w15:person>
  <w15:person w15:author="Lizzie Timmins (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F6B"/>
    <w:rsid w:val="00001E89"/>
    <w:rsid w:val="00003FF0"/>
    <w:rsid w:val="00004C74"/>
    <w:rsid w:val="0000791E"/>
    <w:rsid w:val="00013899"/>
    <w:rsid w:val="0001641F"/>
    <w:rsid w:val="00016FF3"/>
    <w:rsid w:val="00032DAA"/>
    <w:rsid w:val="00034FA4"/>
    <w:rsid w:val="0003644C"/>
    <w:rsid w:val="000407F0"/>
    <w:rsid w:val="000429DC"/>
    <w:rsid w:val="00042F31"/>
    <w:rsid w:val="00043548"/>
    <w:rsid w:val="000441CC"/>
    <w:rsid w:val="00044F76"/>
    <w:rsid w:val="000472E0"/>
    <w:rsid w:val="00050444"/>
    <w:rsid w:val="00050C3F"/>
    <w:rsid w:val="000522C4"/>
    <w:rsid w:val="000529C9"/>
    <w:rsid w:val="00053015"/>
    <w:rsid w:val="00053365"/>
    <w:rsid w:val="00054E36"/>
    <w:rsid w:val="00054F28"/>
    <w:rsid w:val="00055671"/>
    <w:rsid w:val="00060B91"/>
    <w:rsid w:val="00062734"/>
    <w:rsid w:val="00062EFA"/>
    <w:rsid w:val="00063A0B"/>
    <w:rsid w:val="00064681"/>
    <w:rsid w:val="00065535"/>
    <w:rsid w:val="0007785F"/>
    <w:rsid w:val="0008233A"/>
    <w:rsid w:val="00085F82"/>
    <w:rsid w:val="0008757E"/>
    <w:rsid w:val="0009092D"/>
    <w:rsid w:val="00092C80"/>
    <w:rsid w:val="00094696"/>
    <w:rsid w:val="0009614A"/>
    <w:rsid w:val="000A20CB"/>
    <w:rsid w:val="000A332B"/>
    <w:rsid w:val="000A34B9"/>
    <w:rsid w:val="000A7393"/>
    <w:rsid w:val="000B513F"/>
    <w:rsid w:val="000C04A1"/>
    <w:rsid w:val="000C237F"/>
    <w:rsid w:val="000C2E1F"/>
    <w:rsid w:val="000C43CD"/>
    <w:rsid w:val="000C77E5"/>
    <w:rsid w:val="000D4C76"/>
    <w:rsid w:val="000D55B2"/>
    <w:rsid w:val="000D61EF"/>
    <w:rsid w:val="000D74DF"/>
    <w:rsid w:val="000D7DAF"/>
    <w:rsid w:val="000D7E51"/>
    <w:rsid w:val="000E0D00"/>
    <w:rsid w:val="000E18C2"/>
    <w:rsid w:val="000E2488"/>
    <w:rsid w:val="000E2694"/>
    <w:rsid w:val="000E2957"/>
    <w:rsid w:val="000E35A5"/>
    <w:rsid w:val="000E6646"/>
    <w:rsid w:val="000E6DDA"/>
    <w:rsid w:val="000E7929"/>
    <w:rsid w:val="000F0A8F"/>
    <w:rsid w:val="000F0E64"/>
    <w:rsid w:val="000F17E3"/>
    <w:rsid w:val="000F26AE"/>
    <w:rsid w:val="000F7116"/>
    <w:rsid w:val="001000B6"/>
    <w:rsid w:val="00100F26"/>
    <w:rsid w:val="00101B69"/>
    <w:rsid w:val="00104260"/>
    <w:rsid w:val="00106233"/>
    <w:rsid w:val="00106D34"/>
    <w:rsid w:val="00112580"/>
    <w:rsid w:val="00114732"/>
    <w:rsid w:val="001218E1"/>
    <w:rsid w:val="00122A97"/>
    <w:rsid w:val="00122EDC"/>
    <w:rsid w:val="001243A6"/>
    <w:rsid w:val="001251E5"/>
    <w:rsid w:val="00126FD9"/>
    <w:rsid w:val="001343A3"/>
    <w:rsid w:val="00134792"/>
    <w:rsid w:val="0013784D"/>
    <w:rsid w:val="00137857"/>
    <w:rsid w:val="0014419A"/>
    <w:rsid w:val="0014503B"/>
    <w:rsid w:val="001461BC"/>
    <w:rsid w:val="001477DB"/>
    <w:rsid w:val="00151BAE"/>
    <w:rsid w:val="001520E6"/>
    <w:rsid w:val="00153022"/>
    <w:rsid w:val="00153C9A"/>
    <w:rsid w:val="00153D12"/>
    <w:rsid w:val="00156777"/>
    <w:rsid w:val="00161EBD"/>
    <w:rsid w:val="00162827"/>
    <w:rsid w:val="00162F74"/>
    <w:rsid w:val="0016497B"/>
    <w:rsid w:val="001654DE"/>
    <w:rsid w:val="00165A7D"/>
    <w:rsid w:val="00165E9B"/>
    <w:rsid w:val="0016695D"/>
    <w:rsid w:val="00170B88"/>
    <w:rsid w:val="001711A6"/>
    <w:rsid w:val="0017158C"/>
    <w:rsid w:val="001724A4"/>
    <w:rsid w:val="00172C15"/>
    <w:rsid w:val="00172D14"/>
    <w:rsid w:val="00175D00"/>
    <w:rsid w:val="00180ECC"/>
    <w:rsid w:val="00180FBE"/>
    <w:rsid w:val="00181F31"/>
    <w:rsid w:val="001833CE"/>
    <w:rsid w:val="00186186"/>
    <w:rsid w:val="00186952"/>
    <w:rsid w:val="00187752"/>
    <w:rsid w:val="00187CB6"/>
    <w:rsid w:val="00190EBB"/>
    <w:rsid w:val="001948DC"/>
    <w:rsid w:val="001960B5"/>
    <w:rsid w:val="0019659E"/>
    <w:rsid w:val="00196FF8"/>
    <w:rsid w:val="00197485"/>
    <w:rsid w:val="001974E6"/>
    <w:rsid w:val="001A0435"/>
    <w:rsid w:val="001A10AC"/>
    <w:rsid w:val="001A12B0"/>
    <w:rsid w:val="001A1CEF"/>
    <w:rsid w:val="001A42D5"/>
    <w:rsid w:val="001A56FD"/>
    <w:rsid w:val="001A58DA"/>
    <w:rsid w:val="001A624D"/>
    <w:rsid w:val="001B2951"/>
    <w:rsid w:val="001B3AF3"/>
    <w:rsid w:val="001B67BB"/>
    <w:rsid w:val="001B6CBF"/>
    <w:rsid w:val="001B72BE"/>
    <w:rsid w:val="001B7BC4"/>
    <w:rsid w:val="001B7DF8"/>
    <w:rsid w:val="001C049E"/>
    <w:rsid w:val="001C2E33"/>
    <w:rsid w:val="001C3558"/>
    <w:rsid w:val="001C5038"/>
    <w:rsid w:val="001C5502"/>
    <w:rsid w:val="001C5CA8"/>
    <w:rsid w:val="001C731C"/>
    <w:rsid w:val="001D05D0"/>
    <w:rsid w:val="001D450C"/>
    <w:rsid w:val="001D629A"/>
    <w:rsid w:val="001D6FA3"/>
    <w:rsid w:val="001D70B4"/>
    <w:rsid w:val="001E1568"/>
    <w:rsid w:val="001E22EA"/>
    <w:rsid w:val="001E2D15"/>
    <w:rsid w:val="001E448F"/>
    <w:rsid w:val="001F2C94"/>
    <w:rsid w:val="001F3FE9"/>
    <w:rsid w:val="001F506B"/>
    <w:rsid w:val="001F64E5"/>
    <w:rsid w:val="00200103"/>
    <w:rsid w:val="002001CC"/>
    <w:rsid w:val="002008F0"/>
    <w:rsid w:val="002015F4"/>
    <w:rsid w:val="00201813"/>
    <w:rsid w:val="002047A4"/>
    <w:rsid w:val="00211676"/>
    <w:rsid w:val="00211F18"/>
    <w:rsid w:val="00212E1F"/>
    <w:rsid w:val="0021749E"/>
    <w:rsid w:val="00217A77"/>
    <w:rsid w:val="00217F39"/>
    <w:rsid w:val="0022089A"/>
    <w:rsid w:val="00222124"/>
    <w:rsid w:val="00224793"/>
    <w:rsid w:val="002254FD"/>
    <w:rsid w:val="00226684"/>
    <w:rsid w:val="002314F1"/>
    <w:rsid w:val="0023268A"/>
    <w:rsid w:val="00232D01"/>
    <w:rsid w:val="00235043"/>
    <w:rsid w:val="0023670A"/>
    <w:rsid w:val="00243D34"/>
    <w:rsid w:val="00244B63"/>
    <w:rsid w:val="00245142"/>
    <w:rsid w:val="002512AB"/>
    <w:rsid w:val="00251E4A"/>
    <w:rsid w:val="00252B14"/>
    <w:rsid w:val="002573A5"/>
    <w:rsid w:val="00261D90"/>
    <w:rsid w:val="00261E87"/>
    <w:rsid w:val="00262BEC"/>
    <w:rsid w:val="0026354D"/>
    <w:rsid w:val="00264527"/>
    <w:rsid w:val="0026734E"/>
    <w:rsid w:val="00270B51"/>
    <w:rsid w:val="00270BA6"/>
    <w:rsid w:val="00270F36"/>
    <w:rsid w:val="002729E3"/>
    <w:rsid w:val="0027304C"/>
    <w:rsid w:val="00277346"/>
    <w:rsid w:val="00280F73"/>
    <w:rsid w:val="00284038"/>
    <w:rsid w:val="002845AB"/>
    <w:rsid w:val="0028764D"/>
    <w:rsid w:val="0029008B"/>
    <w:rsid w:val="00290231"/>
    <w:rsid w:val="00293CDF"/>
    <w:rsid w:val="00294408"/>
    <w:rsid w:val="00295822"/>
    <w:rsid w:val="0029592D"/>
    <w:rsid w:val="002968DD"/>
    <w:rsid w:val="00296E9E"/>
    <w:rsid w:val="002A0AEC"/>
    <w:rsid w:val="002A19F4"/>
    <w:rsid w:val="002A5369"/>
    <w:rsid w:val="002A5463"/>
    <w:rsid w:val="002B0891"/>
    <w:rsid w:val="002B17F9"/>
    <w:rsid w:val="002B3D9E"/>
    <w:rsid w:val="002B6A96"/>
    <w:rsid w:val="002B7458"/>
    <w:rsid w:val="002C03E1"/>
    <w:rsid w:val="002C44EC"/>
    <w:rsid w:val="002C7437"/>
    <w:rsid w:val="002D047A"/>
    <w:rsid w:val="002D280C"/>
    <w:rsid w:val="002D28DB"/>
    <w:rsid w:val="002E2349"/>
    <w:rsid w:val="002E24B0"/>
    <w:rsid w:val="002E5DC2"/>
    <w:rsid w:val="002E6BF9"/>
    <w:rsid w:val="002E71C1"/>
    <w:rsid w:val="002E7A1E"/>
    <w:rsid w:val="002F0434"/>
    <w:rsid w:val="002F1430"/>
    <w:rsid w:val="002F2733"/>
    <w:rsid w:val="002F2CB4"/>
    <w:rsid w:val="002F45A9"/>
    <w:rsid w:val="002F6C8C"/>
    <w:rsid w:val="003009AF"/>
    <w:rsid w:val="003017F4"/>
    <w:rsid w:val="0030220D"/>
    <w:rsid w:val="0030256A"/>
    <w:rsid w:val="00305879"/>
    <w:rsid w:val="00305D77"/>
    <w:rsid w:val="00306DFF"/>
    <w:rsid w:val="00307FB9"/>
    <w:rsid w:val="0031134B"/>
    <w:rsid w:val="003125A7"/>
    <w:rsid w:val="00313EA7"/>
    <w:rsid w:val="00314799"/>
    <w:rsid w:val="0031697E"/>
    <w:rsid w:val="00317EF6"/>
    <w:rsid w:val="00320443"/>
    <w:rsid w:val="00324D31"/>
    <w:rsid w:val="0032747A"/>
    <w:rsid w:val="003306E8"/>
    <w:rsid w:val="00331C61"/>
    <w:rsid w:val="003328A9"/>
    <w:rsid w:val="00332DFE"/>
    <w:rsid w:val="003332D9"/>
    <w:rsid w:val="00337594"/>
    <w:rsid w:val="00337740"/>
    <w:rsid w:val="00340A3C"/>
    <w:rsid w:val="0034141D"/>
    <w:rsid w:val="0034456B"/>
    <w:rsid w:val="00346A99"/>
    <w:rsid w:val="00350C42"/>
    <w:rsid w:val="00352464"/>
    <w:rsid w:val="00352857"/>
    <w:rsid w:val="00352DB6"/>
    <w:rsid w:val="003533DE"/>
    <w:rsid w:val="0035341F"/>
    <w:rsid w:val="00353B42"/>
    <w:rsid w:val="00354DFE"/>
    <w:rsid w:val="00355671"/>
    <w:rsid w:val="00357B82"/>
    <w:rsid w:val="00361136"/>
    <w:rsid w:val="00362581"/>
    <w:rsid w:val="003647DA"/>
    <w:rsid w:val="003654ED"/>
    <w:rsid w:val="00366419"/>
    <w:rsid w:val="003667F7"/>
    <w:rsid w:val="0036763D"/>
    <w:rsid w:val="0037048E"/>
    <w:rsid w:val="003735D8"/>
    <w:rsid w:val="00373651"/>
    <w:rsid w:val="0037660E"/>
    <w:rsid w:val="00380A92"/>
    <w:rsid w:val="00381042"/>
    <w:rsid w:val="003825D5"/>
    <w:rsid w:val="003906A0"/>
    <w:rsid w:val="00392B94"/>
    <w:rsid w:val="0039436B"/>
    <w:rsid w:val="00394495"/>
    <w:rsid w:val="0039496F"/>
    <w:rsid w:val="003A013D"/>
    <w:rsid w:val="003A0208"/>
    <w:rsid w:val="003A1597"/>
    <w:rsid w:val="003A36E6"/>
    <w:rsid w:val="003A408A"/>
    <w:rsid w:val="003A5D10"/>
    <w:rsid w:val="003A7FF0"/>
    <w:rsid w:val="003B03D7"/>
    <w:rsid w:val="003B12C6"/>
    <w:rsid w:val="003B6F00"/>
    <w:rsid w:val="003B7CA3"/>
    <w:rsid w:val="003C4F10"/>
    <w:rsid w:val="003C4F15"/>
    <w:rsid w:val="003C5887"/>
    <w:rsid w:val="003C63BE"/>
    <w:rsid w:val="003D11E7"/>
    <w:rsid w:val="003D13EB"/>
    <w:rsid w:val="003D17E7"/>
    <w:rsid w:val="003D4AE4"/>
    <w:rsid w:val="003D71DD"/>
    <w:rsid w:val="003E13FC"/>
    <w:rsid w:val="003E500D"/>
    <w:rsid w:val="003E7871"/>
    <w:rsid w:val="003F329F"/>
    <w:rsid w:val="003F39E3"/>
    <w:rsid w:val="003F7C8D"/>
    <w:rsid w:val="00405EF0"/>
    <w:rsid w:val="00407886"/>
    <w:rsid w:val="00411F5C"/>
    <w:rsid w:val="00413806"/>
    <w:rsid w:val="004162CB"/>
    <w:rsid w:val="00422A6B"/>
    <w:rsid w:val="00422D61"/>
    <w:rsid w:val="00423A09"/>
    <w:rsid w:val="00424DFD"/>
    <w:rsid w:val="00426163"/>
    <w:rsid w:val="00426DF4"/>
    <w:rsid w:val="00427777"/>
    <w:rsid w:val="0043179B"/>
    <w:rsid w:val="00433A22"/>
    <w:rsid w:val="00437253"/>
    <w:rsid w:val="00442CB5"/>
    <w:rsid w:val="00442CD2"/>
    <w:rsid w:val="004461F4"/>
    <w:rsid w:val="00446420"/>
    <w:rsid w:val="00446EF9"/>
    <w:rsid w:val="004470C1"/>
    <w:rsid w:val="00452DC2"/>
    <w:rsid w:val="00453337"/>
    <w:rsid w:val="00456677"/>
    <w:rsid w:val="00457960"/>
    <w:rsid w:val="0046047A"/>
    <w:rsid w:val="00461AA1"/>
    <w:rsid w:val="00462522"/>
    <w:rsid w:val="004628A1"/>
    <w:rsid w:val="0047075C"/>
    <w:rsid w:val="00470B5B"/>
    <w:rsid w:val="00470FE1"/>
    <w:rsid w:val="00471659"/>
    <w:rsid w:val="00473990"/>
    <w:rsid w:val="004779FF"/>
    <w:rsid w:val="00481326"/>
    <w:rsid w:val="00481EA3"/>
    <w:rsid w:val="0048207F"/>
    <w:rsid w:val="004837D6"/>
    <w:rsid w:val="00485C05"/>
    <w:rsid w:val="00486A97"/>
    <w:rsid w:val="00486D11"/>
    <w:rsid w:val="00487718"/>
    <w:rsid w:val="0049281A"/>
    <w:rsid w:val="004939EA"/>
    <w:rsid w:val="00494910"/>
    <w:rsid w:val="0049618B"/>
    <w:rsid w:val="004A1380"/>
    <w:rsid w:val="004A22D4"/>
    <w:rsid w:val="004A4EA1"/>
    <w:rsid w:val="004A6C31"/>
    <w:rsid w:val="004A7174"/>
    <w:rsid w:val="004B0932"/>
    <w:rsid w:val="004B0ACA"/>
    <w:rsid w:val="004B1156"/>
    <w:rsid w:val="004B2DC2"/>
    <w:rsid w:val="004B607D"/>
    <w:rsid w:val="004B767D"/>
    <w:rsid w:val="004B78EF"/>
    <w:rsid w:val="004C38D2"/>
    <w:rsid w:val="004C39E3"/>
    <w:rsid w:val="004C3C5F"/>
    <w:rsid w:val="004C5122"/>
    <w:rsid w:val="004D0DC9"/>
    <w:rsid w:val="004D0FB1"/>
    <w:rsid w:val="004D12C6"/>
    <w:rsid w:val="004D7054"/>
    <w:rsid w:val="004D7443"/>
    <w:rsid w:val="004E33F5"/>
    <w:rsid w:val="004E402B"/>
    <w:rsid w:val="004E49FE"/>
    <w:rsid w:val="004F10E6"/>
    <w:rsid w:val="004F369A"/>
    <w:rsid w:val="004F4375"/>
    <w:rsid w:val="004F4BFF"/>
    <w:rsid w:val="00501D08"/>
    <w:rsid w:val="00503607"/>
    <w:rsid w:val="00503B56"/>
    <w:rsid w:val="00503C86"/>
    <w:rsid w:val="00505C61"/>
    <w:rsid w:val="00507D1F"/>
    <w:rsid w:val="00510045"/>
    <w:rsid w:val="00512408"/>
    <w:rsid w:val="005138CB"/>
    <w:rsid w:val="00513DBF"/>
    <w:rsid w:val="00514EE2"/>
    <w:rsid w:val="00514EED"/>
    <w:rsid w:val="0051561C"/>
    <w:rsid w:val="00517106"/>
    <w:rsid w:val="0052061F"/>
    <w:rsid w:val="00520D20"/>
    <w:rsid w:val="005216D1"/>
    <w:rsid w:val="005310F4"/>
    <w:rsid w:val="00531108"/>
    <w:rsid w:val="00533373"/>
    <w:rsid w:val="00540807"/>
    <w:rsid w:val="005417E6"/>
    <w:rsid w:val="005439C7"/>
    <w:rsid w:val="00543CC9"/>
    <w:rsid w:val="005449D6"/>
    <w:rsid w:val="005457C5"/>
    <w:rsid w:val="0054748C"/>
    <w:rsid w:val="005529CA"/>
    <w:rsid w:val="00552AB6"/>
    <w:rsid w:val="005535C3"/>
    <w:rsid w:val="00557BB2"/>
    <w:rsid w:val="005603D9"/>
    <w:rsid w:val="00564462"/>
    <w:rsid w:val="0056547B"/>
    <w:rsid w:val="00566ABB"/>
    <w:rsid w:val="005674FE"/>
    <w:rsid w:val="0056792D"/>
    <w:rsid w:val="0057269C"/>
    <w:rsid w:val="00576226"/>
    <w:rsid w:val="005764EC"/>
    <w:rsid w:val="005766CB"/>
    <w:rsid w:val="00581446"/>
    <w:rsid w:val="00583CAD"/>
    <w:rsid w:val="00583DF8"/>
    <w:rsid w:val="00583F1F"/>
    <w:rsid w:val="00586E74"/>
    <w:rsid w:val="005913A4"/>
    <w:rsid w:val="00591634"/>
    <w:rsid w:val="00592099"/>
    <w:rsid w:val="00593CC1"/>
    <w:rsid w:val="00594D59"/>
    <w:rsid w:val="0059567B"/>
    <w:rsid w:val="0059681C"/>
    <w:rsid w:val="00597F7A"/>
    <w:rsid w:val="005A044F"/>
    <w:rsid w:val="005A0EF2"/>
    <w:rsid w:val="005A296A"/>
    <w:rsid w:val="005A53C7"/>
    <w:rsid w:val="005A53CF"/>
    <w:rsid w:val="005A65CF"/>
    <w:rsid w:val="005A6A97"/>
    <w:rsid w:val="005B1D18"/>
    <w:rsid w:val="005B3D3B"/>
    <w:rsid w:val="005B5C6E"/>
    <w:rsid w:val="005B778B"/>
    <w:rsid w:val="005C18B1"/>
    <w:rsid w:val="005C1E7B"/>
    <w:rsid w:val="005C1F2F"/>
    <w:rsid w:val="005C221F"/>
    <w:rsid w:val="005C34DD"/>
    <w:rsid w:val="005C388B"/>
    <w:rsid w:val="005C44D7"/>
    <w:rsid w:val="005C5ED9"/>
    <w:rsid w:val="005C64D8"/>
    <w:rsid w:val="005C77CC"/>
    <w:rsid w:val="005D3096"/>
    <w:rsid w:val="005D48A2"/>
    <w:rsid w:val="005E188C"/>
    <w:rsid w:val="005E262E"/>
    <w:rsid w:val="005E3456"/>
    <w:rsid w:val="005E696D"/>
    <w:rsid w:val="005E7AE2"/>
    <w:rsid w:val="005F19B1"/>
    <w:rsid w:val="005F6BCF"/>
    <w:rsid w:val="005F7701"/>
    <w:rsid w:val="00603266"/>
    <w:rsid w:val="0060367A"/>
    <w:rsid w:val="00604BFB"/>
    <w:rsid w:val="00604C97"/>
    <w:rsid w:val="00607B7A"/>
    <w:rsid w:val="006100AC"/>
    <w:rsid w:val="0061037A"/>
    <w:rsid w:val="00611222"/>
    <w:rsid w:val="00612CEA"/>
    <w:rsid w:val="006132CE"/>
    <w:rsid w:val="006151F5"/>
    <w:rsid w:val="00616962"/>
    <w:rsid w:val="006219D8"/>
    <w:rsid w:val="00623F2B"/>
    <w:rsid w:val="0062517C"/>
    <w:rsid w:val="006277ED"/>
    <w:rsid w:val="00635954"/>
    <w:rsid w:val="006418FC"/>
    <w:rsid w:val="00641DF6"/>
    <w:rsid w:val="006423C4"/>
    <w:rsid w:val="00643372"/>
    <w:rsid w:val="00644664"/>
    <w:rsid w:val="00644FFB"/>
    <w:rsid w:val="0065065B"/>
    <w:rsid w:val="00651A0F"/>
    <w:rsid w:val="0065298C"/>
    <w:rsid w:val="00652FB9"/>
    <w:rsid w:val="006533F7"/>
    <w:rsid w:val="00653A4C"/>
    <w:rsid w:val="00654DD6"/>
    <w:rsid w:val="006557C5"/>
    <w:rsid w:val="006567FB"/>
    <w:rsid w:val="00657033"/>
    <w:rsid w:val="00657D3D"/>
    <w:rsid w:val="00662F0F"/>
    <w:rsid w:val="00667A1B"/>
    <w:rsid w:val="00670A1F"/>
    <w:rsid w:val="00672647"/>
    <w:rsid w:val="0067345D"/>
    <w:rsid w:val="00673AD4"/>
    <w:rsid w:val="00673CFF"/>
    <w:rsid w:val="00681E1C"/>
    <w:rsid w:val="00682689"/>
    <w:rsid w:val="00682C49"/>
    <w:rsid w:val="006837CE"/>
    <w:rsid w:val="00686E2D"/>
    <w:rsid w:val="00687392"/>
    <w:rsid w:val="006904EA"/>
    <w:rsid w:val="00690D22"/>
    <w:rsid w:val="00691263"/>
    <w:rsid w:val="00691AED"/>
    <w:rsid w:val="006948B4"/>
    <w:rsid w:val="006953BB"/>
    <w:rsid w:val="00695DC4"/>
    <w:rsid w:val="00696A5C"/>
    <w:rsid w:val="006A13D7"/>
    <w:rsid w:val="006A3DD6"/>
    <w:rsid w:val="006A46D4"/>
    <w:rsid w:val="006B2878"/>
    <w:rsid w:val="006B6009"/>
    <w:rsid w:val="006B68C4"/>
    <w:rsid w:val="006B792D"/>
    <w:rsid w:val="006C0290"/>
    <w:rsid w:val="006C072F"/>
    <w:rsid w:val="006C2553"/>
    <w:rsid w:val="006C258E"/>
    <w:rsid w:val="006C32E0"/>
    <w:rsid w:val="006D0E85"/>
    <w:rsid w:val="006D13F2"/>
    <w:rsid w:val="006D212A"/>
    <w:rsid w:val="006D255A"/>
    <w:rsid w:val="006D337B"/>
    <w:rsid w:val="006E01FA"/>
    <w:rsid w:val="006E0DB6"/>
    <w:rsid w:val="006E7744"/>
    <w:rsid w:val="006E77E4"/>
    <w:rsid w:val="006E78A5"/>
    <w:rsid w:val="006F032A"/>
    <w:rsid w:val="006F1EF7"/>
    <w:rsid w:val="006F25DB"/>
    <w:rsid w:val="006F27D8"/>
    <w:rsid w:val="006F4A1F"/>
    <w:rsid w:val="006F59B4"/>
    <w:rsid w:val="006F5D99"/>
    <w:rsid w:val="0070195A"/>
    <w:rsid w:val="00705C66"/>
    <w:rsid w:val="00714446"/>
    <w:rsid w:val="00714E8E"/>
    <w:rsid w:val="007159B9"/>
    <w:rsid w:val="00716992"/>
    <w:rsid w:val="00716F80"/>
    <w:rsid w:val="00717ED4"/>
    <w:rsid w:val="007205AA"/>
    <w:rsid w:val="007216FB"/>
    <w:rsid w:val="0072283A"/>
    <w:rsid w:val="0072313D"/>
    <w:rsid w:val="0072463C"/>
    <w:rsid w:val="00727573"/>
    <w:rsid w:val="00727AF5"/>
    <w:rsid w:val="00732A4A"/>
    <w:rsid w:val="00735713"/>
    <w:rsid w:val="00735915"/>
    <w:rsid w:val="00737726"/>
    <w:rsid w:val="00740090"/>
    <w:rsid w:val="0074047F"/>
    <w:rsid w:val="0074054A"/>
    <w:rsid w:val="00741365"/>
    <w:rsid w:val="007429A7"/>
    <w:rsid w:val="00745CFA"/>
    <w:rsid w:val="00746E36"/>
    <w:rsid w:val="00750D16"/>
    <w:rsid w:val="00751E50"/>
    <w:rsid w:val="007526B7"/>
    <w:rsid w:val="007561FF"/>
    <w:rsid w:val="00756C77"/>
    <w:rsid w:val="00757059"/>
    <w:rsid w:val="007570C7"/>
    <w:rsid w:val="007604AE"/>
    <w:rsid w:val="0076092D"/>
    <w:rsid w:val="007628C1"/>
    <w:rsid w:val="007636A9"/>
    <w:rsid w:val="00764293"/>
    <w:rsid w:val="00764D19"/>
    <w:rsid w:val="0076556B"/>
    <w:rsid w:val="0076763E"/>
    <w:rsid w:val="0077187D"/>
    <w:rsid w:val="00771D82"/>
    <w:rsid w:val="00771DE2"/>
    <w:rsid w:val="00774038"/>
    <w:rsid w:val="007743FF"/>
    <w:rsid w:val="00781269"/>
    <w:rsid w:val="007815DD"/>
    <w:rsid w:val="00783526"/>
    <w:rsid w:val="00784122"/>
    <w:rsid w:val="0079236F"/>
    <w:rsid w:val="00792F6B"/>
    <w:rsid w:val="00795251"/>
    <w:rsid w:val="007A1215"/>
    <w:rsid w:val="007A1D14"/>
    <w:rsid w:val="007A2094"/>
    <w:rsid w:val="007A2456"/>
    <w:rsid w:val="007A3DF8"/>
    <w:rsid w:val="007A47DC"/>
    <w:rsid w:val="007A64BA"/>
    <w:rsid w:val="007A770E"/>
    <w:rsid w:val="007B09D0"/>
    <w:rsid w:val="007B493A"/>
    <w:rsid w:val="007B5008"/>
    <w:rsid w:val="007B52AF"/>
    <w:rsid w:val="007B54B2"/>
    <w:rsid w:val="007B61A5"/>
    <w:rsid w:val="007C06FD"/>
    <w:rsid w:val="007C09C7"/>
    <w:rsid w:val="007C5757"/>
    <w:rsid w:val="007C6254"/>
    <w:rsid w:val="007C7959"/>
    <w:rsid w:val="007C7A1F"/>
    <w:rsid w:val="007D2EEB"/>
    <w:rsid w:val="007D47BF"/>
    <w:rsid w:val="007D6C8E"/>
    <w:rsid w:val="007E327D"/>
    <w:rsid w:val="007E68A9"/>
    <w:rsid w:val="007F20F2"/>
    <w:rsid w:val="007F398D"/>
    <w:rsid w:val="007F5F9C"/>
    <w:rsid w:val="007F61D4"/>
    <w:rsid w:val="007F7210"/>
    <w:rsid w:val="007F79FF"/>
    <w:rsid w:val="008010A7"/>
    <w:rsid w:val="0080290C"/>
    <w:rsid w:val="0080679F"/>
    <w:rsid w:val="00806C61"/>
    <w:rsid w:val="00811135"/>
    <w:rsid w:val="00811146"/>
    <w:rsid w:val="008122C3"/>
    <w:rsid w:val="0081232F"/>
    <w:rsid w:val="008139E9"/>
    <w:rsid w:val="00817A12"/>
    <w:rsid w:val="00817DD5"/>
    <w:rsid w:val="00820EAF"/>
    <w:rsid w:val="008224C8"/>
    <w:rsid w:val="00823321"/>
    <w:rsid w:val="0082476F"/>
    <w:rsid w:val="00824F5B"/>
    <w:rsid w:val="00825CBF"/>
    <w:rsid w:val="00827CC8"/>
    <w:rsid w:val="00830B36"/>
    <w:rsid w:val="008324F0"/>
    <w:rsid w:val="00833FC9"/>
    <w:rsid w:val="00835633"/>
    <w:rsid w:val="00836119"/>
    <w:rsid w:val="00836223"/>
    <w:rsid w:val="00836837"/>
    <w:rsid w:val="00837C36"/>
    <w:rsid w:val="00840929"/>
    <w:rsid w:val="00843100"/>
    <w:rsid w:val="008432BD"/>
    <w:rsid w:val="008435A4"/>
    <w:rsid w:val="00845102"/>
    <w:rsid w:val="008460F7"/>
    <w:rsid w:val="00850A83"/>
    <w:rsid w:val="008519EE"/>
    <w:rsid w:val="00851E20"/>
    <w:rsid w:val="008540ED"/>
    <w:rsid w:val="00855401"/>
    <w:rsid w:val="00860327"/>
    <w:rsid w:val="008615EF"/>
    <w:rsid w:val="00863991"/>
    <w:rsid w:val="008652B4"/>
    <w:rsid w:val="00865983"/>
    <w:rsid w:val="00866060"/>
    <w:rsid w:val="00870A3D"/>
    <w:rsid w:val="00876519"/>
    <w:rsid w:val="008768B7"/>
    <w:rsid w:val="00877A04"/>
    <w:rsid w:val="008822DB"/>
    <w:rsid w:val="008837C4"/>
    <w:rsid w:val="00885BAE"/>
    <w:rsid w:val="008867A1"/>
    <w:rsid w:val="008905D8"/>
    <w:rsid w:val="00891A77"/>
    <w:rsid w:val="00896470"/>
    <w:rsid w:val="00896EAC"/>
    <w:rsid w:val="008978F6"/>
    <w:rsid w:val="008A3453"/>
    <w:rsid w:val="008B1B52"/>
    <w:rsid w:val="008B1CE9"/>
    <w:rsid w:val="008B4723"/>
    <w:rsid w:val="008B5413"/>
    <w:rsid w:val="008C0883"/>
    <w:rsid w:val="008C0A15"/>
    <w:rsid w:val="008C6124"/>
    <w:rsid w:val="008D04B6"/>
    <w:rsid w:val="008D1A31"/>
    <w:rsid w:val="008D2BD4"/>
    <w:rsid w:val="008D7AD7"/>
    <w:rsid w:val="008D7F0E"/>
    <w:rsid w:val="008E0179"/>
    <w:rsid w:val="008E1078"/>
    <w:rsid w:val="008E13FB"/>
    <w:rsid w:val="008E2468"/>
    <w:rsid w:val="008E25E7"/>
    <w:rsid w:val="008E3D3F"/>
    <w:rsid w:val="008E743A"/>
    <w:rsid w:val="008F0C11"/>
    <w:rsid w:val="008F0CED"/>
    <w:rsid w:val="008F19A7"/>
    <w:rsid w:val="008F19B4"/>
    <w:rsid w:val="008F6B2A"/>
    <w:rsid w:val="009011DF"/>
    <w:rsid w:val="00901A18"/>
    <w:rsid w:val="009027DA"/>
    <w:rsid w:val="00903D12"/>
    <w:rsid w:val="00903EBA"/>
    <w:rsid w:val="00905A68"/>
    <w:rsid w:val="009077D4"/>
    <w:rsid w:val="00910115"/>
    <w:rsid w:val="009112D8"/>
    <w:rsid w:val="00913C52"/>
    <w:rsid w:val="00913D8B"/>
    <w:rsid w:val="009153B6"/>
    <w:rsid w:val="0091783A"/>
    <w:rsid w:val="00922BD0"/>
    <w:rsid w:val="00923426"/>
    <w:rsid w:val="009234E2"/>
    <w:rsid w:val="00925968"/>
    <w:rsid w:val="0092758C"/>
    <w:rsid w:val="00927725"/>
    <w:rsid w:val="009324AA"/>
    <w:rsid w:val="00932A8E"/>
    <w:rsid w:val="00932EB6"/>
    <w:rsid w:val="00933958"/>
    <w:rsid w:val="00933CDA"/>
    <w:rsid w:val="00933D43"/>
    <w:rsid w:val="00936098"/>
    <w:rsid w:val="009446C6"/>
    <w:rsid w:val="009456D1"/>
    <w:rsid w:val="009461D1"/>
    <w:rsid w:val="00950875"/>
    <w:rsid w:val="00951276"/>
    <w:rsid w:val="00952215"/>
    <w:rsid w:val="009562AB"/>
    <w:rsid w:val="009573DB"/>
    <w:rsid w:val="00957A76"/>
    <w:rsid w:val="00957F09"/>
    <w:rsid w:val="00960E10"/>
    <w:rsid w:val="0096314F"/>
    <w:rsid w:val="009631FE"/>
    <w:rsid w:val="009632D6"/>
    <w:rsid w:val="00966DF4"/>
    <w:rsid w:val="009716B7"/>
    <w:rsid w:val="00972B27"/>
    <w:rsid w:val="00973D5A"/>
    <w:rsid w:val="00975A35"/>
    <w:rsid w:val="00975B75"/>
    <w:rsid w:val="009765EA"/>
    <w:rsid w:val="00980D63"/>
    <w:rsid w:val="00981FCA"/>
    <w:rsid w:val="00982FBE"/>
    <w:rsid w:val="009831A6"/>
    <w:rsid w:val="009850A7"/>
    <w:rsid w:val="00985542"/>
    <w:rsid w:val="00986948"/>
    <w:rsid w:val="00986CEC"/>
    <w:rsid w:val="00990DEE"/>
    <w:rsid w:val="00991609"/>
    <w:rsid w:val="009921AF"/>
    <w:rsid w:val="00992EDA"/>
    <w:rsid w:val="0099352F"/>
    <w:rsid w:val="00997884"/>
    <w:rsid w:val="009A206C"/>
    <w:rsid w:val="009A21A3"/>
    <w:rsid w:val="009A2271"/>
    <w:rsid w:val="009A2B1A"/>
    <w:rsid w:val="009A7732"/>
    <w:rsid w:val="009A7C4E"/>
    <w:rsid w:val="009B0260"/>
    <w:rsid w:val="009B0AD1"/>
    <w:rsid w:val="009B1436"/>
    <w:rsid w:val="009B6A95"/>
    <w:rsid w:val="009C11E7"/>
    <w:rsid w:val="009C29E3"/>
    <w:rsid w:val="009C36B4"/>
    <w:rsid w:val="009C382B"/>
    <w:rsid w:val="009C50B8"/>
    <w:rsid w:val="009C52A3"/>
    <w:rsid w:val="009C6EAA"/>
    <w:rsid w:val="009C794A"/>
    <w:rsid w:val="009C79A9"/>
    <w:rsid w:val="009D24D7"/>
    <w:rsid w:val="009D3AD6"/>
    <w:rsid w:val="009D3CD2"/>
    <w:rsid w:val="009D50D6"/>
    <w:rsid w:val="009D57EB"/>
    <w:rsid w:val="009D6287"/>
    <w:rsid w:val="009D6930"/>
    <w:rsid w:val="009D7159"/>
    <w:rsid w:val="009E01E3"/>
    <w:rsid w:val="009E198D"/>
    <w:rsid w:val="009E35F4"/>
    <w:rsid w:val="009E36BC"/>
    <w:rsid w:val="009E5216"/>
    <w:rsid w:val="009E61F3"/>
    <w:rsid w:val="009E7FAF"/>
    <w:rsid w:val="009F3682"/>
    <w:rsid w:val="009F3DD4"/>
    <w:rsid w:val="009F6D4A"/>
    <w:rsid w:val="009F7880"/>
    <w:rsid w:val="00A03225"/>
    <w:rsid w:val="00A04848"/>
    <w:rsid w:val="00A04913"/>
    <w:rsid w:val="00A1200C"/>
    <w:rsid w:val="00A1258B"/>
    <w:rsid w:val="00A1301A"/>
    <w:rsid w:val="00A132B4"/>
    <w:rsid w:val="00A13536"/>
    <w:rsid w:val="00A13BCC"/>
    <w:rsid w:val="00A14136"/>
    <w:rsid w:val="00A152E6"/>
    <w:rsid w:val="00A23760"/>
    <w:rsid w:val="00A24464"/>
    <w:rsid w:val="00A24AD7"/>
    <w:rsid w:val="00A25D09"/>
    <w:rsid w:val="00A27869"/>
    <w:rsid w:val="00A30761"/>
    <w:rsid w:val="00A32488"/>
    <w:rsid w:val="00A3267F"/>
    <w:rsid w:val="00A33BCB"/>
    <w:rsid w:val="00A34127"/>
    <w:rsid w:val="00A35A30"/>
    <w:rsid w:val="00A36A75"/>
    <w:rsid w:val="00A407B0"/>
    <w:rsid w:val="00A43F55"/>
    <w:rsid w:val="00A46BB3"/>
    <w:rsid w:val="00A4774E"/>
    <w:rsid w:val="00A50B93"/>
    <w:rsid w:val="00A51B57"/>
    <w:rsid w:val="00A57385"/>
    <w:rsid w:val="00A64182"/>
    <w:rsid w:val="00A64FD4"/>
    <w:rsid w:val="00A659EF"/>
    <w:rsid w:val="00A664C0"/>
    <w:rsid w:val="00A70AD0"/>
    <w:rsid w:val="00A734A4"/>
    <w:rsid w:val="00A74296"/>
    <w:rsid w:val="00A747AE"/>
    <w:rsid w:val="00A74A94"/>
    <w:rsid w:val="00A74E36"/>
    <w:rsid w:val="00A76164"/>
    <w:rsid w:val="00A77B7D"/>
    <w:rsid w:val="00A812C4"/>
    <w:rsid w:val="00A82138"/>
    <w:rsid w:val="00A82D2E"/>
    <w:rsid w:val="00A83239"/>
    <w:rsid w:val="00A83A3F"/>
    <w:rsid w:val="00A84FFD"/>
    <w:rsid w:val="00A855CB"/>
    <w:rsid w:val="00A8564A"/>
    <w:rsid w:val="00A93648"/>
    <w:rsid w:val="00A96447"/>
    <w:rsid w:val="00A97FC6"/>
    <w:rsid w:val="00AA4149"/>
    <w:rsid w:val="00AA62DC"/>
    <w:rsid w:val="00AA7224"/>
    <w:rsid w:val="00AB1535"/>
    <w:rsid w:val="00AB262C"/>
    <w:rsid w:val="00AB3CEC"/>
    <w:rsid w:val="00AB7DDF"/>
    <w:rsid w:val="00AC0206"/>
    <w:rsid w:val="00AC067A"/>
    <w:rsid w:val="00AC1063"/>
    <w:rsid w:val="00AC2463"/>
    <w:rsid w:val="00AC2B93"/>
    <w:rsid w:val="00AC2C27"/>
    <w:rsid w:val="00AC2D0B"/>
    <w:rsid w:val="00AC3B98"/>
    <w:rsid w:val="00AC443F"/>
    <w:rsid w:val="00AC7953"/>
    <w:rsid w:val="00AD17A0"/>
    <w:rsid w:val="00AD1CAD"/>
    <w:rsid w:val="00AD216B"/>
    <w:rsid w:val="00AD6D90"/>
    <w:rsid w:val="00AE1E56"/>
    <w:rsid w:val="00AE1F7B"/>
    <w:rsid w:val="00AE201B"/>
    <w:rsid w:val="00AE3043"/>
    <w:rsid w:val="00AE3BAD"/>
    <w:rsid w:val="00AE3EC5"/>
    <w:rsid w:val="00AE3F57"/>
    <w:rsid w:val="00AE408F"/>
    <w:rsid w:val="00AE527E"/>
    <w:rsid w:val="00AE537E"/>
    <w:rsid w:val="00AE657B"/>
    <w:rsid w:val="00AE6CED"/>
    <w:rsid w:val="00AF0006"/>
    <w:rsid w:val="00AF0A0C"/>
    <w:rsid w:val="00AF0BDD"/>
    <w:rsid w:val="00AF55A4"/>
    <w:rsid w:val="00AF6A2B"/>
    <w:rsid w:val="00AF6C6D"/>
    <w:rsid w:val="00B00121"/>
    <w:rsid w:val="00B05873"/>
    <w:rsid w:val="00B07E25"/>
    <w:rsid w:val="00B1118C"/>
    <w:rsid w:val="00B118C4"/>
    <w:rsid w:val="00B138F3"/>
    <w:rsid w:val="00B15BC7"/>
    <w:rsid w:val="00B2143A"/>
    <w:rsid w:val="00B21C62"/>
    <w:rsid w:val="00B23081"/>
    <w:rsid w:val="00B266AE"/>
    <w:rsid w:val="00B35DFC"/>
    <w:rsid w:val="00B37554"/>
    <w:rsid w:val="00B379AD"/>
    <w:rsid w:val="00B40BAE"/>
    <w:rsid w:val="00B427D8"/>
    <w:rsid w:val="00B42B35"/>
    <w:rsid w:val="00B42FFB"/>
    <w:rsid w:val="00B430DA"/>
    <w:rsid w:val="00B44C61"/>
    <w:rsid w:val="00B460F8"/>
    <w:rsid w:val="00B46390"/>
    <w:rsid w:val="00B50806"/>
    <w:rsid w:val="00B509A3"/>
    <w:rsid w:val="00B5187E"/>
    <w:rsid w:val="00B531A8"/>
    <w:rsid w:val="00B543A5"/>
    <w:rsid w:val="00B554B1"/>
    <w:rsid w:val="00B5751B"/>
    <w:rsid w:val="00B6043B"/>
    <w:rsid w:val="00B610A6"/>
    <w:rsid w:val="00B643DD"/>
    <w:rsid w:val="00B64C50"/>
    <w:rsid w:val="00B65F80"/>
    <w:rsid w:val="00B6642C"/>
    <w:rsid w:val="00B67596"/>
    <w:rsid w:val="00B7116D"/>
    <w:rsid w:val="00B71244"/>
    <w:rsid w:val="00B72663"/>
    <w:rsid w:val="00B75A9D"/>
    <w:rsid w:val="00B820F4"/>
    <w:rsid w:val="00B83201"/>
    <w:rsid w:val="00B85154"/>
    <w:rsid w:val="00B85741"/>
    <w:rsid w:val="00B86E9E"/>
    <w:rsid w:val="00B90244"/>
    <w:rsid w:val="00B9422D"/>
    <w:rsid w:val="00B95F33"/>
    <w:rsid w:val="00BA12B9"/>
    <w:rsid w:val="00BA440E"/>
    <w:rsid w:val="00BA588A"/>
    <w:rsid w:val="00BA6078"/>
    <w:rsid w:val="00BA6453"/>
    <w:rsid w:val="00BA6D60"/>
    <w:rsid w:val="00BA6FE8"/>
    <w:rsid w:val="00BB201C"/>
    <w:rsid w:val="00BB315F"/>
    <w:rsid w:val="00BB45B7"/>
    <w:rsid w:val="00BB530E"/>
    <w:rsid w:val="00BB6932"/>
    <w:rsid w:val="00BB72F8"/>
    <w:rsid w:val="00BC4DC6"/>
    <w:rsid w:val="00BC50F8"/>
    <w:rsid w:val="00BC51C8"/>
    <w:rsid w:val="00BC7555"/>
    <w:rsid w:val="00BD03CC"/>
    <w:rsid w:val="00BD0ED2"/>
    <w:rsid w:val="00BD2DE2"/>
    <w:rsid w:val="00BD30D8"/>
    <w:rsid w:val="00BD4251"/>
    <w:rsid w:val="00BD4951"/>
    <w:rsid w:val="00BD6374"/>
    <w:rsid w:val="00BD7981"/>
    <w:rsid w:val="00BE0981"/>
    <w:rsid w:val="00BE213C"/>
    <w:rsid w:val="00BE307B"/>
    <w:rsid w:val="00BE4761"/>
    <w:rsid w:val="00BE6CA9"/>
    <w:rsid w:val="00BE6E10"/>
    <w:rsid w:val="00BF35BF"/>
    <w:rsid w:val="00BF71AF"/>
    <w:rsid w:val="00BF7C65"/>
    <w:rsid w:val="00C010AA"/>
    <w:rsid w:val="00C0155F"/>
    <w:rsid w:val="00C029E8"/>
    <w:rsid w:val="00C02D56"/>
    <w:rsid w:val="00C030E2"/>
    <w:rsid w:val="00C06491"/>
    <w:rsid w:val="00C117E5"/>
    <w:rsid w:val="00C12C6D"/>
    <w:rsid w:val="00C14939"/>
    <w:rsid w:val="00C17AB4"/>
    <w:rsid w:val="00C20AA9"/>
    <w:rsid w:val="00C210F7"/>
    <w:rsid w:val="00C21350"/>
    <w:rsid w:val="00C2197C"/>
    <w:rsid w:val="00C222E7"/>
    <w:rsid w:val="00C27F89"/>
    <w:rsid w:val="00C3241B"/>
    <w:rsid w:val="00C3313D"/>
    <w:rsid w:val="00C33836"/>
    <w:rsid w:val="00C33D59"/>
    <w:rsid w:val="00C35C2E"/>
    <w:rsid w:val="00C41A15"/>
    <w:rsid w:val="00C41EB6"/>
    <w:rsid w:val="00C420C0"/>
    <w:rsid w:val="00C4227E"/>
    <w:rsid w:val="00C43B9C"/>
    <w:rsid w:val="00C43F6D"/>
    <w:rsid w:val="00C44771"/>
    <w:rsid w:val="00C45242"/>
    <w:rsid w:val="00C454FF"/>
    <w:rsid w:val="00C45CB1"/>
    <w:rsid w:val="00C50263"/>
    <w:rsid w:val="00C5182B"/>
    <w:rsid w:val="00C52C3C"/>
    <w:rsid w:val="00C52E46"/>
    <w:rsid w:val="00C52EC0"/>
    <w:rsid w:val="00C53337"/>
    <w:rsid w:val="00C62112"/>
    <w:rsid w:val="00C621A8"/>
    <w:rsid w:val="00C62DB0"/>
    <w:rsid w:val="00C63527"/>
    <w:rsid w:val="00C635CE"/>
    <w:rsid w:val="00C72424"/>
    <w:rsid w:val="00C73B69"/>
    <w:rsid w:val="00C74013"/>
    <w:rsid w:val="00C75796"/>
    <w:rsid w:val="00C76829"/>
    <w:rsid w:val="00C76E97"/>
    <w:rsid w:val="00C80BC7"/>
    <w:rsid w:val="00C81B3A"/>
    <w:rsid w:val="00C821CF"/>
    <w:rsid w:val="00C842EE"/>
    <w:rsid w:val="00C84BB8"/>
    <w:rsid w:val="00C854F0"/>
    <w:rsid w:val="00C910B3"/>
    <w:rsid w:val="00C92E92"/>
    <w:rsid w:val="00C94307"/>
    <w:rsid w:val="00C9517D"/>
    <w:rsid w:val="00C96412"/>
    <w:rsid w:val="00C977ED"/>
    <w:rsid w:val="00CA2D54"/>
    <w:rsid w:val="00CA5691"/>
    <w:rsid w:val="00CA57FE"/>
    <w:rsid w:val="00CA78B6"/>
    <w:rsid w:val="00CA7D4A"/>
    <w:rsid w:val="00CB5AA8"/>
    <w:rsid w:val="00CB5EA2"/>
    <w:rsid w:val="00CB6A53"/>
    <w:rsid w:val="00CB6D63"/>
    <w:rsid w:val="00CC1D8F"/>
    <w:rsid w:val="00CC6232"/>
    <w:rsid w:val="00CC6916"/>
    <w:rsid w:val="00CC69B0"/>
    <w:rsid w:val="00CC7930"/>
    <w:rsid w:val="00CD0713"/>
    <w:rsid w:val="00CD0E32"/>
    <w:rsid w:val="00CD2754"/>
    <w:rsid w:val="00CD466F"/>
    <w:rsid w:val="00CD5240"/>
    <w:rsid w:val="00CD57DF"/>
    <w:rsid w:val="00CD6223"/>
    <w:rsid w:val="00CD66E9"/>
    <w:rsid w:val="00CE2F12"/>
    <w:rsid w:val="00CE37AF"/>
    <w:rsid w:val="00CE4895"/>
    <w:rsid w:val="00CE5705"/>
    <w:rsid w:val="00CE5CBC"/>
    <w:rsid w:val="00CE6C82"/>
    <w:rsid w:val="00CE6F55"/>
    <w:rsid w:val="00CE78B4"/>
    <w:rsid w:val="00CF3C6F"/>
    <w:rsid w:val="00CF448A"/>
    <w:rsid w:val="00CF4D93"/>
    <w:rsid w:val="00CF556F"/>
    <w:rsid w:val="00CF6F13"/>
    <w:rsid w:val="00CF7A46"/>
    <w:rsid w:val="00D0178A"/>
    <w:rsid w:val="00D036A3"/>
    <w:rsid w:val="00D042E7"/>
    <w:rsid w:val="00D051B6"/>
    <w:rsid w:val="00D0594B"/>
    <w:rsid w:val="00D0644B"/>
    <w:rsid w:val="00D07B2D"/>
    <w:rsid w:val="00D07C07"/>
    <w:rsid w:val="00D10F06"/>
    <w:rsid w:val="00D112CA"/>
    <w:rsid w:val="00D1347E"/>
    <w:rsid w:val="00D1645D"/>
    <w:rsid w:val="00D168FE"/>
    <w:rsid w:val="00D17B31"/>
    <w:rsid w:val="00D20A43"/>
    <w:rsid w:val="00D20E29"/>
    <w:rsid w:val="00D215BC"/>
    <w:rsid w:val="00D216E1"/>
    <w:rsid w:val="00D24FEC"/>
    <w:rsid w:val="00D253DC"/>
    <w:rsid w:val="00D25434"/>
    <w:rsid w:val="00D3031A"/>
    <w:rsid w:val="00D31CF8"/>
    <w:rsid w:val="00D34CB9"/>
    <w:rsid w:val="00D35756"/>
    <w:rsid w:val="00D35962"/>
    <w:rsid w:val="00D367EA"/>
    <w:rsid w:val="00D444FB"/>
    <w:rsid w:val="00D44514"/>
    <w:rsid w:val="00D46BE1"/>
    <w:rsid w:val="00D549CA"/>
    <w:rsid w:val="00D577CF"/>
    <w:rsid w:val="00D62D0A"/>
    <w:rsid w:val="00D63304"/>
    <w:rsid w:val="00D70DE7"/>
    <w:rsid w:val="00D71FB8"/>
    <w:rsid w:val="00D7257E"/>
    <w:rsid w:val="00D728D4"/>
    <w:rsid w:val="00D72E61"/>
    <w:rsid w:val="00D744FE"/>
    <w:rsid w:val="00D748F4"/>
    <w:rsid w:val="00D77416"/>
    <w:rsid w:val="00D80BE8"/>
    <w:rsid w:val="00D91EF3"/>
    <w:rsid w:val="00D9279E"/>
    <w:rsid w:val="00D9465A"/>
    <w:rsid w:val="00D9731D"/>
    <w:rsid w:val="00DA1117"/>
    <w:rsid w:val="00DA42EB"/>
    <w:rsid w:val="00DA6C38"/>
    <w:rsid w:val="00DB0BD5"/>
    <w:rsid w:val="00DB0BF2"/>
    <w:rsid w:val="00DB0E3D"/>
    <w:rsid w:val="00DB1489"/>
    <w:rsid w:val="00DB1A92"/>
    <w:rsid w:val="00DB3878"/>
    <w:rsid w:val="00DB5844"/>
    <w:rsid w:val="00DC1364"/>
    <w:rsid w:val="00DC2DEB"/>
    <w:rsid w:val="00DC3327"/>
    <w:rsid w:val="00DC39DC"/>
    <w:rsid w:val="00DC4692"/>
    <w:rsid w:val="00DC6107"/>
    <w:rsid w:val="00DD0C53"/>
    <w:rsid w:val="00DD0D59"/>
    <w:rsid w:val="00DD24BD"/>
    <w:rsid w:val="00DD4A04"/>
    <w:rsid w:val="00DE0D95"/>
    <w:rsid w:val="00DE257A"/>
    <w:rsid w:val="00DE4184"/>
    <w:rsid w:val="00DE52B6"/>
    <w:rsid w:val="00DF0982"/>
    <w:rsid w:val="00DF2437"/>
    <w:rsid w:val="00DF41CD"/>
    <w:rsid w:val="00DF7FCB"/>
    <w:rsid w:val="00E018D1"/>
    <w:rsid w:val="00E02287"/>
    <w:rsid w:val="00E024B5"/>
    <w:rsid w:val="00E02DC4"/>
    <w:rsid w:val="00E0319F"/>
    <w:rsid w:val="00E03252"/>
    <w:rsid w:val="00E037F4"/>
    <w:rsid w:val="00E03B4F"/>
    <w:rsid w:val="00E04A91"/>
    <w:rsid w:val="00E068E6"/>
    <w:rsid w:val="00E07C79"/>
    <w:rsid w:val="00E11875"/>
    <w:rsid w:val="00E2013B"/>
    <w:rsid w:val="00E22836"/>
    <w:rsid w:val="00E229D7"/>
    <w:rsid w:val="00E23821"/>
    <w:rsid w:val="00E24D6E"/>
    <w:rsid w:val="00E277C2"/>
    <w:rsid w:val="00E2790C"/>
    <w:rsid w:val="00E3100B"/>
    <w:rsid w:val="00E32767"/>
    <w:rsid w:val="00E34035"/>
    <w:rsid w:val="00E34E29"/>
    <w:rsid w:val="00E36A47"/>
    <w:rsid w:val="00E36F4D"/>
    <w:rsid w:val="00E41D6E"/>
    <w:rsid w:val="00E42927"/>
    <w:rsid w:val="00E429ED"/>
    <w:rsid w:val="00E43130"/>
    <w:rsid w:val="00E4487A"/>
    <w:rsid w:val="00E448A3"/>
    <w:rsid w:val="00E453B4"/>
    <w:rsid w:val="00E46899"/>
    <w:rsid w:val="00E47B59"/>
    <w:rsid w:val="00E51A9A"/>
    <w:rsid w:val="00E52308"/>
    <w:rsid w:val="00E5296A"/>
    <w:rsid w:val="00E55782"/>
    <w:rsid w:val="00E55813"/>
    <w:rsid w:val="00E608BB"/>
    <w:rsid w:val="00E6107E"/>
    <w:rsid w:val="00E62B28"/>
    <w:rsid w:val="00E63899"/>
    <w:rsid w:val="00E646AD"/>
    <w:rsid w:val="00E67AD2"/>
    <w:rsid w:val="00E70251"/>
    <w:rsid w:val="00E709E8"/>
    <w:rsid w:val="00E73173"/>
    <w:rsid w:val="00E73DDE"/>
    <w:rsid w:val="00E758AC"/>
    <w:rsid w:val="00E81186"/>
    <w:rsid w:val="00E826BE"/>
    <w:rsid w:val="00E82D30"/>
    <w:rsid w:val="00E83EC6"/>
    <w:rsid w:val="00E8665F"/>
    <w:rsid w:val="00E87048"/>
    <w:rsid w:val="00E8738F"/>
    <w:rsid w:val="00E90402"/>
    <w:rsid w:val="00E91BBD"/>
    <w:rsid w:val="00E9520E"/>
    <w:rsid w:val="00EA0DFC"/>
    <w:rsid w:val="00EA266F"/>
    <w:rsid w:val="00EA2D0D"/>
    <w:rsid w:val="00EA7EAE"/>
    <w:rsid w:val="00EB6D5C"/>
    <w:rsid w:val="00EB7561"/>
    <w:rsid w:val="00EC31CF"/>
    <w:rsid w:val="00EC32DC"/>
    <w:rsid w:val="00EC3835"/>
    <w:rsid w:val="00EC7355"/>
    <w:rsid w:val="00ED2EFB"/>
    <w:rsid w:val="00ED4C4F"/>
    <w:rsid w:val="00ED71D6"/>
    <w:rsid w:val="00ED75AA"/>
    <w:rsid w:val="00ED76DA"/>
    <w:rsid w:val="00ED7F07"/>
    <w:rsid w:val="00EE16EA"/>
    <w:rsid w:val="00EE2BD4"/>
    <w:rsid w:val="00EE3BF0"/>
    <w:rsid w:val="00EE6114"/>
    <w:rsid w:val="00EE633A"/>
    <w:rsid w:val="00EE63C6"/>
    <w:rsid w:val="00EF0882"/>
    <w:rsid w:val="00EF161B"/>
    <w:rsid w:val="00EF286D"/>
    <w:rsid w:val="00EF2C7A"/>
    <w:rsid w:val="00EF4C36"/>
    <w:rsid w:val="00EF513B"/>
    <w:rsid w:val="00EF5FB7"/>
    <w:rsid w:val="00EF6F4D"/>
    <w:rsid w:val="00F03711"/>
    <w:rsid w:val="00F06C9D"/>
    <w:rsid w:val="00F11284"/>
    <w:rsid w:val="00F1276A"/>
    <w:rsid w:val="00F1399B"/>
    <w:rsid w:val="00F13DE6"/>
    <w:rsid w:val="00F16AD9"/>
    <w:rsid w:val="00F16C3F"/>
    <w:rsid w:val="00F249EF"/>
    <w:rsid w:val="00F26396"/>
    <w:rsid w:val="00F27208"/>
    <w:rsid w:val="00F338C9"/>
    <w:rsid w:val="00F34AB6"/>
    <w:rsid w:val="00F35AFD"/>
    <w:rsid w:val="00F36416"/>
    <w:rsid w:val="00F41FD2"/>
    <w:rsid w:val="00F421B9"/>
    <w:rsid w:val="00F4338F"/>
    <w:rsid w:val="00F435DE"/>
    <w:rsid w:val="00F43DDE"/>
    <w:rsid w:val="00F44CB8"/>
    <w:rsid w:val="00F463E0"/>
    <w:rsid w:val="00F464CC"/>
    <w:rsid w:val="00F50FB7"/>
    <w:rsid w:val="00F5684A"/>
    <w:rsid w:val="00F56F11"/>
    <w:rsid w:val="00F63AB1"/>
    <w:rsid w:val="00F64477"/>
    <w:rsid w:val="00F66171"/>
    <w:rsid w:val="00F661B2"/>
    <w:rsid w:val="00F67A13"/>
    <w:rsid w:val="00F71E0F"/>
    <w:rsid w:val="00F722EB"/>
    <w:rsid w:val="00F7494D"/>
    <w:rsid w:val="00F80295"/>
    <w:rsid w:val="00F805A6"/>
    <w:rsid w:val="00F82FEA"/>
    <w:rsid w:val="00F83C09"/>
    <w:rsid w:val="00F84574"/>
    <w:rsid w:val="00F85788"/>
    <w:rsid w:val="00F86BF1"/>
    <w:rsid w:val="00F90DC5"/>
    <w:rsid w:val="00F90EDD"/>
    <w:rsid w:val="00F925F2"/>
    <w:rsid w:val="00F9344A"/>
    <w:rsid w:val="00FA14BB"/>
    <w:rsid w:val="00FA3DC1"/>
    <w:rsid w:val="00FA50E9"/>
    <w:rsid w:val="00FB0BC5"/>
    <w:rsid w:val="00FB3DDC"/>
    <w:rsid w:val="00FB493B"/>
    <w:rsid w:val="00FB5A3B"/>
    <w:rsid w:val="00FC638E"/>
    <w:rsid w:val="00FC7012"/>
    <w:rsid w:val="00FD03E6"/>
    <w:rsid w:val="00FD60FB"/>
    <w:rsid w:val="00FD7376"/>
    <w:rsid w:val="00FE1AA8"/>
    <w:rsid w:val="00FE318E"/>
    <w:rsid w:val="00FE416A"/>
    <w:rsid w:val="00FE625B"/>
    <w:rsid w:val="00FF1894"/>
    <w:rsid w:val="00FF57B2"/>
    <w:rsid w:val="00FF65EA"/>
    <w:rsid w:val="00FF66C5"/>
    <w:rsid w:val="00FF6E6E"/>
    <w:rsid w:val="1938D13A"/>
    <w:rsid w:val="27D43383"/>
    <w:rsid w:val="4E2B7BD1"/>
    <w:rsid w:val="5202D2FB"/>
    <w:rsid w:val="61E6871A"/>
    <w:rsid w:val="6FFF7C60"/>
    <w:rsid w:val="7A9AB9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4EA8E"/>
  <w15:chartTrackingRefBased/>
  <w15:docId w15:val="{D0F45E2D-ED11-4EEC-84AC-EE947EB1B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1"/>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unhideWhenUsed/>
    <w:rsid w:val="00960E10"/>
    <w:rPr>
      <w:color w:val="605E5C"/>
      <w:shd w:val="clear" w:color="auto" w:fill="E1DFDD"/>
    </w:rPr>
  </w:style>
  <w:style w:type="character" w:customStyle="1" w:styleId="superscript">
    <w:name w:val="superscript"/>
    <w:basedOn w:val="DefaultParagraphFont"/>
    <w:rsid w:val="00C62DB0"/>
  </w:style>
  <w:style w:type="paragraph" w:customStyle="1" w:styleId="msonormal0">
    <w:name w:val="msonormal"/>
    <w:basedOn w:val="Normal"/>
    <w:rsid w:val="00B35DFC"/>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textrun">
    <w:name w:val="textrun"/>
    <w:basedOn w:val="DefaultParagraphFont"/>
    <w:rsid w:val="00B35DFC"/>
  </w:style>
  <w:style w:type="character" w:customStyle="1" w:styleId="tabrun">
    <w:name w:val="tabrun"/>
    <w:basedOn w:val="DefaultParagraphFont"/>
    <w:rsid w:val="00B35DFC"/>
  </w:style>
  <w:style w:type="character" w:customStyle="1" w:styleId="tabchar">
    <w:name w:val="tabchar"/>
    <w:basedOn w:val="DefaultParagraphFont"/>
    <w:rsid w:val="00B35DFC"/>
  </w:style>
  <w:style w:type="character" w:customStyle="1" w:styleId="tableaderchars">
    <w:name w:val="tableaderchars"/>
    <w:basedOn w:val="DefaultParagraphFont"/>
    <w:rsid w:val="00B35DFC"/>
  </w:style>
  <w:style w:type="paragraph" w:customStyle="1" w:styleId="outlineelement">
    <w:name w:val="outlineelement"/>
    <w:basedOn w:val="Normal"/>
    <w:rsid w:val="00B35DFC"/>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wacimagecontainer">
    <w:name w:val="wacimagecontainer"/>
    <w:basedOn w:val="DefaultParagraphFont"/>
    <w:rsid w:val="00B35DFC"/>
  </w:style>
  <w:style w:type="character" w:customStyle="1" w:styleId="wacimageborder">
    <w:name w:val="wacimageborder"/>
    <w:basedOn w:val="DefaultParagraphFont"/>
    <w:rsid w:val="00B35DFC"/>
  </w:style>
  <w:style w:type="character" w:styleId="Mention">
    <w:name w:val="Mention"/>
    <w:basedOn w:val="DefaultParagraphFont"/>
    <w:uiPriority w:val="99"/>
    <w:unhideWhenUsed/>
    <w:rsid w:val="00085F82"/>
    <w:rPr>
      <w:color w:val="2B579A"/>
      <w:shd w:val="clear" w:color="auto" w:fill="E1DFDD"/>
    </w:rPr>
  </w:style>
  <w:style w:type="paragraph" w:customStyle="1" w:styleId="xmsonormal">
    <w:name w:val="x_msonormal"/>
    <w:basedOn w:val="Normal"/>
    <w:rsid w:val="00427777"/>
    <w:pPr>
      <w:spacing w:line="240" w:lineRule="auto"/>
    </w:pPr>
    <w:rPr>
      <w:rFonts w:ascii="Calibri" w:hAnsi="Calibri" w:cs="Calibri"/>
      <w:sz w:val="22"/>
      <w:lang w:eastAsia="en-GB"/>
    </w:rPr>
  </w:style>
  <w:style w:type="character" w:customStyle="1" w:styleId="xnormaltextrun">
    <w:name w:val="x_normaltextrun"/>
    <w:basedOn w:val="DefaultParagraphFont"/>
    <w:rsid w:val="004277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00573">
      <w:bodyDiv w:val="1"/>
      <w:marLeft w:val="0"/>
      <w:marRight w:val="0"/>
      <w:marTop w:val="0"/>
      <w:marBottom w:val="0"/>
      <w:divBdr>
        <w:top w:val="none" w:sz="0" w:space="0" w:color="auto"/>
        <w:left w:val="none" w:sz="0" w:space="0" w:color="auto"/>
        <w:bottom w:val="none" w:sz="0" w:space="0" w:color="auto"/>
        <w:right w:val="none" w:sz="0" w:space="0" w:color="auto"/>
      </w:divBdr>
      <w:divsChild>
        <w:div w:id="559560904">
          <w:marLeft w:val="0"/>
          <w:marRight w:val="0"/>
          <w:marTop w:val="0"/>
          <w:marBottom w:val="0"/>
          <w:divBdr>
            <w:top w:val="none" w:sz="0" w:space="0" w:color="auto"/>
            <w:left w:val="none" w:sz="0" w:space="0" w:color="auto"/>
            <w:bottom w:val="none" w:sz="0" w:space="0" w:color="auto"/>
            <w:right w:val="none" w:sz="0" w:space="0" w:color="auto"/>
          </w:divBdr>
        </w:div>
        <w:div w:id="721639155">
          <w:marLeft w:val="0"/>
          <w:marRight w:val="0"/>
          <w:marTop w:val="0"/>
          <w:marBottom w:val="0"/>
          <w:divBdr>
            <w:top w:val="none" w:sz="0" w:space="0" w:color="auto"/>
            <w:left w:val="none" w:sz="0" w:space="0" w:color="auto"/>
            <w:bottom w:val="none" w:sz="0" w:space="0" w:color="auto"/>
            <w:right w:val="none" w:sz="0" w:space="0" w:color="auto"/>
          </w:divBdr>
          <w:divsChild>
            <w:div w:id="381446186">
              <w:marLeft w:val="0"/>
              <w:marRight w:val="0"/>
              <w:marTop w:val="0"/>
              <w:marBottom w:val="0"/>
              <w:divBdr>
                <w:top w:val="none" w:sz="0" w:space="0" w:color="auto"/>
                <w:left w:val="none" w:sz="0" w:space="0" w:color="auto"/>
                <w:bottom w:val="none" w:sz="0" w:space="0" w:color="auto"/>
                <w:right w:val="none" w:sz="0" w:space="0" w:color="auto"/>
              </w:divBdr>
            </w:div>
            <w:div w:id="1174612312">
              <w:marLeft w:val="0"/>
              <w:marRight w:val="0"/>
              <w:marTop w:val="0"/>
              <w:marBottom w:val="0"/>
              <w:divBdr>
                <w:top w:val="none" w:sz="0" w:space="0" w:color="auto"/>
                <w:left w:val="none" w:sz="0" w:space="0" w:color="auto"/>
                <w:bottom w:val="none" w:sz="0" w:space="0" w:color="auto"/>
                <w:right w:val="none" w:sz="0" w:space="0" w:color="auto"/>
              </w:divBdr>
            </w:div>
            <w:div w:id="1711105872">
              <w:marLeft w:val="0"/>
              <w:marRight w:val="0"/>
              <w:marTop w:val="0"/>
              <w:marBottom w:val="0"/>
              <w:divBdr>
                <w:top w:val="none" w:sz="0" w:space="0" w:color="auto"/>
                <w:left w:val="none" w:sz="0" w:space="0" w:color="auto"/>
                <w:bottom w:val="none" w:sz="0" w:space="0" w:color="auto"/>
                <w:right w:val="none" w:sz="0" w:space="0" w:color="auto"/>
              </w:divBdr>
            </w:div>
            <w:div w:id="1860660011">
              <w:marLeft w:val="0"/>
              <w:marRight w:val="0"/>
              <w:marTop w:val="0"/>
              <w:marBottom w:val="0"/>
              <w:divBdr>
                <w:top w:val="none" w:sz="0" w:space="0" w:color="auto"/>
                <w:left w:val="none" w:sz="0" w:space="0" w:color="auto"/>
                <w:bottom w:val="none" w:sz="0" w:space="0" w:color="auto"/>
                <w:right w:val="none" w:sz="0" w:space="0" w:color="auto"/>
              </w:divBdr>
            </w:div>
            <w:div w:id="1996883229">
              <w:marLeft w:val="0"/>
              <w:marRight w:val="0"/>
              <w:marTop w:val="0"/>
              <w:marBottom w:val="0"/>
              <w:divBdr>
                <w:top w:val="none" w:sz="0" w:space="0" w:color="auto"/>
                <w:left w:val="none" w:sz="0" w:space="0" w:color="auto"/>
                <w:bottom w:val="none" w:sz="0" w:space="0" w:color="auto"/>
                <w:right w:val="none" w:sz="0" w:space="0" w:color="auto"/>
              </w:divBdr>
            </w:div>
          </w:divsChild>
        </w:div>
        <w:div w:id="897933864">
          <w:marLeft w:val="0"/>
          <w:marRight w:val="0"/>
          <w:marTop w:val="0"/>
          <w:marBottom w:val="0"/>
          <w:divBdr>
            <w:top w:val="none" w:sz="0" w:space="0" w:color="auto"/>
            <w:left w:val="none" w:sz="0" w:space="0" w:color="auto"/>
            <w:bottom w:val="none" w:sz="0" w:space="0" w:color="auto"/>
            <w:right w:val="none" w:sz="0" w:space="0" w:color="auto"/>
          </w:divBdr>
        </w:div>
        <w:div w:id="950623998">
          <w:marLeft w:val="0"/>
          <w:marRight w:val="0"/>
          <w:marTop w:val="0"/>
          <w:marBottom w:val="0"/>
          <w:divBdr>
            <w:top w:val="none" w:sz="0" w:space="0" w:color="auto"/>
            <w:left w:val="none" w:sz="0" w:space="0" w:color="auto"/>
            <w:bottom w:val="none" w:sz="0" w:space="0" w:color="auto"/>
            <w:right w:val="none" w:sz="0" w:space="0" w:color="auto"/>
          </w:divBdr>
        </w:div>
        <w:div w:id="1148400337">
          <w:marLeft w:val="0"/>
          <w:marRight w:val="0"/>
          <w:marTop w:val="0"/>
          <w:marBottom w:val="0"/>
          <w:divBdr>
            <w:top w:val="none" w:sz="0" w:space="0" w:color="auto"/>
            <w:left w:val="none" w:sz="0" w:space="0" w:color="auto"/>
            <w:bottom w:val="none" w:sz="0" w:space="0" w:color="auto"/>
            <w:right w:val="none" w:sz="0" w:space="0" w:color="auto"/>
          </w:divBdr>
        </w:div>
        <w:div w:id="1494174645">
          <w:marLeft w:val="0"/>
          <w:marRight w:val="0"/>
          <w:marTop w:val="0"/>
          <w:marBottom w:val="0"/>
          <w:divBdr>
            <w:top w:val="none" w:sz="0" w:space="0" w:color="auto"/>
            <w:left w:val="none" w:sz="0" w:space="0" w:color="auto"/>
            <w:bottom w:val="none" w:sz="0" w:space="0" w:color="auto"/>
            <w:right w:val="none" w:sz="0" w:space="0" w:color="auto"/>
          </w:divBdr>
        </w:div>
        <w:div w:id="1515260889">
          <w:marLeft w:val="0"/>
          <w:marRight w:val="0"/>
          <w:marTop w:val="0"/>
          <w:marBottom w:val="0"/>
          <w:divBdr>
            <w:top w:val="none" w:sz="0" w:space="0" w:color="auto"/>
            <w:left w:val="none" w:sz="0" w:space="0" w:color="auto"/>
            <w:bottom w:val="none" w:sz="0" w:space="0" w:color="auto"/>
            <w:right w:val="none" w:sz="0" w:space="0" w:color="auto"/>
          </w:divBdr>
        </w:div>
        <w:div w:id="1800952078">
          <w:marLeft w:val="0"/>
          <w:marRight w:val="0"/>
          <w:marTop w:val="0"/>
          <w:marBottom w:val="0"/>
          <w:divBdr>
            <w:top w:val="none" w:sz="0" w:space="0" w:color="auto"/>
            <w:left w:val="none" w:sz="0" w:space="0" w:color="auto"/>
            <w:bottom w:val="none" w:sz="0" w:space="0" w:color="auto"/>
            <w:right w:val="none" w:sz="0" w:space="0" w:color="auto"/>
          </w:divBdr>
        </w:div>
      </w:divsChild>
    </w:div>
    <w:div w:id="80031279">
      <w:bodyDiv w:val="1"/>
      <w:marLeft w:val="0"/>
      <w:marRight w:val="0"/>
      <w:marTop w:val="0"/>
      <w:marBottom w:val="0"/>
      <w:divBdr>
        <w:top w:val="none" w:sz="0" w:space="0" w:color="auto"/>
        <w:left w:val="none" w:sz="0" w:space="0" w:color="auto"/>
        <w:bottom w:val="none" w:sz="0" w:space="0" w:color="auto"/>
        <w:right w:val="none" w:sz="0" w:space="0" w:color="auto"/>
      </w:divBdr>
      <w:divsChild>
        <w:div w:id="38093782">
          <w:marLeft w:val="0"/>
          <w:marRight w:val="0"/>
          <w:marTop w:val="0"/>
          <w:marBottom w:val="0"/>
          <w:divBdr>
            <w:top w:val="none" w:sz="0" w:space="0" w:color="auto"/>
            <w:left w:val="none" w:sz="0" w:space="0" w:color="auto"/>
            <w:bottom w:val="none" w:sz="0" w:space="0" w:color="auto"/>
            <w:right w:val="none" w:sz="0" w:space="0" w:color="auto"/>
          </w:divBdr>
        </w:div>
        <w:div w:id="183859882">
          <w:marLeft w:val="0"/>
          <w:marRight w:val="0"/>
          <w:marTop w:val="0"/>
          <w:marBottom w:val="0"/>
          <w:divBdr>
            <w:top w:val="none" w:sz="0" w:space="0" w:color="auto"/>
            <w:left w:val="none" w:sz="0" w:space="0" w:color="auto"/>
            <w:bottom w:val="none" w:sz="0" w:space="0" w:color="auto"/>
            <w:right w:val="none" w:sz="0" w:space="0" w:color="auto"/>
          </w:divBdr>
        </w:div>
        <w:div w:id="1920824852">
          <w:marLeft w:val="0"/>
          <w:marRight w:val="0"/>
          <w:marTop w:val="0"/>
          <w:marBottom w:val="0"/>
          <w:divBdr>
            <w:top w:val="none" w:sz="0" w:space="0" w:color="auto"/>
            <w:left w:val="none" w:sz="0" w:space="0" w:color="auto"/>
            <w:bottom w:val="none" w:sz="0" w:space="0" w:color="auto"/>
            <w:right w:val="none" w:sz="0" w:space="0" w:color="auto"/>
          </w:divBdr>
        </w:div>
      </w:divsChild>
    </w:div>
    <w:div w:id="133714954">
      <w:bodyDiv w:val="1"/>
      <w:marLeft w:val="0"/>
      <w:marRight w:val="0"/>
      <w:marTop w:val="0"/>
      <w:marBottom w:val="0"/>
      <w:divBdr>
        <w:top w:val="none" w:sz="0" w:space="0" w:color="auto"/>
        <w:left w:val="none" w:sz="0" w:space="0" w:color="auto"/>
        <w:bottom w:val="none" w:sz="0" w:space="0" w:color="auto"/>
        <w:right w:val="none" w:sz="0" w:space="0" w:color="auto"/>
      </w:divBdr>
      <w:divsChild>
        <w:div w:id="12263947">
          <w:marLeft w:val="0"/>
          <w:marRight w:val="0"/>
          <w:marTop w:val="0"/>
          <w:marBottom w:val="0"/>
          <w:divBdr>
            <w:top w:val="none" w:sz="0" w:space="0" w:color="auto"/>
            <w:left w:val="none" w:sz="0" w:space="0" w:color="auto"/>
            <w:bottom w:val="none" w:sz="0" w:space="0" w:color="auto"/>
            <w:right w:val="none" w:sz="0" w:space="0" w:color="auto"/>
          </w:divBdr>
        </w:div>
        <w:div w:id="99952705">
          <w:marLeft w:val="0"/>
          <w:marRight w:val="0"/>
          <w:marTop w:val="0"/>
          <w:marBottom w:val="0"/>
          <w:divBdr>
            <w:top w:val="none" w:sz="0" w:space="0" w:color="auto"/>
            <w:left w:val="none" w:sz="0" w:space="0" w:color="auto"/>
            <w:bottom w:val="none" w:sz="0" w:space="0" w:color="auto"/>
            <w:right w:val="none" w:sz="0" w:space="0" w:color="auto"/>
          </w:divBdr>
        </w:div>
        <w:div w:id="141044793">
          <w:marLeft w:val="0"/>
          <w:marRight w:val="0"/>
          <w:marTop w:val="0"/>
          <w:marBottom w:val="0"/>
          <w:divBdr>
            <w:top w:val="none" w:sz="0" w:space="0" w:color="auto"/>
            <w:left w:val="none" w:sz="0" w:space="0" w:color="auto"/>
            <w:bottom w:val="none" w:sz="0" w:space="0" w:color="auto"/>
            <w:right w:val="none" w:sz="0" w:space="0" w:color="auto"/>
          </w:divBdr>
        </w:div>
        <w:div w:id="181361677">
          <w:marLeft w:val="0"/>
          <w:marRight w:val="0"/>
          <w:marTop w:val="0"/>
          <w:marBottom w:val="0"/>
          <w:divBdr>
            <w:top w:val="none" w:sz="0" w:space="0" w:color="auto"/>
            <w:left w:val="none" w:sz="0" w:space="0" w:color="auto"/>
            <w:bottom w:val="none" w:sz="0" w:space="0" w:color="auto"/>
            <w:right w:val="none" w:sz="0" w:space="0" w:color="auto"/>
          </w:divBdr>
        </w:div>
        <w:div w:id="222259037">
          <w:marLeft w:val="0"/>
          <w:marRight w:val="0"/>
          <w:marTop w:val="0"/>
          <w:marBottom w:val="0"/>
          <w:divBdr>
            <w:top w:val="none" w:sz="0" w:space="0" w:color="auto"/>
            <w:left w:val="none" w:sz="0" w:space="0" w:color="auto"/>
            <w:bottom w:val="none" w:sz="0" w:space="0" w:color="auto"/>
            <w:right w:val="none" w:sz="0" w:space="0" w:color="auto"/>
          </w:divBdr>
          <w:divsChild>
            <w:div w:id="1696228953">
              <w:marLeft w:val="0"/>
              <w:marRight w:val="0"/>
              <w:marTop w:val="0"/>
              <w:marBottom w:val="0"/>
              <w:divBdr>
                <w:top w:val="none" w:sz="0" w:space="0" w:color="auto"/>
                <w:left w:val="none" w:sz="0" w:space="0" w:color="auto"/>
                <w:bottom w:val="none" w:sz="0" w:space="0" w:color="auto"/>
                <w:right w:val="none" w:sz="0" w:space="0" w:color="auto"/>
              </w:divBdr>
            </w:div>
          </w:divsChild>
        </w:div>
        <w:div w:id="268398023">
          <w:marLeft w:val="0"/>
          <w:marRight w:val="0"/>
          <w:marTop w:val="0"/>
          <w:marBottom w:val="0"/>
          <w:divBdr>
            <w:top w:val="none" w:sz="0" w:space="0" w:color="auto"/>
            <w:left w:val="none" w:sz="0" w:space="0" w:color="auto"/>
            <w:bottom w:val="none" w:sz="0" w:space="0" w:color="auto"/>
            <w:right w:val="none" w:sz="0" w:space="0" w:color="auto"/>
          </w:divBdr>
        </w:div>
        <w:div w:id="517161341">
          <w:marLeft w:val="0"/>
          <w:marRight w:val="0"/>
          <w:marTop w:val="0"/>
          <w:marBottom w:val="0"/>
          <w:divBdr>
            <w:top w:val="none" w:sz="0" w:space="0" w:color="auto"/>
            <w:left w:val="none" w:sz="0" w:space="0" w:color="auto"/>
            <w:bottom w:val="none" w:sz="0" w:space="0" w:color="auto"/>
            <w:right w:val="none" w:sz="0" w:space="0" w:color="auto"/>
          </w:divBdr>
        </w:div>
        <w:div w:id="612830281">
          <w:marLeft w:val="0"/>
          <w:marRight w:val="0"/>
          <w:marTop w:val="0"/>
          <w:marBottom w:val="0"/>
          <w:divBdr>
            <w:top w:val="none" w:sz="0" w:space="0" w:color="auto"/>
            <w:left w:val="none" w:sz="0" w:space="0" w:color="auto"/>
            <w:bottom w:val="none" w:sz="0" w:space="0" w:color="auto"/>
            <w:right w:val="none" w:sz="0" w:space="0" w:color="auto"/>
          </w:divBdr>
          <w:divsChild>
            <w:div w:id="483351279">
              <w:marLeft w:val="0"/>
              <w:marRight w:val="0"/>
              <w:marTop w:val="0"/>
              <w:marBottom w:val="0"/>
              <w:divBdr>
                <w:top w:val="none" w:sz="0" w:space="0" w:color="auto"/>
                <w:left w:val="none" w:sz="0" w:space="0" w:color="auto"/>
                <w:bottom w:val="none" w:sz="0" w:space="0" w:color="auto"/>
                <w:right w:val="none" w:sz="0" w:space="0" w:color="auto"/>
              </w:divBdr>
            </w:div>
            <w:div w:id="649332083">
              <w:marLeft w:val="0"/>
              <w:marRight w:val="0"/>
              <w:marTop w:val="0"/>
              <w:marBottom w:val="0"/>
              <w:divBdr>
                <w:top w:val="none" w:sz="0" w:space="0" w:color="auto"/>
                <w:left w:val="none" w:sz="0" w:space="0" w:color="auto"/>
                <w:bottom w:val="none" w:sz="0" w:space="0" w:color="auto"/>
                <w:right w:val="none" w:sz="0" w:space="0" w:color="auto"/>
              </w:divBdr>
            </w:div>
            <w:div w:id="704477778">
              <w:marLeft w:val="0"/>
              <w:marRight w:val="0"/>
              <w:marTop w:val="0"/>
              <w:marBottom w:val="0"/>
              <w:divBdr>
                <w:top w:val="none" w:sz="0" w:space="0" w:color="auto"/>
                <w:left w:val="none" w:sz="0" w:space="0" w:color="auto"/>
                <w:bottom w:val="none" w:sz="0" w:space="0" w:color="auto"/>
                <w:right w:val="none" w:sz="0" w:space="0" w:color="auto"/>
              </w:divBdr>
            </w:div>
            <w:div w:id="962079845">
              <w:marLeft w:val="0"/>
              <w:marRight w:val="0"/>
              <w:marTop w:val="0"/>
              <w:marBottom w:val="0"/>
              <w:divBdr>
                <w:top w:val="none" w:sz="0" w:space="0" w:color="auto"/>
                <w:left w:val="none" w:sz="0" w:space="0" w:color="auto"/>
                <w:bottom w:val="none" w:sz="0" w:space="0" w:color="auto"/>
                <w:right w:val="none" w:sz="0" w:space="0" w:color="auto"/>
              </w:divBdr>
            </w:div>
          </w:divsChild>
        </w:div>
        <w:div w:id="682436453">
          <w:marLeft w:val="0"/>
          <w:marRight w:val="0"/>
          <w:marTop w:val="0"/>
          <w:marBottom w:val="0"/>
          <w:divBdr>
            <w:top w:val="none" w:sz="0" w:space="0" w:color="auto"/>
            <w:left w:val="none" w:sz="0" w:space="0" w:color="auto"/>
            <w:bottom w:val="none" w:sz="0" w:space="0" w:color="auto"/>
            <w:right w:val="none" w:sz="0" w:space="0" w:color="auto"/>
          </w:divBdr>
        </w:div>
        <w:div w:id="887573756">
          <w:marLeft w:val="0"/>
          <w:marRight w:val="0"/>
          <w:marTop w:val="0"/>
          <w:marBottom w:val="0"/>
          <w:divBdr>
            <w:top w:val="none" w:sz="0" w:space="0" w:color="auto"/>
            <w:left w:val="none" w:sz="0" w:space="0" w:color="auto"/>
            <w:bottom w:val="none" w:sz="0" w:space="0" w:color="auto"/>
            <w:right w:val="none" w:sz="0" w:space="0" w:color="auto"/>
          </w:divBdr>
        </w:div>
        <w:div w:id="990986116">
          <w:marLeft w:val="0"/>
          <w:marRight w:val="0"/>
          <w:marTop w:val="0"/>
          <w:marBottom w:val="0"/>
          <w:divBdr>
            <w:top w:val="none" w:sz="0" w:space="0" w:color="auto"/>
            <w:left w:val="none" w:sz="0" w:space="0" w:color="auto"/>
            <w:bottom w:val="none" w:sz="0" w:space="0" w:color="auto"/>
            <w:right w:val="none" w:sz="0" w:space="0" w:color="auto"/>
          </w:divBdr>
        </w:div>
        <w:div w:id="1274248177">
          <w:marLeft w:val="0"/>
          <w:marRight w:val="0"/>
          <w:marTop w:val="0"/>
          <w:marBottom w:val="0"/>
          <w:divBdr>
            <w:top w:val="none" w:sz="0" w:space="0" w:color="auto"/>
            <w:left w:val="none" w:sz="0" w:space="0" w:color="auto"/>
            <w:bottom w:val="none" w:sz="0" w:space="0" w:color="auto"/>
            <w:right w:val="none" w:sz="0" w:space="0" w:color="auto"/>
          </w:divBdr>
        </w:div>
        <w:div w:id="1522427104">
          <w:marLeft w:val="0"/>
          <w:marRight w:val="0"/>
          <w:marTop w:val="0"/>
          <w:marBottom w:val="0"/>
          <w:divBdr>
            <w:top w:val="none" w:sz="0" w:space="0" w:color="auto"/>
            <w:left w:val="none" w:sz="0" w:space="0" w:color="auto"/>
            <w:bottom w:val="none" w:sz="0" w:space="0" w:color="auto"/>
            <w:right w:val="none" w:sz="0" w:space="0" w:color="auto"/>
          </w:divBdr>
        </w:div>
        <w:div w:id="1703745333">
          <w:marLeft w:val="0"/>
          <w:marRight w:val="0"/>
          <w:marTop w:val="0"/>
          <w:marBottom w:val="0"/>
          <w:divBdr>
            <w:top w:val="none" w:sz="0" w:space="0" w:color="auto"/>
            <w:left w:val="none" w:sz="0" w:space="0" w:color="auto"/>
            <w:bottom w:val="none" w:sz="0" w:space="0" w:color="auto"/>
            <w:right w:val="none" w:sz="0" w:space="0" w:color="auto"/>
          </w:divBdr>
        </w:div>
        <w:div w:id="1817455120">
          <w:marLeft w:val="0"/>
          <w:marRight w:val="0"/>
          <w:marTop w:val="0"/>
          <w:marBottom w:val="0"/>
          <w:divBdr>
            <w:top w:val="none" w:sz="0" w:space="0" w:color="auto"/>
            <w:left w:val="none" w:sz="0" w:space="0" w:color="auto"/>
            <w:bottom w:val="none" w:sz="0" w:space="0" w:color="auto"/>
            <w:right w:val="none" w:sz="0" w:space="0" w:color="auto"/>
          </w:divBdr>
        </w:div>
        <w:div w:id="1824931632">
          <w:marLeft w:val="0"/>
          <w:marRight w:val="0"/>
          <w:marTop w:val="0"/>
          <w:marBottom w:val="0"/>
          <w:divBdr>
            <w:top w:val="none" w:sz="0" w:space="0" w:color="auto"/>
            <w:left w:val="none" w:sz="0" w:space="0" w:color="auto"/>
            <w:bottom w:val="none" w:sz="0" w:space="0" w:color="auto"/>
            <w:right w:val="none" w:sz="0" w:space="0" w:color="auto"/>
          </w:divBdr>
        </w:div>
        <w:div w:id="1832015929">
          <w:marLeft w:val="0"/>
          <w:marRight w:val="0"/>
          <w:marTop w:val="0"/>
          <w:marBottom w:val="0"/>
          <w:divBdr>
            <w:top w:val="none" w:sz="0" w:space="0" w:color="auto"/>
            <w:left w:val="none" w:sz="0" w:space="0" w:color="auto"/>
            <w:bottom w:val="none" w:sz="0" w:space="0" w:color="auto"/>
            <w:right w:val="none" w:sz="0" w:space="0" w:color="auto"/>
          </w:divBdr>
        </w:div>
      </w:divsChild>
    </w:div>
    <w:div w:id="138234740">
      <w:bodyDiv w:val="1"/>
      <w:marLeft w:val="0"/>
      <w:marRight w:val="0"/>
      <w:marTop w:val="0"/>
      <w:marBottom w:val="0"/>
      <w:divBdr>
        <w:top w:val="none" w:sz="0" w:space="0" w:color="auto"/>
        <w:left w:val="none" w:sz="0" w:space="0" w:color="auto"/>
        <w:bottom w:val="none" w:sz="0" w:space="0" w:color="auto"/>
        <w:right w:val="none" w:sz="0" w:space="0" w:color="auto"/>
      </w:divBdr>
      <w:divsChild>
        <w:div w:id="90394448">
          <w:marLeft w:val="0"/>
          <w:marRight w:val="0"/>
          <w:marTop w:val="0"/>
          <w:marBottom w:val="0"/>
          <w:divBdr>
            <w:top w:val="none" w:sz="0" w:space="0" w:color="auto"/>
            <w:left w:val="none" w:sz="0" w:space="0" w:color="auto"/>
            <w:bottom w:val="none" w:sz="0" w:space="0" w:color="auto"/>
            <w:right w:val="none" w:sz="0" w:space="0" w:color="auto"/>
          </w:divBdr>
        </w:div>
        <w:div w:id="346256818">
          <w:marLeft w:val="0"/>
          <w:marRight w:val="0"/>
          <w:marTop w:val="0"/>
          <w:marBottom w:val="0"/>
          <w:divBdr>
            <w:top w:val="none" w:sz="0" w:space="0" w:color="auto"/>
            <w:left w:val="none" w:sz="0" w:space="0" w:color="auto"/>
            <w:bottom w:val="none" w:sz="0" w:space="0" w:color="auto"/>
            <w:right w:val="none" w:sz="0" w:space="0" w:color="auto"/>
          </w:divBdr>
        </w:div>
        <w:div w:id="649134906">
          <w:marLeft w:val="0"/>
          <w:marRight w:val="0"/>
          <w:marTop w:val="0"/>
          <w:marBottom w:val="0"/>
          <w:divBdr>
            <w:top w:val="none" w:sz="0" w:space="0" w:color="auto"/>
            <w:left w:val="none" w:sz="0" w:space="0" w:color="auto"/>
            <w:bottom w:val="none" w:sz="0" w:space="0" w:color="auto"/>
            <w:right w:val="none" w:sz="0" w:space="0" w:color="auto"/>
          </w:divBdr>
        </w:div>
        <w:div w:id="768282108">
          <w:marLeft w:val="0"/>
          <w:marRight w:val="0"/>
          <w:marTop w:val="0"/>
          <w:marBottom w:val="0"/>
          <w:divBdr>
            <w:top w:val="none" w:sz="0" w:space="0" w:color="auto"/>
            <w:left w:val="none" w:sz="0" w:space="0" w:color="auto"/>
            <w:bottom w:val="none" w:sz="0" w:space="0" w:color="auto"/>
            <w:right w:val="none" w:sz="0" w:space="0" w:color="auto"/>
          </w:divBdr>
          <w:divsChild>
            <w:div w:id="1403672256">
              <w:marLeft w:val="0"/>
              <w:marRight w:val="0"/>
              <w:marTop w:val="0"/>
              <w:marBottom w:val="0"/>
              <w:divBdr>
                <w:top w:val="none" w:sz="0" w:space="0" w:color="auto"/>
                <w:left w:val="none" w:sz="0" w:space="0" w:color="auto"/>
                <w:bottom w:val="none" w:sz="0" w:space="0" w:color="auto"/>
                <w:right w:val="none" w:sz="0" w:space="0" w:color="auto"/>
              </w:divBdr>
            </w:div>
            <w:div w:id="1688171973">
              <w:marLeft w:val="0"/>
              <w:marRight w:val="0"/>
              <w:marTop w:val="0"/>
              <w:marBottom w:val="0"/>
              <w:divBdr>
                <w:top w:val="none" w:sz="0" w:space="0" w:color="auto"/>
                <w:left w:val="none" w:sz="0" w:space="0" w:color="auto"/>
                <w:bottom w:val="none" w:sz="0" w:space="0" w:color="auto"/>
                <w:right w:val="none" w:sz="0" w:space="0" w:color="auto"/>
              </w:divBdr>
            </w:div>
            <w:div w:id="1797065119">
              <w:marLeft w:val="0"/>
              <w:marRight w:val="0"/>
              <w:marTop w:val="0"/>
              <w:marBottom w:val="0"/>
              <w:divBdr>
                <w:top w:val="none" w:sz="0" w:space="0" w:color="auto"/>
                <w:left w:val="none" w:sz="0" w:space="0" w:color="auto"/>
                <w:bottom w:val="none" w:sz="0" w:space="0" w:color="auto"/>
                <w:right w:val="none" w:sz="0" w:space="0" w:color="auto"/>
              </w:divBdr>
            </w:div>
            <w:div w:id="1835950468">
              <w:marLeft w:val="0"/>
              <w:marRight w:val="0"/>
              <w:marTop w:val="0"/>
              <w:marBottom w:val="0"/>
              <w:divBdr>
                <w:top w:val="none" w:sz="0" w:space="0" w:color="auto"/>
                <w:left w:val="none" w:sz="0" w:space="0" w:color="auto"/>
                <w:bottom w:val="none" w:sz="0" w:space="0" w:color="auto"/>
                <w:right w:val="none" w:sz="0" w:space="0" w:color="auto"/>
              </w:divBdr>
            </w:div>
            <w:div w:id="1862864429">
              <w:marLeft w:val="0"/>
              <w:marRight w:val="0"/>
              <w:marTop w:val="0"/>
              <w:marBottom w:val="0"/>
              <w:divBdr>
                <w:top w:val="none" w:sz="0" w:space="0" w:color="auto"/>
                <w:left w:val="none" w:sz="0" w:space="0" w:color="auto"/>
                <w:bottom w:val="none" w:sz="0" w:space="0" w:color="auto"/>
                <w:right w:val="none" w:sz="0" w:space="0" w:color="auto"/>
              </w:divBdr>
            </w:div>
          </w:divsChild>
        </w:div>
        <w:div w:id="1145047090">
          <w:marLeft w:val="0"/>
          <w:marRight w:val="0"/>
          <w:marTop w:val="0"/>
          <w:marBottom w:val="0"/>
          <w:divBdr>
            <w:top w:val="none" w:sz="0" w:space="0" w:color="auto"/>
            <w:left w:val="none" w:sz="0" w:space="0" w:color="auto"/>
            <w:bottom w:val="none" w:sz="0" w:space="0" w:color="auto"/>
            <w:right w:val="none" w:sz="0" w:space="0" w:color="auto"/>
          </w:divBdr>
        </w:div>
        <w:div w:id="1402168574">
          <w:marLeft w:val="0"/>
          <w:marRight w:val="0"/>
          <w:marTop w:val="0"/>
          <w:marBottom w:val="0"/>
          <w:divBdr>
            <w:top w:val="none" w:sz="0" w:space="0" w:color="auto"/>
            <w:left w:val="none" w:sz="0" w:space="0" w:color="auto"/>
            <w:bottom w:val="none" w:sz="0" w:space="0" w:color="auto"/>
            <w:right w:val="none" w:sz="0" w:space="0" w:color="auto"/>
          </w:divBdr>
        </w:div>
        <w:div w:id="1406149971">
          <w:marLeft w:val="0"/>
          <w:marRight w:val="0"/>
          <w:marTop w:val="0"/>
          <w:marBottom w:val="0"/>
          <w:divBdr>
            <w:top w:val="none" w:sz="0" w:space="0" w:color="auto"/>
            <w:left w:val="none" w:sz="0" w:space="0" w:color="auto"/>
            <w:bottom w:val="none" w:sz="0" w:space="0" w:color="auto"/>
            <w:right w:val="none" w:sz="0" w:space="0" w:color="auto"/>
          </w:divBdr>
        </w:div>
        <w:div w:id="1538810263">
          <w:marLeft w:val="0"/>
          <w:marRight w:val="0"/>
          <w:marTop w:val="0"/>
          <w:marBottom w:val="0"/>
          <w:divBdr>
            <w:top w:val="none" w:sz="0" w:space="0" w:color="auto"/>
            <w:left w:val="none" w:sz="0" w:space="0" w:color="auto"/>
            <w:bottom w:val="none" w:sz="0" w:space="0" w:color="auto"/>
            <w:right w:val="none" w:sz="0" w:space="0" w:color="auto"/>
          </w:divBdr>
        </w:div>
        <w:div w:id="1841240018">
          <w:marLeft w:val="0"/>
          <w:marRight w:val="0"/>
          <w:marTop w:val="0"/>
          <w:marBottom w:val="0"/>
          <w:divBdr>
            <w:top w:val="none" w:sz="0" w:space="0" w:color="auto"/>
            <w:left w:val="none" w:sz="0" w:space="0" w:color="auto"/>
            <w:bottom w:val="none" w:sz="0" w:space="0" w:color="auto"/>
            <w:right w:val="none" w:sz="0" w:space="0" w:color="auto"/>
          </w:divBdr>
        </w:div>
        <w:div w:id="1869676950">
          <w:marLeft w:val="0"/>
          <w:marRight w:val="0"/>
          <w:marTop w:val="0"/>
          <w:marBottom w:val="0"/>
          <w:divBdr>
            <w:top w:val="none" w:sz="0" w:space="0" w:color="auto"/>
            <w:left w:val="none" w:sz="0" w:space="0" w:color="auto"/>
            <w:bottom w:val="none" w:sz="0" w:space="0" w:color="auto"/>
            <w:right w:val="none" w:sz="0" w:space="0" w:color="auto"/>
          </w:divBdr>
        </w:div>
        <w:div w:id="1895894310">
          <w:marLeft w:val="0"/>
          <w:marRight w:val="0"/>
          <w:marTop w:val="0"/>
          <w:marBottom w:val="0"/>
          <w:divBdr>
            <w:top w:val="none" w:sz="0" w:space="0" w:color="auto"/>
            <w:left w:val="none" w:sz="0" w:space="0" w:color="auto"/>
            <w:bottom w:val="none" w:sz="0" w:space="0" w:color="auto"/>
            <w:right w:val="none" w:sz="0" w:space="0" w:color="auto"/>
          </w:divBdr>
        </w:div>
        <w:div w:id="1913537568">
          <w:marLeft w:val="0"/>
          <w:marRight w:val="0"/>
          <w:marTop w:val="0"/>
          <w:marBottom w:val="0"/>
          <w:divBdr>
            <w:top w:val="none" w:sz="0" w:space="0" w:color="auto"/>
            <w:left w:val="none" w:sz="0" w:space="0" w:color="auto"/>
            <w:bottom w:val="none" w:sz="0" w:space="0" w:color="auto"/>
            <w:right w:val="none" w:sz="0" w:space="0" w:color="auto"/>
          </w:divBdr>
          <w:divsChild>
            <w:div w:id="198200865">
              <w:marLeft w:val="0"/>
              <w:marRight w:val="0"/>
              <w:marTop w:val="0"/>
              <w:marBottom w:val="0"/>
              <w:divBdr>
                <w:top w:val="none" w:sz="0" w:space="0" w:color="auto"/>
                <w:left w:val="none" w:sz="0" w:space="0" w:color="auto"/>
                <w:bottom w:val="none" w:sz="0" w:space="0" w:color="auto"/>
                <w:right w:val="none" w:sz="0" w:space="0" w:color="auto"/>
              </w:divBdr>
            </w:div>
            <w:div w:id="540481231">
              <w:marLeft w:val="0"/>
              <w:marRight w:val="0"/>
              <w:marTop w:val="0"/>
              <w:marBottom w:val="0"/>
              <w:divBdr>
                <w:top w:val="none" w:sz="0" w:space="0" w:color="auto"/>
                <w:left w:val="none" w:sz="0" w:space="0" w:color="auto"/>
                <w:bottom w:val="none" w:sz="0" w:space="0" w:color="auto"/>
                <w:right w:val="none" w:sz="0" w:space="0" w:color="auto"/>
              </w:divBdr>
            </w:div>
            <w:div w:id="586619612">
              <w:marLeft w:val="0"/>
              <w:marRight w:val="0"/>
              <w:marTop w:val="0"/>
              <w:marBottom w:val="0"/>
              <w:divBdr>
                <w:top w:val="none" w:sz="0" w:space="0" w:color="auto"/>
                <w:left w:val="none" w:sz="0" w:space="0" w:color="auto"/>
                <w:bottom w:val="none" w:sz="0" w:space="0" w:color="auto"/>
                <w:right w:val="none" w:sz="0" w:space="0" w:color="auto"/>
              </w:divBdr>
            </w:div>
            <w:div w:id="1389721496">
              <w:marLeft w:val="0"/>
              <w:marRight w:val="0"/>
              <w:marTop w:val="0"/>
              <w:marBottom w:val="0"/>
              <w:divBdr>
                <w:top w:val="none" w:sz="0" w:space="0" w:color="auto"/>
                <w:left w:val="none" w:sz="0" w:space="0" w:color="auto"/>
                <w:bottom w:val="none" w:sz="0" w:space="0" w:color="auto"/>
                <w:right w:val="none" w:sz="0" w:space="0" w:color="auto"/>
              </w:divBdr>
            </w:div>
            <w:div w:id="1749687971">
              <w:marLeft w:val="0"/>
              <w:marRight w:val="0"/>
              <w:marTop w:val="0"/>
              <w:marBottom w:val="0"/>
              <w:divBdr>
                <w:top w:val="none" w:sz="0" w:space="0" w:color="auto"/>
                <w:left w:val="none" w:sz="0" w:space="0" w:color="auto"/>
                <w:bottom w:val="none" w:sz="0" w:space="0" w:color="auto"/>
                <w:right w:val="none" w:sz="0" w:space="0" w:color="auto"/>
              </w:divBdr>
            </w:div>
          </w:divsChild>
        </w:div>
        <w:div w:id="2141996346">
          <w:marLeft w:val="0"/>
          <w:marRight w:val="0"/>
          <w:marTop w:val="0"/>
          <w:marBottom w:val="0"/>
          <w:divBdr>
            <w:top w:val="none" w:sz="0" w:space="0" w:color="auto"/>
            <w:left w:val="none" w:sz="0" w:space="0" w:color="auto"/>
            <w:bottom w:val="none" w:sz="0" w:space="0" w:color="auto"/>
            <w:right w:val="none" w:sz="0" w:space="0" w:color="auto"/>
          </w:divBdr>
        </w:div>
      </w:divsChild>
    </w:div>
    <w:div w:id="146748686">
      <w:bodyDiv w:val="1"/>
      <w:marLeft w:val="0"/>
      <w:marRight w:val="0"/>
      <w:marTop w:val="0"/>
      <w:marBottom w:val="0"/>
      <w:divBdr>
        <w:top w:val="none" w:sz="0" w:space="0" w:color="auto"/>
        <w:left w:val="none" w:sz="0" w:space="0" w:color="auto"/>
        <w:bottom w:val="none" w:sz="0" w:space="0" w:color="auto"/>
        <w:right w:val="none" w:sz="0" w:space="0" w:color="auto"/>
      </w:divBdr>
      <w:divsChild>
        <w:div w:id="211354609">
          <w:marLeft w:val="0"/>
          <w:marRight w:val="0"/>
          <w:marTop w:val="0"/>
          <w:marBottom w:val="0"/>
          <w:divBdr>
            <w:top w:val="none" w:sz="0" w:space="0" w:color="auto"/>
            <w:left w:val="none" w:sz="0" w:space="0" w:color="auto"/>
            <w:bottom w:val="none" w:sz="0" w:space="0" w:color="auto"/>
            <w:right w:val="none" w:sz="0" w:space="0" w:color="auto"/>
          </w:divBdr>
        </w:div>
        <w:div w:id="436801244">
          <w:marLeft w:val="0"/>
          <w:marRight w:val="0"/>
          <w:marTop w:val="0"/>
          <w:marBottom w:val="0"/>
          <w:divBdr>
            <w:top w:val="none" w:sz="0" w:space="0" w:color="auto"/>
            <w:left w:val="none" w:sz="0" w:space="0" w:color="auto"/>
            <w:bottom w:val="none" w:sz="0" w:space="0" w:color="auto"/>
            <w:right w:val="none" w:sz="0" w:space="0" w:color="auto"/>
          </w:divBdr>
        </w:div>
        <w:div w:id="467557544">
          <w:marLeft w:val="0"/>
          <w:marRight w:val="0"/>
          <w:marTop w:val="0"/>
          <w:marBottom w:val="0"/>
          <w:divBdr>
            <w:top w:val="none" w:sz="0" w:space="0" w:color="auto"/>
            <w:left w:val="none" w:sz="0" w:space="0" w:color="auto"/>
            <w:bottom w:val="none" w:sz="0" w:space="0" w:color="auto"/>
            <w:right w:val="none" w:sz="0" w:space="0" w:color="auto"/>
          </w:divBdr>
        </w:div>
        <w:div w:id="947202742">
          <w:marLeft w:val="0"/>
          <w:marRight w:val="0"/>
          <w:marTop w:val="0"/>
          <w:marBottom w:val="0"/>
          <w:divBdr>
            <w:top w:val="none" w:sz="0" w:space="0" w:color="auto"/>
            <w:left w:val="none" w:sz="0" w:space="0" w:color="auto"/>
            <w:bottom w:val="none" w:sz="0" w:space="0" w:color="auto"/>
            <w:right w:val="none" w:sz="0" w:space="0" w:color="auto"/>
          </w:divBdr>
        </w:div>
        <w:div w:id="1119834677">
          <w:marLeft w:val="0"/>
          <w:marRight w:val="0"/>
          <w:marTop w:val="0"/>
          <w:marBottom w:val="0"/>
          <w:divBdr>
            <w:top w:val="none" w:sz="0" w:space="0" w:color="auto"/>
            <w:left w:val="none" w:sz="0" w:space="0" w:color="auto"/>
            <w:bottom w:val="none" w:sz="0" w:space="0" w:color="auto"/>
            <w:right w:val="none" w:sz="0" w:space="0" w:color="auto"/>
          </w:divBdr>
        </w:div>
        <w:div w:id="1125853287">
          <w:marLeft w:val="0"/>
          <w:marRight w:val="0"/>
          <w:marTop w:val="0"/>
          <w:marBottom w:val="0"/>
          <w:divBdr>
            <w:top w:val="none" w:sz="0" w:space="0" w:color="auto"/>
            <w:left w:val="none" w:sz="0" w:space="0" w:color="auto"/>
            <w:bottom w:val="none" w:sz="0" w:space="0" w:color="auto"/>
            <w:right w:val="none" w:sz="0" w:space="0" w:color="auto"/>
          </w:divBdr>
        </w:div>
        <w:div w:id="1306741530">
          <w:marLeft w:val="0"/>
          <w:marRight w:val="0"/>
          <w:marTop w:val="0"/>
          <w:marBottom w:val="0"/>
          <w:divBdr>
            <w:top w:val="none" w:sz="0" w:space="0" w:color="auto"/>
            <w:left w:val="none" w:sz="0" w:space="0" w:color="auto"/>
            <w:bottom w:val="none" w:sz="0" w:space="0" w:color="auto"/>
            <w:right w:val="none" w:sz="0" w:space="0" w:color="auto"/>
          </w:divBdr>
        </w:div>
        <w:div w:id="1714695176">
          <w:marLeft w:val="0"/>
          <w:marRight w:val="0"/>
          <w:marTop w:val="0"/>
          <w:marBottom w:val="0"/>
          <w:divBdr>
            <w:top w:val="none" w:sz="0" w:space="0" w:color="auto"/>
            <w:left w:val="none" w:sz="0" w:space="0" w:color="auto"/>
            <w:bottom w:val="none" w:sz="0" w:space="0" w:color="auto"/>
            <w:right w:val="none" w:sz="0" w:space="0" w:color="auto"/>
          </w:divBdr>
        </w:div>
        <w:div w:id="1965843044">
          <w:marLeft w:val="0"/>
          <w:marRight w:val="0"/>
          <w:marTop w:val="0"/>
          <w:marBottom w:val="0"/>
          <w:divBdr>
            <w:top w:val="none" w:sz="0" w:space="0" w:color="auto"/>
            <w:left w:val="none" w:sz="0" w:space="0" w:color="auto"/>
            <w:bottom w:val="none" w:sz="0" w:space="0" w:color="auto"/>
            <w:right w:val="none" w:sz="0" w:space="0" w:color="auto"/>
          </w:divBdr>
        </w:div>
        <w:div w:id="2115397106">
          <w:marLeft w:val="0"/>
          <w:marRight w:val="0"/>
          <w:marTop w:val="0"/>
          <w:marBottom w:val="0"/>
          <w:divBdr>
            <w:top w:val="none" w:sz="0" w:space="0" w:color="auto"/>
            <w:left w:val="none" w:sz="0" w:space="0" w:color="auto"/>
            <w:bottom w:val="none" w:sz="0" w:space="0" w:color="auto"/>
            <w:right w:val="none" w:sz="0" w:space="0" w:color="auto"/>
          </w:divBdr>
        </w:div>
      </w:divsChild>
    </w:div>
    <w:div w:id="173767884">
      <w:bodyDiv w:val="1"/>
      <w:marLeft w:val="0"/>
      <w:marRight w:val="0"/>
      <w:marTop w:val="0"/>
      <w:marBottom w:val="0"/>
      <w:divBdr>
        <w:top w:val="none" w:sz="0" w:space="0" w:color="auto"/>
        <w:left w:val="none" w:sz="0" w:space="0" w:color="auto"/>
        <w:bottom w:val="none" w:sz="0" w:space="0" w:color="auto"/>
        <w:right w:val="none" w:sz="0" w:space="0" w:color="auto"/>
      </w:divBdr>
    </w:div>
    <w:div w:id="193664430">
      <w:bodyDiv w:val="1"/>
      <w:marLeft w:val="0"/>
      <w:marRight w:val="0"/>
      <w:marTop w:val="0"/>
      <w:marBottom w:val="0"/>
      <w:divBdr>
        <w:top w:val="none" w:sz="0" w:space="0" w:color="auto"/>
        <w:left w:val="none" w:sz="0" w:space="0" w:color="auto"/>
        <w:bottom w:val="none" w:sz="0" w:space="0" w:color="auto"/>
        <w:right w:val="none" w:sz="0" w:space="0" w:color="auto"/>
      </w:divBdr>
      <w:divsChild>
        <w:div w:id="1416783859">
          <w:marLeft w:val="0"/>
          <w:marRight w:val="0"/>
          <w:marTop w:val="0"/>
          <w:marBottom w:val="0"/>
          <w:divBdr>
            <w:top w:val="none" w:sz="0" w:space="0" w:color="auto"/>
            <w:left w:val="none" w:sz="0" w:space="0" w:color="auto"/>
            <w:bottom w:val="none" w:sz="0" w:space="0" w:color="auto"/>
            <w:right w:val="none" w:sz="0" w:space="0" w:color="auto"/>
          </w:divBdr>
        </w:div>
        <w:div w:id="1973513486">
          <w:marLeft w:val="0"/>
          <w:marRight w:val="0"/>
          <w:marTop w:val="0"/>
          <w:marBottom w:val="0"/>
          <w:divBdr>
            <w:top w:val="none" w:sz="0" w:space="0" w:color="auto"/>
            <w:left w:val="none" w:sz="0" w:space="0" w:color="auto"/>
            <w:bottom w:val="none" w:sz="0" w:space="0" w:color="auto"/>
            <w:right w:val="none" w:sz="0" w:space="0" w:color="auto"/>
          </w:divBdr>
        </w:div>
      </w:divsChild>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262230368">
      <w:bodyDiv w:val="1"/>
      <w:marLeft w:val="0"/>
      <w:marRight w:val="0"/>
      <w:marTop w:val="0"/>
      <w:marBottom w:val="0"/>
      <w:divBdr>
        <w:top w:val="none" w:sz="0" w:space="0" w:color="auto"/>
        <w:left w:val="none" w:sz="0" w:space="0" w:color="auto"/>
        <w:bottom w:val="none" w:sz="0" w:space="0" w:color="auto"/>
        <w:right w:val="none" w:sz="0" w:space="0" w:color="auto"/>
      </w:divBdr>
    </w:div>
    <w:div w:id="264576005">
      <w:bodyDiv w:val="1"/>
      <w:marLeft w:val="0"/>
      <w:marRight w:val="0"/>
      <w:marTop w:val="0"/>
      <w:marBottom w:val="0"/>
      <w:divBdr>
        <w:top w:val="none" w:sz="0" w:space="0" w:color="auto"/>
        <w:left w:val="none" w:sz="0" w:space="0" w:color="auto"/>
        <w:bottom w:val="none" w:sz="0" w:space="0" w:color="auto"/>
        <w:right w:val="none" w:sz="0" w:space="0" w:color="auto"/>
      </w:divBdr>
      <w:divsChild>
        <w:div w:id="111748586">
          <w:marLeft w:val="0"/>
          <w:marRight w:val="0"/>
          <w:marTop w:val="0"/>
          <w:marBottom w:val="0"/>
          <w:divBdr>
            <w:top w:val="none" w:sz="0" w:space="0" w:color="auto"/>
            <w:left w:val="none" w:sz="0" w:space="0" w:color="auto"/>
            <w:bottom w:val="none" w:sz="0" w:space="0" w:color="auto"/>
            <w:right w:val="none" w:sz="0" w:space="0" w:color="auto"/>
          </w:divBdr>
          <w:divsChild>
            <w:div w:id="1070886132">
              <w:marLeft w:val="0"/>
              <w:marRight w:val="0"/>
              <w:marTop w:val="0"/>
              <w:marBottom w:val="0"/>
              <w:divBdr>
                <w:top w:val="none" w:sz="0" w:space="0" w:color="auto"/>
                <w:left w:val="none" w:sz="0" w:space="0" w:color="auto"/>
                <w:bottom w:val="none" w:sz="0" w:space="0" w:color="auto"/>
                <w:right w:val="none" w:sz="0" w:space="0" w:color="auto"/>
              </w:divBdr>
            </w:div>
          </w:divsChild>
        </w:div>
        <w:div w:id="115755383">
          <w:marLeft w:val="0"/>
          <w:marRight w:val="0"/>
          <w:marTop w:val="0"/>
          <w:marBottom w:val="0"/>
          <w:divBdr>
            <w:top w:val="none" w:sz="0" w:space="0" w:color="auto"/>
            <w:left w:val="none" w:sz="0" w:space="0" w:color="auto"/>
            <w:bottom w:val="none" w:sz="0" w:space="0" w:color="auto"/>
            <w:right w:val="none" w:sz="0" w:space="0" w:color="auto"/>
          </w:divBdr>
        </w:div>
        <w:div w:id="147523987">
          <w:marLeft w:val="0"/>
          <w:marRight w:val="0"/>
          <w:marTop w:val="0"/>
          <w:marBottom w:val="0"/>
          <w:divBdr>
            <w:top w:val="none" w:sz="0" w:space="0" w:color="auto"/>
            <w:left w:val="none" w:sz="0" w:space="0" w:color="auto"/>
            <w:bottom w:val="none" w:sz="0" w:space="0" w:color="auto"/>
            <w:right w:val="none" w:sz="0" w:space="0" w:color="auto"/>
          </w:divBdr>
        </w:div>
        <w:div w:id="218632350">
          <w:marLeft w:val="0"/>
          <w:marRight w:val="0"/>
          <w:marTop w:val="0"/>
          <w:marBottom w:val="0"/>
          <w:divBdr>
            <w:top w:val="none" w:sz="0" w:space="0" w:color="auto"/>
            <w:left w:val="none" w:sz="0" w:space="0" w:color="auto"/>
            <w:bottom w:val="none" w:sz="0" w:space="0" w:color="auto"/>
            <w:right w:val="none" w:sz="0" w:space="0" w:color="auto"/>
          </w:divBdr>
        </w:div>
        <w:div w:id="220605605">
          <w:marLeft w:val="0"/>
          <w:marRight w:val="0"/>
          <w:marTop w:val="0"/>
          <w:marBottom w:val="0"/>
          <w:divBdr>
            <w:top w:val="none" w:sz="0" w:space="0" w:color="auto"/>
            <w:left w:val="none" w:sz="0" w:space="0" w:color="auto"/>
            <w:bottom w:val="none" w:sz="0" w:space="0" w:color="auto"/>
            <w:right w:val="none" w:sz="0" w:space="0" w:color="auto"/>
          </w:divBdr>
        </w:div>
        <w:div w:id="351539056">
          <w:marLeft w:val="0"/>
          <w:marRight w:val="0"/>
          <w:marTop w:val="0"/>
          <w:marBottom w:val="0"/>
          <w:divBdr>
            <w:top w:val="none" w:sz="0" w:space="0" w:color="auto"/>
            <w:left w:val="none" w:sz="0" w:space="0" w:color="auto"/>
            <w:bottom w:val="none" w:sz="0" w:space="0" w:color="auto"/>
            <w:right w:val="none" w:sz="0" w:space="0" w:color="auto"/>
          </w:divBdr>
        </w:div>
        <w:div w:id="558437073">
          <w:marLeft w:val="0"/>
          <w:marRight w:val="0"/>
          <w:marTop w:val="0"/>
          <w:marBottom w:val="0"/>
          <w:divBdr>
            <w:top w:val="none" w:sz="0" w:space="0" w:color="auto"/>
            <w:left w:val="none" w:sz="0" w:space="0" w:color="auto"/>
            <w:bottom w:val="none" w:sz="0" w:space="0" w:color="auto"/>
            <w:right w:val="none" w:sz="0" w:space="0" w:color="auto"/>
          </w:divBdr>
        </w:div>
        <w:div w:id="596906516">
          <w:marLeft w:val="0"/>
          <w:marRight w:val="0"/>
          <w:marTop w:val="0"/>
          <w:marBottom w:val="0"/>
          <w:divBdr>
            <w:top w:val="none" w:sz="0" w:space="0" w:color="auto"/>
            <w:left w:val="none" w:sz="0" w:space="0" w:color="auto"/>
            <w:bottom w:val="none" w:sz="0" w:space="0" w:color="auto"/>
            <w:right w:val="none" w:sz="0" w:space="0" w:color="auto"/>
          </w:divBdr>
        </w:div>
        <w:div w:id="805585358">
          <w:marLeft w:val="0"/>
          <w:marRight w:val="0"/>
          <w:marTop w:val="0"/>
          <w:marBottom w:val="0"/>
          <w:divBdr>
            <w:top w:val="none" w:sz="0" w:space="0" w:color="auto"/>
            <w:left w:val="none" w:sz="0" w:space="0" w:color="auto"/>
            <w:bottom w:val="none" w:sz="0" w:space="0" w:color="auto"/>
            <w:right w:val="none" w:sz="0" w:space="0" w:color="auto"/>
          </w:divBdr>
        </w:div>
        <w:div w:id="904727332">
          <w:marLeft w:val="0"/>
          <w:marRight w:val="0"/>
          <w:marTop w:val="0"/>
          <w:marBottom w:val="0"/>
          <w:divBdr>
            <w:top w:val="none" w:sz="0" w:space="0" w:color="auto"/>
            <w:left w:val="none" w:sz="0" w:space="0" w:color="auto"/>
            <w:bottom w:val="none" w:sz="0" w:space="0" w:color="auto"/>
            <w:right w:val="none" w:sz="0" w:space="0" w:color="auto"/>
          </w:divBdr>
        </w:div>
        <w:div w:id="918830842">
          <w:marLeft w:val="0"/>
          <w:marRight w:val="0"/>
          <w:marTop w:val="0"/>
          <w:marBottom w:val="0"/>
          <w:divBdr>
            <w:top w:val="none" w:sz="0" w:space="0" w:color="auto"/>
            <w:left w:val="none" w:sz="0" w:space="0" w:color="auto"/>
            <w:bottom w:val="none" w:sz="0" w:space="0" w:color="auto"/>
            <w:right w:val="none" w:sz="0" w:space="0" w:color="auto"/>
          </w:divBdr>
        </w:div>
        <w:div w:id="1135411874">
          <w:marLeft w:val="0"/>
          <w:marRight w:val="0"/>
          <w:marTop w:val="0"/>
          <w:marBottom w:val="0"/>
          <w:divBdr>
            <w:top w:val="none" w:sz="0" w:space="0" w:color="auto"/>
            <w:left w:val="none" w:sz="0" w:space="0" w:color="auto"/>
            <w:bottom w:val="none" w:sz="0" w:space="0" w:color="auto"/>
            <w:right w:val="none" w:sz="0" w:space="0" w:color="auto"/>
          </w:divBdr>
        </w:div>
        <w:div w:id="1160196875">
          <w:marLeft w:val="0"/>
          <w:marRight w:val="0"/>
          <w:marTop w:val="0"/>
          <w:marBottom w:val="0"/>
          <w:divBdr>
            <w:top w:val="none" w:sz="0" w:space="0" w:color="auto"/>
            <w:left w:val="none" w:sz="0" w:space="0" w:color="auto"/>
            <w:bottom w:val="none" w:sz="0" w:space="0" w:color="auto"/>
            <w:right w:val="none" w:sz="0" w:space="0" w:color="auto"/>
          </w:divBdr>
        </w:div>
        <w:div w:id="1309631672">
          <w:marLeft w:val="0"/>
          <w:marRight w:val="0"/>
          <w:marTop w:val="0"/>
          <w:marBottom w:val="0"/>
          <w:divBdr>
            <w:top w:val="none" w:sz="0" w:space="0" w:color="auto"/>
            <w:left w:val="none" w:sz="0" w:space="0" w:color="auto"/>
            <w:bottom w:val="none" w:sz="0" w:space="0" w:color="auto"/>
            <w:right w:val="none" w:sz="0" w:space="0" w:color="auto"/>
          </w:divBdr>
        </w:div>
        <w:div w:id="1588341607">
          <w:marLeft w:val="0"/>
          <w:marRight w:val="0"/>
          <w:marTop w:val="0"/>
          <w:marBottom w:val="0"/>
          <w:divBdr>
            <w:top w:val="none" w:sz="0" w:space="0" w:color="auto"/>
            <w:left w:val="none" w:sz="0" w:space="0" w:color="auto"/>
            <w:bottom w:val="none" w:sz="0" w:space="0" w:color="auto"/>
            <w:right w:val="none" w:sz="0" w:space="0" w:color="auto"/>
          </w:divBdr>
        </w:div>
        <w:div w:id="1605922622">
          <w:marLeft w:val="0"/>
          <w:marRight w:val="0"/>
          <w:marTop w:val="0"/>
          <w:marBottom w:val="0"/>
          <w:divBdr>
            <w:top w:val="none" w:sz="0" w:space="0" w:color="auto"/>
            <w:left w:val="none" w:sz="0" w:space="0" w:color="auto"/>
            <w:bottom w:val="none" w:sz="0" w:space="0" w:color="auto"/>
            <w:right w:val="none" w:sz="0" w:space="0" w:color="auto"/>
          </w:divBdr>
          <w:divsChild>
            <w:div w:id="10108074">
              <w:marLeft w:val="0"/>
              <w:marRight w:val="0"/>
              <w:marTop w:val="0"/>
              <w:marBottom w:val="0"/>
              <w:divBdr>
                <w:top w:val="none" w:sz="0" w:space="0" w:color="auto"/>
                <w:left w:val="none" w:sz="0" w:space="0" w:color="auto"/>
                <w:bottom w:val="none" w:sz="0" w:space="0" w:color="auto"/>
                <w:right w:val="none" w:sz="0" w:space="0" w:color="auto"/>
              </w:divBdr>
            </w:div>
            <w:div w:id="207573985">
              <w:marLeft w:val="0"/>
              <w:marRight w:val="0"/>
              <w:marTop w:val="0"/>
              <w:marBottom w:val="0"/>
              <w:divBdr>
                <w:top w:val="none" w:sz="0" w:space="0" w:color="auto"/>
                <w:left w:val="none" w:sz="0" w:space="0" w:color="auto"/>
                <w:bottom w:val="none" w:sz="0" w:space="0" w:color="auto"/>
                <w:right w:val="none" w:sz="0" w:space="0" w:color="auto"/>
              </w:divBdr>
            </w:div>
            <w:div w:id="1444961462">
              <w:marLeft w:val="0"/>
              <w:marRight w:val="0"/>
              <w:marTop w:val="0"/>
              <w:marBottom w:val="0"/>
              <w:divBdr>
                <w:top w:val="none" w:sz="0" w:space="0" w:color="auto"/>
                <w:left w:val="none" w:sz="0" w:space="0" w:color="auto"/>
                <w:bottom w:val="none" w:sz="0" w:space="0" w:color="auto"/>
                <w:right w:val="none" w:sz="0" w:space="0" w:color="auto"/>
              </w:divBdr>
            </w:div>
            <w:div w:id="2022662060">
              <w:marLeft w:val="0"/>
              <w:marRight w:val="0"/>
              <w:marTop w:val="0"/>
              <w:marBottom w:val="0"/>
              <w:divBdr>
                <w:top w:val="none" w:sz="0" w:space="0" w:color="auto"/>
                <w:left w:val="none" w:sz="0" w:space="0" w:color="auto"/>
                <w:bottom w:val="none" w:sz="0" w:space="0" w:color="auto"/>
                <w:right w:val="none" w:sz="0" w:space="0" w:color="auto"/>
              </w:divBdr>
            </w:div>
          </w:divsChild>
        </w:div>
        <w:div w:id="1666863116">
          <w:marLeft w:val="0"/>
          <w:marRight w:val="0"/>
          <w:marTop w:val="0"/>
          <w:marBottom w:val="0"/>
          <w:divBdr>
            <w:top w:val="none" w:sz="0" w:space="0" w:color="auto"/>
            <w:left w:val="none" w:sz="0" w:space="0" w:color="auto"/>
            <w:bottom w:val="none" w:sz="0" w:space="0" w:color="auto"/>
            <w:right w:val="none" w:sz="0" w:space="0" w:color="auto"/>
          </w:divBdr>
        </w:div>
        <w:div w:id="1727490963">
          <w:marLeft w:val="0"/>
          <w:marRight w:val="0"/>
          <w:marTop w:val="0"/>
          <w:marBottom w:val="0"/>
          <w:divBdr>
            <w:top w:val="none" w:sz="0" w:space="0" w:color="auto"/>
            <w:left w:val="none" w:sz="0" w:space="0" w:color="auto"/>
            <w:bottom w:val="none" w:sz="0" w:space="0" w:color="auto"/>
            <w:right w:val="none" w:sz="0" w:space="0" w:color="auto"/>
          </w:divBdr>
        </w:div>
        <w:div w:id="1746413260">
          <w:marLeft w:val="0"/>
          <w:marRight w:val="0"/>
          <w:marTop w:val="0"/>
          <w:marBottom w:val="0"/>
          <w:divBdr>
            <w:top w:val="none" w:sz="0" w:space="0" w:color="auto"/>
            <w:left w:val="none" w:sz="0" w:space="0" w:color="auto"/>
            <w:bottom w:val="none" w:sz="0" w:space="0" w:color="auto"/>
            <w:right w:val="none" w:sz="0" w:space="0" w:color="auto"/>
          </w:divBdr>
        </w:div>
        <w:div w:id="1829712306">
          <w:marLeft w:val="0"/>
          <w:marRight w:val="0"/>
          <w:marTop w:val="0"/>
          <w:marBottom w:val="0"/>
          <w:divBdr>
            <w:top w:val="none" w:sz="0" w:space="0" w:color="auto"/>
            <w:left w:val="none" w:sz="0" w:space="0" w:color="auto"/>
            <w:bottom w:val="none" w:sz="0" w:space="0" w:color="auto"/>
            <w:right w:val="none" w:sz="0" w:space="0" w:color="auto"/>
          </w:divBdr>
        </w:div>
        <w:div w:id="1989088210">
          <w:marLeft w:val="0"/>
          <w:marRight w:val="0"/>
          <w:marTop w:val="0"/>
          <w:marBottom w:val="0"/>
          <w:divBdr>
            <w:top w:val="none" w:sz="0" w:space="0" w:color="auto"/>
            <w:left w:val="none" w:sz="0" w:space="0" w:color="auto"/>
            <w:bottom w:val="none" w:sz="0" w:space="0" w:color="auto"/>
            <w:right w:val="none" w:sz="0" w:space="0" w:color="auto"/>
          </w:divBdr>
        </w:div>
        <w:div w:id="2046370260">
          <w:marLeft w:val="0"/>
          <w:marRight w:val="0"/>
          <w:marTop w:val="0"/>
          <w:marBottom w:val="0"/>
          <w:divBdr>
            <w:top w:val="none" w:sz="0" w:space="0" w:color="auto"/>
            <w:left w:val="none" w:sz="0" w:space="0" w:color="auto"/>
            <w:bottom w:val="none" w:sz="0" w:space="0" w:color="auto"/>
            <w:right w:val="none" w:sz="0" w:space="0" w:color="auto"/>
          </w:divBdr>
        </w:div>
        <w:div w:id="2089764058">
          <w:marLeft w:val="0"/>
          <w:marRight w:val="0"/>
          <w:marTop w:val="0"/>
          <w:marBottom w:val="0"/>
          <w:divBdr>
            <w:top w:val="none" w:sz="0" w:space="0" w:color="auto"/>
            <w:left w:val="none" w:sz="0" w:space="0" w:color="auto"/>
            <w:bottom w:val="none" w:sz="0" w:space="0" w:color="auto"/>
            <w:right w:val="none" w:sz="0" w:space="0" w:color="auto"/>
          </w:divBdr>
        </w:div>
        <w:div w:id="2104569023">
          <w:marLeft w:val="0"/>
          <w:marRight w:val="0"/>
          <w:marTop w:val="0"/>
          <w:marBottom w:val="0"/>
          <w:divBdr>
            <w:top w:val="none" w:sz="0" w:space="0" w:color="auto"/>
            <w:left w:val="none" w:sz="0" w:space="0" w:color="auto"/>
            <w:bottom w:val="none" w:sz="0" w:space="0" w:color="auto"/>
            <w:right w:val="none" w:sz="0" w:space="0" w:color="auto"/>
          </w:divBdr>
        </w:div>
        <w:div w:id="2104956699">
          <w:marLeft w:val="0"/>
          <w:marRight w:val="0"/>
          <w:marTop w:val="0"/>
          <w:marBottom w:val="0"/>
          <w:divBdr>
            <w:top w:val="none" w:sz="0" w:space="0" w:color="auto"/>
            <w:left w:val="none" w:sz="0" w:space="0" w:color="auto"/>
            <w:bottom w:val="none" w:sz="0" w:space="0" w:color="auto"/>
            <w:right w:val="none" w:sz="0" w:space="0" w:color="auto"/>
          </w:divBdr>
        </w:div>
      </w:divsChild>
    </w:div>
    <w:div w:id="289870360">
      <w:bodyDiv w:val="1"/>
      <w:marLeft w:val="0"/>
      <w:marRight w:val="0"/>
      <w:marTop w:val="0"/>
      <w:marBottom w:val="0"/>
      <w:divBdr>
        <w:top w:val="none" w:sz="0" w:space="0" w:color="auto"/>
        <w:left w:val="none" w:sz="0" w:space="0" w:color="auto"/>
        <w:bottom w:val="none" w:sz="0" w:space="0" w:color="auto"/>
        <w:right w:val="none" w:sz="0" w:space="0" w:color="auto"/>
      </w:divBdr>
      <w:divsChild>
        <w:div w:id="196309151">
          <w:marLeft w:val="0"/>
          <w:marRight w:val="0"/>
          <w:marTop w:val="0"/>
          <w:marBottom w:val="0"/>
          <w:divBdr>
            <w:top w:val="none" w:sz="0" w:space="0" w:color="auto"/>
            <w:left w:val="none" w:sz="0" w:space="0" w:color="auto"/>
            <w:bottom w:val="none" w:sz="0" w:space="0" w:color="auto"/>
            <w:right w:val="none" w:sz="0" w:space="0" w:color="auto"/>
          </w:divBdr>
        </w:div>
        <w:div w:id="682899403">
          <w:marLeft w:val="0"/>
          <w:marRight w:val="0"/>
          <w:marTop w:val="0"/>
          <w:marBottom w:val="0"/>
          <w:divBdr>
            <w:top w:val="none" w:sz="0" w:space="0" w:color="auto"/>
            <w:left w:val="none" w:sz="0" w:space="0" w:color="auto"/>
            <w:bottom w:val="none" w:sz="0" w:space="0" w:color="auto"/>
            <w:right w:val="none" w:sz="0" w:space="0" w:color="auto"/>
          </w:divBdr>
        </w:div>
        <w:div w:id="1057555658">
          <w:marLeft w:val="0"/>
          <w:marRight w:val="0"/>
          <w:marTop w:val="0"/>
          <w:marBottom w:val="0"/>
          <w:divBdr>
            <w:top w:val="none" w:sz="0" w:space="0" w:color="auto"/>
            <w:left w:val="none" w:sz="0" w:space="0" w:color="auto"/>
            <w:bottom w:val="none" w:sz="0" w:space="0" w:color="auto"/>
            <w:right w:val="none" w:sz="0" w:space="0" w:color="auto"/>
          </w:divBdr>
        </w:div>
        <w:div w:id="1389109605">
          <w:marLeft w:val="0"/>
          <w:marRight w:val="0"/>
          <w:marTop w:val="0"/>
          <w:marBottom w:val="0"/>
          <w:divBdr>
            <w:top w:val="none" w:sz="0" w:space="0" w:color="auto"/>
            <w:left w:val="none" w:sz="0" w:space="0" w:color="auto"/>
            <w:bottom w:val="none" w:sz="0" w:space="0" w:color="auto"/>
            <w:right w:val="none" w:sz="0" w:space="0" w:color="auto"/>
          </w:divBdr>
        </w:div>
      </w:divsChild>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398595914">
      <w:bodyDiv w:val="1"/>
      <w:marLeft w:val="0"/>
      <w:marRight w:val="0"/>
      <w:marTop w:val="0"/>
      <w:marBottom w:val="0"/>
      <w:divBdr>
        <w:top w:val="none" w:sz="0" w:space="0" w:color="auto"/>
        <w:left w:val="none" w:sz="0" w:space="0" w:color="auto"/>
        <w:bottom w:val="none" w:sz="0" w:space="0" w:color="auto"/>
        <w:right w:val="none" w:sz="0" w:space="0" w:color="auto"/>
      </w:divBdr>
    </w:div>
    <w:div w:id="463426174">
      <w:bodyDiv w:val="1"/>
      <w:marLeft w:val="0"/>
      <w:marRight w:val="0"/>
      <w:marTop w:val="0"/>
      <w:marBottom w:val="0"/>
      <w:divBdr>
        <w:top w:val="none" w:sz="0" w:space="0" w:color="auto"/>
        <w:left w:val="none" w:sz="0" w:space="0" w:color="auto"/>
        <w:bottom w:val="none" w:sz="0" w:space="0" w:color="auto"/>
        <w:right w:val="none" w:sz="0" w:space="0" w:color="auto"/>
      </w:divBdr>
      <w:divsChild>
        <w:div w:id="207688035">
          <w:marLeft w:val="547"/>
          <w:marRight w:val="0"/>
          <w:marTop w:val="0"/>
          <w:marBottom w:val="0"/>
          <w:divBdr>
            <w:top w:val="none" w:sz="0" w:space="0" w:color="auto"/>
            <w:left w:val="none" w:sz="0" w:space="0" w:color="auto"/>
            <w:bottom w:val="none" w:sz="0" w:space="0" w:color="auto"/>
            <w:right w:val="none" w:sz="0" w:space="0" w:color="auto"/>
          </w:divBdr>
        </w:div>
        <w:div w:id="401758236">
          <w:marLeft w:val="547"/>
          <w:marRight w:val="0"/>
          <w:marTop w:val="0"/>
          <w:marBottom w:val="0"/>
          <w:divBdr>
            <w:top w:val="none" w:sz="0" w:space="0" w:color="auto"/>
            <w:left w:val="none" w:sz="0" w:space="0" w:color="auto"/>
            <w:bottom w:val="none" w:sz="0" w:space="0" w:color="auto"/>
            <w:right w:val="none" w:sz="0" w:space="0" w:color="auto"/>
          </w:divBdr>
        </w:div>
        <w:div w:id="553388181">
          <w:marLeft w:val="547"/>
          <w:marRight w:val="0"/>
          <w:marTop w:val="0"/>
          <w:marBottom w:val="0"/>
          <w:divBdr>
            <w:top w:val="none" w:sz="0" w:space="0" w:color="auto"/>
            <w:left w:val="none" w:sz="0" w:space="0" w:color="auto"/>
            <w:bottom w:val="none" w:sz="0" w:space="0" w:color="auto"/>
            <w:right w:val="none" w:sz="0" w:space="0" w:color="auto"/>
          </w:divBdr>
        </w:div>
        <w:div w:id="1503816630">
          <w:marLeft w:val="547"/>
          <w:marRight w:val="0"/>
          <w:marTop w:val="0"/>
          <w:marBottom w:val="0"/>
          <w:divBdr>
            <w:top w:val="none" w:sz="0" w:space="0" w:color="auto"/>
            <w:left w:val="none" w:sz="0" w:space="0" w:color="auto"/>
            <w:bottom w:val="none" w:sz="0" w:space="0" w:color="auto"/>
            <w:right w:val="none" w:sz="0" w:space="0" w:color="auto"/>
          </w:divBdr>
        </w:div>
        <w:div w:id="2142840011">
          <w:marLeft w:val="547"/>
          <w:marRight w:val="0"/>
          <w:marTop w:val="0"/>
          <w:marBottom w:val="0"/>
          <w:divBdr>
            <w:top w:val="none" w:sz="0" w:space="0" w:color="auto"/>
            <w:left w:val="none" w:sz="0" w:space="0" w:color="auto"/>
            <w:bottom w:val="none" w:sz="0" w:space="0" w:color="auto"/>
            <w:right w:val="none" w:sz="0" w:space="0" w:color="auto"/>
          </w:divBdr>
        </w:div>
      </w:divsChild>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594293230">
      <w:bodyDiv w:val="1"/>
      <w:marLeft w:val="0"/>
      <w:marRight w:val="0"/>
      <w:marTop w:val="0"/>
      <w:marBottom w:val="0"/>
      <w:divBdr>
        <w:top w:val="none" w:sz="0" w:space="0" w:color="auto"/>
        <w:left w:val="none" w:sz="0" w:space="0" w:color="auto"/>
        <w:bottom w:val="none" w:sz="0" w:space="0" w:color="auto"/>
        <w:right w:val="none" w:sz="0" w:space="0" w:color="auto"/>
      </w:divBdr>
      <w:divsChild>
        <w:div w:id="527183382">
          <w:marLeft w:val="0"/>
          <w:marRight w:val="0"/>
          <w:marTop w:val="0"/>
          <w:marBottom w:val="0"/>
          <w:divBdr>
            <w:top w:val="none" w:sz="0" w:space="0" w:color="auto"/>
            <w:left w:val="none" w:sz="0" w:space="0" w:color="auto"/>
            <w:bottom w:val="none" w:sz="0" w:space="0" w:color="auto"/>
            <w:right w:val="none" w:sz="0" w:space="0" w:color="auto"/>
          </w:divBdr>
        </w:div>
        <w:div w:id="653922226">
          <w:marLeft w:val="0"/>
          <w:marRight w:val="0"/>
          <w:marTop w:val="0"/>
          <w:marBottom w:val="0"/>
          <w:divBdr>
            <w:top w:val="none" w:sz="0" w:space="0" w:color="auto"/>
            <w:left w:val="none" w:sz="0" w:space="0" w:color="auto"/>
            <w:bottom w:val="none" w:sz="0" w:space="0" w:color="auto"/>
            <w:right w:val="none" w:sz="0" w:space="0" w:color="auto"/>
          </w:divBdr>
        </w:div>
        <w:div w:id="1511333753">
          <w:marLeft w:val="0"/>
          <w:marRight w:val="0"/>
          <w:marTop w:val="0"/>
          <w:marBottom w:val="0"/>
          <w:divBdr>
            <w:top w:val="none" w:sz="0" w:space="0" w:color="auto"/>
            <w:left w:val="none" w:sz="0" w:space="0" w:color="auto"/>
            <w:bottom w:val="none" w:sz="0" w:space="0" w:color="auto"/>
            <w:right w:val="none" w:sz="0" w:space="0" w:color="auto"/>
          </w:divBdr>
        </w:div>
        <w:div w:id="1988243407">
          <w:marLeft w:val="0"/>
          <w:marRight w:val="0"/>
          <w:marTop w:val="0"/>
          <w:marBottom w:val="0"/>
          <w:divBdr>
            <w:top w:val="none" w:sz="0" w:space="0" w:color="auto"/>
            <w:left w:val="none" w:sz="0" w:space="0" w:color="auto"/>
            <w:bottom w:val="none" w:sz="0" w:space="0" w:color="auto"/>
            <w:right w:val="none" w:sz="0" w:space="0" w:color="auto"/>
          </w:divBdr>
        </w:div>
      </w:divsChild>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830292611">
      <w:bodyDiv w:val="1"/>
      <w:marLeft w:val="0"/>
      <w:marRight w:val="0"/>
      <w:marTop w:val="0"/>
      <w:marBottom w:val="0"/>
      <w:divBdr>
        <w:top w:val="none" w:sz="0" w:space="0" w:color="auto"/>
        <w:left w:val="none" w:sz="0" w:space="0" w:color="auto"/>
        <w:bottom w:val="none" w:sz="0" w:space="0" w:color="auto"/>
        <w:right w:val="none" w:sz="0" w:space="0" w:color="auto"/>
      </w:divBdr>
      <w:divsChild>
        <w:div w:id="1590191081">
          <w:marLeft w:val="0"/>
          <w:marRight w:val="0"/>
          <w:marTop w:val="0"/>
          <w:marBottom w:val="0"/>
          <w:divBdr>
            <w:top w:val="none" w:sz="0" w:space="0" w:color="auto"/>
            <w:left w:val="none" w:sz="0" w:space="0" w:color="auto"/>
            <w:bottom w:val="none" w:sz="0" w:space="0" w:color="auto"/>
            <w:right w:val="none" w:sz="0" w:space="0" w:color="auto"/>
          </w:divBdr>
          <w:divsChild>
            <w:div w:id="923563596">
              <w:marLeft w:val="0"/>
              <w:marRight w:val="0"/>
              <w:marTop w:val="0"/>
              <w:marBottom w:val="0"/>
              <w:divBdr>
                <w:top w:val="none" w:sz="0" w:space="0" w:color="auto"/>
                <w:left w:val="none" w:sz="0" w:space="0" w:color="auto"/>
                <w:bottom w:val="none" w:sz="0" w:space="0" w:color="auto"/>
                <w:right w:val="none" w:sz="0" w:space="0" w:color="auto"/>
              </w:divBdr>
            </w:div>
          </w:divsChild>
        </w:div>
        <w:div w:id="2147312238">
          <w:marLeft w:val="0"/>
          <w:marRight w:val="0"/>
          <w:marTop w:val="0"/>
          <w:marBottom w:val="0"/>
          <w:divBdr>
            <w:top w:val="none" w:sz="0" w:space="0" w:color="auto"/>
            <w:left w:val="none" w:sz="0" w:space="0" w:color="auto"/>
            <w:bottom w:val="none" w:sz="0" w:space="0" w:color="auto"/>
            <w:right w:val="none" w:sz="0" w:space="0" w:color="auto"/>
          </w:divBdr>
          <w:divsChild>
            <w:div w:id="22808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446766">
      <w:bodyDiv w:val="1"/>
      <w:marLeft w:val="0"/>
      <w:marRight w:val="0"/>
      <w:marTop w:val="0"/>
      <w:marBottom w:val="0"/>
      <w:divBdr>
        <w:top w:val="none" w:sz="0" w:space="0" w:color="auto"/>
        <w:left w:val="none" w:sz="0" w:space="0" w:color="auto"/>
        <w:bottom w:val="none" w:sz="0" w:space="0" w:color="auto"/>
        <w:right w:val="none" w:sz="0" w:space="0" w:color="auto"/>
      </w:divBdr>
      <w:divsChild>
        <w:div w:id="562714997">
          <w:marLeft w:val="0"/>
          <w:marRight w:val="0"/>
          <w:marTop w:val="0"/>
          <w:marBottom w:val="0"/>
          <w:divBdr>
            <w:top w:val="none" w:sz="0" w:space="0" w:color="auto"/>
            <w:left w:val="none" w:sz="0" w:space="0" w:color="auto"/>
            <w:bottom w:val="none" w:sz="0" w:space="0" w:color="auto"/>
            <w:right w:val="none" w:sz="0" w:space="0" w:color="auto"/>
          </w:divBdr>
        </w:div>
        <w:div w:id="1244223776">
          <w:marLeft w:val="0"/>
          <w:marRight w:val="0"/>
          <w:marTop w:val="0"/>
          <w:marBottom w:val="0"/>
          <w:divBdr>
            <w:top w:val="none" w:sz="0" w:space="0" w:color="auto"/>
            <w:left w:val="none" w:sz="0" w:space="0" w:color="auto"/>
            <w:bottom w:val="none" w:sz="0" w:space="0" w:color="auto"/>
            <w:right w:val="none" w:sz="0" w:space="0" w:color="auto"/>
          </w:divBdr>
        </w:div>
        <w:div w:id="1974141307">
          <w:marLeft w:val="0"/>
          <w:marRight w:val="0"/>
          <w:marTop w:val="0"/>
          <w:marBottom w:val="0"/>
          <w:divBdr>
            <w:top w:val="none" w:sz="0" w:space="0" w:color="auto"/>
            <w:left w:val="none" w:sz="0" w:space="0" w:color="auto"/>
            <w:bottom w:val="none" w:sz="0" w:space="0" w:color="auto"/>
            <w:right w:val="none" w:sz="0" w:space="0" w:color="auto"/>
          </w:divBdr>
        </w:div>
      </w:divsChild>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80578654">
      <w:bodyDiv w:val="1"/>
      <w:marLeft w:val="0"/>
      <w:marRight w:val="0"/>
      <w:marTop w:val="0"/>
      <w:marBottom w:val="0"/>
      <w:divBdr>
        <w:top w:val="none" w:sz="0" w:space="0" w:color="auto"/>
        <w:left w:val="none" w:sz="0" w:space="0" w:color="auto"/>
        <w:bottom w:val="none" w:sz="0" w:space="0" w:color="auto"/>
        <w:right w:val="none" w:sz="0" w:space="0" w:color="auto"/>
      </w:divBdr>
      <w:divsChild>
        <w:div w:id="45883488">
          <w:marLeft w:val="0"/>
          <w:marRight w:val="0"/>
          <w:marTop w:val="0"/>
          <w:marBottom w:val="0"/>
          <w:divBdr>
            <w:top w:val="none" w:sz="0" w:space="0" w:color="auto"/>
            <w:left w:val="none" w:sz="0" w:space="0" w:color="auto"/>
            <w:bottom w:val="none" w:sz="0" w:space="0" w:color="auto"/>
            <w:right w:val="none" w:sz="0" w:space="0" w:color="auto"/>
          </w:divBdr>
          <w:divsChild>
            <w:div w:id="528757627">
              <w:marLeft w:val="0"/>
              <w:marRight w:val="0"/>
              <w:marTop w:val="0"/>
              <w:marBottom w:val="0"/>
              <w:divBdr>
                <w:top w:val="none" w:sz="0" w:space="0" w:color="auto"/>
                <w:left w:val="none" w:sz="0" w:space="0" w:color="auto"/>
                <w:bottom w:val="none" w:sz="0" w:space="0" w:color="auto"/>
                <w:right w:val="none" w:sz="0" w:space="0" w:color="auto"/>
              </w:divBdr>
            </w:div>
          </w:divsChild>
        </w:div>
        <w:div w:id="129129638">
          <w:marLeft w:val="0"/>
          <w:marRight w:val="0"/>
          <w:marTop w:val="0"/>
          <w:marBottom w:val="0"/>
          <w:divBdr>
            <w:top w:val="none" w:sz="0" w:space="0" w:color="auto"/>
            <w:left w:val="none" w:sz="0" w:space="0" w:color="auto"/>
            <w:bottom w:val="none" w:sz="0" w:space="0" w:color="auto"/>
            <w:right w:val="none" w:sz="0" w:space="0" w:color="auto"/>
          </w:divBdr>
          <w:divsChild>
            <w:div w:id="2122407903">
              <w:marLeft w:val="0"/>
              <w:marRight w:val="0"/>
              <w:marTop w:val="0"/>
              <w:marBottom w:val="0"/>
              <w:divBdr>
                <w:top w:val="none" w:sz="0" w:space="0" w:color="auto"/>
                <w:left w:val="none" w:sz="0" w:space="0" w:color="auto"/>
                <w:bottom w:val="none" w:sz="0" w:space="0" w:color="auto"/>
                <w:right w:val="none" w:sz="0" w:space="0" w:color="auto"/>
              </w:divBdr>
            </w:div>
          </w:divsChild>
        </w:div>
        <w:div w:id="182207138">
          <w:marLeft w:val="0"/>
          <w:marRight w:val="0"/>
          <w:marTop w:val="0"/>
          <w:marBottom w:val="0"/>
          <w:divBdr>
            <w:top w:val="none" w:sz="0" w:space="0" w:color="auto"/>
            <w:left w:val="none" w:sz="0" w:space="0" w:color="auto"/>
            <w:bottom w:val="none" w:sz="0" w:space="0" w:color="auto"/>
            <w:right w:val="none" w:sz="0" w:space="0" w:color="auto"/>
          </w:divBdr>
          <w:divsChild>
            <w:div w:id="1829708252">
              <w:marLeft w:val="0"/>
              <w:marRight w:val="0"/>
              <w:marTop w:val="0"/>
              <w:marBottom w:val="0"/>
              <w:divBdr>
                <w:top w:val="none" w:sz="0" w:space="0" w:color="auto"/>
                <w:left w:val="none" w:sz="0" w:space="0" w:color="auto"/>
                <w:bottom w:val="none" w:sz="0" w:space="0" w:color="auto"/>
                <w:right w:val="none" w:sz="0" w:space="0" w:color="auto"/>
              </w:divBdr>
            </w:div>
          </w:divsChild>
        </w:div>
        <w:div w:id="215550375">
          <w:marLeft w:val="0"/>
          <w:marRight w:val="0"/>
          <w:marTop w:val="0"/>
          <w:marBottom w:val="0"/>
          <w:divBdr>
            <w:top w:val="none" w:sz="0" w:space="0" w:color="auto"/>
            <w:left w:val="none" w:sz="0" w:space="0" w:color="auto"/>
            <w:bottom w:val="none" w:sz="0" w:space="0" w:color="auto"/>
            <w:right w:val="none" w:sz="0" w:space="0" w:color="auto"/>
          </w:divBdr>
          <w:divsChild>
            <w:div w:id="540096136">
              <w:marLeft w:val="0"/>
              <w:marRight w:val="0"/>
              <w:marTop w:val="0"/>
              <w:marBottom w:val="0"/>
              <w:divBdr>
                <w:top w:val="none" w:sz="0" w:space="0" w:color="auto"/>
                <w:left w:val="none" w:sz="0" w:space="0" w:color="auto"/>
                <w:bottom w:val="none" w:sz="0" w:space="0" w:color="auto"/>
                <w:right w:val="none" w:sz="0" w:space="0" w:color="auto"/>
              </w:divBdr>
            </w:div>
          </w:divsChild>
        </w:div>
        <w:div w:id="643120652">
          <w:marLeft w:val="0"/>
          <w:marRight w:val="0"/>
          <w:marTop w:val="0"/>
          <w:marBottom w:val="0"/>
          <w:divBdr>
            <w:top w:val="none" w:sz="0" w:space="0" w:color="auto"/>
            <w:left w:val="none" w:sz="0" w:space="0" w:color="auto"/>
            <w:bottom w:val="none" w:sz="0" w:space="0" w:color="auto"/>
            <w:right w:val="none" w:sz="0" w:space="0" w:color="auto"/>
          </w:divBdr>
          <w:divsChild>
            <w:div w:id="1663002635">
              <w:marLeft w:val="0"/>
              <w:marRight w:val="0"/>
              <w:marTop w:val="0"/>
              <w:marBottom w:val="0"/>
              <w:divBdr>
                <w:top w:val="none" w:sz="0" w:space="0" w:color="auto"/>
                <w:left w:val="none" w:sz="0" w:space="0" w:color="auto"/>
                <w:bottom w:val="none" w:sz="0" w:space="0" w:color="auto"/>
                <w:right w:val="none" w:sz="0" w:space="0" w:color="auto"/>
              </w:divBdr>
            </w:div>
          </w:divsChild>
        </w:div>
        <w:div w:id="768082551">
          <w:marLeft w:val="0"/>
          <w:marRight w:val="0"/>
          <w:marTop w:val="0"/>
          <w:marBottom w:val="0"/>
          <w:divBdr>
            <w:top w:val="none" w:sz="0" w:space="0" w:color="auto"/>
            <w:left w:val="none" w:sz="0" w:space="0" w:color="auto"/>
            <w:bottom w:val="none" w:sz="0" w:space="0" w:color="auto"/>
            <w:right w:val="none" w:sz="0" w:space="0" w:color="auto"/>
          </w:divBdr>
          <w:divsChild>
            <w:div w:id="719591864">
              <w:marLeft w:val="0"/>
              <w:marRight w:val="0"/>
              <w:marTop w:val="0"/>
              <w:marBottom w:val="0"/>
              <w:divBdr>
                <w:top w:val="none" w:sz="0" w:space="0" w:color="auto"/>
                <w:left w:val="none" w:sz="0" w:space="0" w:color="auto"/>
                <w:bottom w:val="none" w:sz="0" w:space="0" w:color="auto"/>
                <w:right w:val="none" w:sz="0" w:space="0" w:color="auto"/>
              </w:divBdr>
            </w:div>
          </w:divsChild>
        </w:div>
        <w:div w:id="769742805">
          <w:marLeft w:val="0"/>
          <w:marRight w:val="0"/>
          <w:marTop w:val="0"/>
          <w:marBottom w:val="0"/>
          <w:divBdr>
            <w:top w:val="none" w:sz="0" w:space="0" w:color="auto"/>
            <w:left w:val="none" w:sz="0" w:space="0" w:color="auto"/>
            <w:bottom w:val="none" w:sz="0" w:space="0" w:color="auto"/>
            <w:right w:val="none" w:sz="0" w:space="0" w:color="auto"/>
          </w:divBdr>
          <w:divsChild>
            <w:div w:id="1071385502">
              <w:marLeft w:val="0"/>
              <w:marRight w:val="0"/>
              <w:marTop w:val="0"/>
              <w:marBottom w:val="0"/>
              <w:divBdr>
                <w:top w:val="none" w:sz="0" w:space="0" w:color="auto"/>
                <w:left w:val="none" w:sz="0" w:space="0" w:color="auto"/>
                <w:bottom w:val="none" w:sz="0" w:space="0" w:color="auto"/>
                <w:right w:val="none" w:sz="0" w:space="0" w:color="auto"/>
              </w:divBdr>
            </w:div>
          </w:divsChild>
        </w:div>
        <w:div w:id="774449278">
          <w:marLeft w:val="0"/>
          <w:marRight w:val="0"/>
          <w:marTop w:val="0"/>
          <w:marBottom w:val="0"/>
          <w:divBdr>
            <w:top w:val="none" w:sz="0" w:space="0" w:color="auto"/>
            <w:left w:val="none" w:sz="0" w:space="0" w:color="auto"/>
            <w:bottom w:val="none" w:sz="0" w:space="0" w:color="auto"/>
            <w:right w:val="none" w:sz="0" w:space="0" w:color="auto"/>
          </w:divBdr>
          <w:divsChild>
            <w:div w:id="809178642">
              <w:marLeft w:val="0"/>
              <w:marRight w:val="0"/>
              <w:marTop w:val="0"/>
              <w:marBottom w:val="0"/>
              <w:divBdr>
                <w:top w:val="none" w:sz="0" w:space="0" w:color="auto"/>
                <w:left w:val="none" w:sz="0" w:space="0" w:color="auto"/>
                <w:bottom w:val="none" w:sz="0" w:space="0" w:color="auto"/>
                <w:right w:val="none" w:sz="0" w:space="0" w:color="auto"/>
              </w:divBdr>
            </w:div>
          </w:divsChild>
        </w:div>
        <w:div w:id="792165762">
          <w:marLeft w:val="0"/>
          <w:marRight w:val="0"/>
          <w:marTop w:val="0"/>
          <w:marBottom w:val="0"/>
          <w:divBdr>
            <w:top w:val="none" w:sz="0" w:space="0" w:color="auto"/>
            <w:left w:val="none" w:sz="0" w:space="0" w:color="auto"/>
            <w:bottom w:val="none" w:sz="0" w:space="0" w:color="auto"/>
            <w:right w:val="none" w:sz="0" w:space="0" w:color="auto"/>
          </w:divBdr>
          <w:divsChild>
            <w:div w:id="947738778">
              <w:marLeft w:val="0"/>
              <w:marRight w:val="0"/>
              <w:marTop w:val="0"/>
              <w:marBottom w:val="0"/>
              <w:divBdr>
                <w:top w:val="none" w:sz="0" w:space="0" w:color="auto"/>
                <w:left w:val="none" w:sz="0" w:space="0" w:color="auto"/>
                <w:bottom w:val="none" w:sz="0" w:space="0" w:color="auto"/>
                <w:right w:val="none" w:sz="0" w:space="0" w:color="auto"/>
              </w:divBdr>
            </w:div>
          </w:divsChild>
        </w:div>
        <w:div w:id="840780960">
          <w:marLeft w:val="0"/>
          <w:marRight w:val="0"/>
          <w:marTop w:val="0"/>
          <w:marBottom w:val="0"/>
          <w:divBdr>
            <w:top w:val="none" w:sz="0" w:space="0" w:color="auto"/>
            <w:left w:val="none" w:sz="0" w:space="0" w:color="auto"/>
            <w:bottom w:val="none" w:sz="0" w:space="0" w:color="auto"/>
            <w:right w:val="none" w:sz="0" w:space="0" w:color="auto"/>
          </w:divBdr>
          <w:divsChild>
            <w:div w:id="1904025577">
              <w:marLeft w:val="0"/>
              <w:marRight w:val="0"/>
              <w:marTop w:val="0"/>
              <w:marBottom w:val="0"/>
              <w:divBdr>
                <w:top w:val="none" w:sz="0" w:space="0" w:color="auto"/>
                <w:left w:val="none" w:sz="0" w:space="0" w:color="auto"/>
                <w:bottom w:val="none" w:sz="0" w:space="0" w:color="auto"/>
                <w:right w:val="none" w:sz="0" w:space="0" w:color="auto"/>
              </w:divBdr>
            </w:div>
          </w:divsChild>
        </w:div>
        <w:div w:id="959149807">
          <w:marLeft w:val="0"/>
          <w:marRight w:val="0"/>
          <w:marTop w:val="0"/>
          <w:marBottom w:val="0"/>
          <w:divBdr>
            <w:top w:val="none" w:sz="0" w:space="0" w:color="auto"/>
            <w:left w:val="none" w:sz="0" w:space="0" w:color="auto"/>
            <w:bottom w:val="none" w:sz="0" w:space="0" w:color="auto"/>
            <w:right w:val="none" w:sz="0" w:space="0" w:color="auto"/>
          </w:divBdr>
          <w:divsChild>
            <w:div w:id="1279027085">
              <w:marLeft w:val="0"/>
              <w:marRight w:val="0"/>
              <w:marTop w:val="0"/>
              <w:marBottom w:val="0"/>
              <w:divBdr>
                <w:top w:val="none" w:sz="0" w:space="0" w:color="auto"/>
                <w:left w:val="none" w:sz="0" w:space="0" w:color="auto"/>
                <w:bottom w:val="none" w:sz="0" w:space="0" w:color="auto"/>
                <w:right w:val="none" w:sz="0" w:space="0" w:color="auto"/>
              </w:divBdr>
            </w:div>
          </w:divsChild>
        </w:div>
        <w:div w:id="961879671">
          <w:marLeft w:val="0"/>
          <w:marRight w:val="0"/>
          <w:marTop w:val="0"/>
          <w:marBottom w:val="0"/>
          <w:divBdr>
            <w:top w:val="none" w:sz="0" w:space="0" w:color="auto"/>
            <w:left w:val="none" w:sz="0" w:space="0" w:color="auto"/>
            <w:bottom w:val="none" w:sz="0" w:space="0" w:color="auto"/>
            <w:right w:val="none" w:sz="0" w:space="0" w:color="auto"/>
          </w:divBdr>
          <w:divsChild>
            <w:div w:id="1658731762">
              <w:marLeft w:val="0"/>
              <w:marRight w:val="0"/>
              <w:marTop w:val="0"/>
              <w:marBottom w:val="0"/>
              <w:divBdr>
                <w:top w:val="none" w:sz="0" w:space="0" w:color="auto"/>
                <w:left w:val="none" w:sz="0" w:space="0" w:color="auto"/>
                <w:bottom w:val="none" w:sz="0" w:space="0" w:color="auto"/>
                <w:right w:val="none" w:sz="0" w:space="0" w:color="auto"/>
              </w:divBdr>
            </w:div>
          </w:divsChild>
        </w:div>
        <w:div w:id="1098718515">
          <w:marLeft w:val="0"/>
          <w:marRight w:val="0"/>
          <w:marTop w:val="0"/>
          <w:marBottom w:val="0"/>
          <w:divBdr>
            <w:top w:val="none" w:sz="0" w:space="0" w:color="auto"/>
            <w:left w:val="none" w:sz="0" w:space="0" w:color="auto"/>
            <w:bottom w:val="none" w:sz="0" w:space="0" w:color="auto"/>
            <w:right w:val="none" w:sz="0" w:space="0" w:color="auto"/>
          </w:divBdr>
          <w:divsChild>
            <w:div w:id="704672604">
              <w:marLeft w:val="0"/>
              <w:marRight w:val="0"/>
              <w:marTop w:val="0"/>
              <w:marBottom w:val="0"/>
              <w:divBdr>
                <w:top w:val="none" w:sz="0" w:space="0" w:color="auto"/>
                <w:left w:val="none" w:sz="0" w:space="0" w:color="auto"/>
                <w:bottom w:val="none" w:sz="0" w:space="0" w:color="auto"/>
                <w:right w:val="none" w:sz="0" w:space="0" w:color="auto"/>
              </w:divBdr>
            </w:div>
          </w:divsChild>
        </w:div>
        <w:div w:id="1188329120">
          <w:marLeft w:val="0"/>
          <w:marRight w:val="0"/>
          <w:marTop w:val="0"/>
          <w:marBottom w:val="0"/>
          <w:divBdr>
            <w:top w:val="none" w:sz="0" w:space="0" w:color="auto"/>
            <w:left w:val="none" w:sz="0" w:space="0" w:color="auto"/>
            <w:bottom w:val="none" w:sz="0" w:space="0" w:color="auto"/>
            <w:right w:val="none" w:sz="0" w:space="0" w:color="auto"/>
          </w:divBdr>
          <w:divsChild>
            <w:div w:id="315955707">
              <w:marLeft w:val="0"/>
              <w:marRight w:val="0"/>
              <w:marTop w:val="0"/>
              <w:marBottom w:val="0"/>
              <w:divBdr>
                <w:top w:val="none" w:sz="0" w:space="0" w:color="auto"/>
                <w:left w:val="none" w:sz="0" w:space="0" w:color="auto"/>
                <w:bottom w:val="none" w:sz="0" w:space="0" w:color="auto"/>
                <w:right w:val="none" w:sz="0" w:space="0" w:color="auto"/>
              </w:divBdr>
            </w:div>
          </w:divsChild>
        </w:div>
        <w:div w:id="1225488505">
          <w:marLeft w:val="0"/>
          <w:marRight w:val="0"/>
          <w:marTop w:val="0"/>
          <w:marBottom w:val="0"/>
          <w:divBdr>
            <w:top w:val="none" w:sz="0" w:space="0" w:color="auto"/>
            <w:left w:val="none" w:sz="0" w:space="0" w:color="auto"/>
            <w:bottom w:val="none" w:sz="0" w:space="0" w:color="auto"/>
            <w:right w:val="none" w:sz="0" w:space="0" w:color="auto"/>
          </w:divBdr>
          <w:divsChild>
            <w:div w:id="1633898086">
              <w:marLeft w:val="0"/>
              <w:marRight w:val="0"/>
              <w:marTop w:val="0"/>
              <w:marBottom w:val="0"/>
              <w:divBdr>
                <w:top w:val="none" w:sz="0" w:space="0" w:color="auto"/>
                <w:left w:val="none" w:sz="0" w:space="0" w:color="auto"/>
                <w:bottom w:val="none" w:sz="0" w:space="0" w:color="auto"/>
                <w:right w:val="none" w:sz="0" w:space="0" w:color="auto"/>
              </w:divBdr>
            </w:div>
          </w:divsChild>
        </w:div>
        <w:div w:id="1249775922">
          <w:marLeft w:val="0"/>
          <w:marRight w:val="0"/>
          <w:marTop w:val="0"/>
          <w:marBottom w:val="0"/>
          <w:divBdr>
            <w:top w:val="none" w:sz="0" w:space="0" w:color="auto"/>
            <w:left w:val="none" w:sz="0" w:space="0" w:color="auto"/>
            <w:bottom w:val="none" w:sz="0" w:space="0" w:color="auto"/>
            <w:right w:val="none" w:sz="0" w:space="0" w:color="auto"/>
          </w:divBdr>
          <w:divsChild>
            <w:div w:id="1213153270">
              <w:marLeft w:val="0"/>
              <w:marRight w:val="0"/>
              <w:marTop w:val="0"/>
              <w:marBottom w:val="0"/>
              <w:divBdr>
                <w:top w:val="none" w:sz="0" w:space="0" w:color="auto"/>
                <w:left w:val="none" w:sz="0" w:space="0" w:color="auto"/>
                <w:bottom w:val="none" w:sz="0" w:space="0" w:color="auto"/>
                <w:right w:val="none" w:sz="0" w:space="0" w:color="auto"/>
              </w:divBdr>
            </w:div>
          </w:divsChild>
        </w:div>
        <w:div w:id="1296789174">
          <w:marLeft w:val="0"/>
          <w:marRight w:val="0"/>
          <w:marTop w:val="0"/>
          <w:marBottom w:val="0"/>
          <w:divBdr>
            <w:top w:val="none" w:sz="0" w:space="0" w:color="auto"/>
            <w:left w:val="none" w:sz="0" w:space="0" w:color="auto"/>
            <w:bottom w:val="none" w:sz="0" w:space="0" w:color="auto"/>
            <w:right w:val="none" w:sz="0" w:space="0" w:color="auto"/>
          </w:divBdr>
          <w:divsChild>
            <w:div w:id="1915579265">
              <w:marLeft w:val="0"/>
              <w:marRight w:val="0"/>
              <w:marTop w:val="0"/>
              <w:marBottom w:val="0"/>
              <w:divBdr>
                <w:top w:val="none" w:sz="0" w:space="0" w:color="auto"/>
                <w:left w:val="none" w:sz="0" w:space="0" w:color="auto"/>
                <w:bottom w:val="none" w:sz="0" w:space="0" w:color="auto"/>
                <w:right w:val="none" w:sz="0" w:space="0" w:color="auto"/>
              </w:divBdr>
            </w:div>
          </w:divsChild>
        </w:div>
        <w:div w:id="1320115673">
          <w:marLeft w:val="0"/>
          <w:marRight w:val="0"/>
          <w:marTop w:val="0"/>
          <w:marBottom w:val="0"/>
          <w:divBdr>
            <w:top w:val="none" w:sz="0" w:space="0" w:color="auto"/>
            <w:left w:val="none" w:sz="0" w:space="0" w:color="auto"/>
            <w:bottom w:val="none" w:sz="0" w:space="0" w:color="auto"/>
            <w:right w:val="none" w:sz="0" w:space="0" w:color="auto"/>
          </w:divBdr>
          <w:divsChild>
            <w:div w:id="793131564">
              <w:marLeft w:val="0"/>
              <w:marRight w:val="0"/>
              <w:marTop w:val="0"/>
              <w:marBottom w:val="0"/>
              <w:divBdr>
                <w:top w:val="none" w:sz="0" w:space="0" w:color="auto"/>
                <w:left w:val="none" w:sz="0" w:space="0" w:color="auto"/>
                <w:bottom w:val="none" w:sz="0" w:space="0" w:color="auto"/>
                <w:right w:val="none" w:sz="0" w:space="0" w:color="auto"/>
              </w:divBdr>
            </w:div>
          </w:divsChild>
        </w:div>
        <w:div w:id="1391537259">
          <w:marLeft w:val="0"/>
          <w:marRight w:val="0"/>
          <w:marTop w:val="0"/>
          <w:marBottom w:val="0"/>
          <w:divBdr>
            <w:top w:val="none" w:sz="0" w:space="0" w:color="auto"/>
            <w:left w:val="none" w:sz="0" w:space="0" w:color="auto"/>
            <w:bottom w:val="none" w:sz="0" w:space="0" w:color="auto"/>
            <w:right w:val="none" w:sz="0" w:space="0" w:color="auto"/>
          </w:divBdr>
          <w:divsChild>
            <w:div w:id="974482642">
              <w:marLeft w:val="0"/>
              <w:marRight w:val="0"/>
              <w:marTop w:val="0"/>
              <w:marBottom w:val="0"/>
              <w:divBdr>
                <w:top w:val="none" w:sz="0" w:space="0" w:color="auto"/>
                <w:left w:val="none" w:sz="0" w:space="0" w:color="auto"/>
                <w:bottom w:val="none" w:sz="0" w:space="0" w:color="auto"/>
                <w:right w:val="none" w:sz="0" w:space="0" w:color="auto"/>
              </w:divBdr>
            </w:div>
          </w:divsChild>
        </w:div>
        <w:div w:id="1410813694">
          <w:marLeft w:val="0"/>
          <w:marRight w:val="0"/>
          <w:marTop w:val="0"/>
          <w:marBottom w:val="0"/>
          <w:divBdr>
            <w:top w:val="none" w:sz="0" w:space="0" w:color="auto"/>
            <w:left w:val="none" w:sz="0" w:space="0" w:color="auto"/>
            <w:bottom w:val="none" w:sz="0" w:space="0" w:color="auto"/>
            <w:right w:val="none" w:sz="0" w:space="0" w:color="auto"/>
          </w:divBdr>
          <w:divsChild>
            <w:div w:id="1514996281">
              <w:marLeft w:val="0"/>
              <w:marRight w:val="0"/>
              <w:marTop w:val="0"/>
              <w:marBottom w:val="0"/>
              <w:divBdr>
                <w:top w:val="none" w:sz="0" w:space="0" w:color="auto"/>
                <w:left w:val="none" w:sz="0" w:space="0" w:color="auto"/>
                <w:bottom w:val="none" w:sz="0" w:space="0" w:color="auto"/>
                <w:right w:val="none" w:sz="0" w:space="0" w:color="auto"/>
              </w:divBdr>
            </w:div>
          </w:divsChild>
        </w:div>
        <w:div w:id="1415855166">
          <w:marLeft w:val="0"/>
          <w:marRight w:val="0"/>
          <w:marTop w:val="0"/>
          <w:marBottom w:val="0"/>
          <w:divBdr>
            <w:top w:val="none" w:sz="0" w:space="0" w:color="auto"/>
            <w:left w:val="none" w:sz="0" w:space="0" w:color="auto"/>
            <w:bottom w:val="none" w:sz="0" w:space="0" w:color="auto"/>
            <w:right w:val="none" w:sz="0" w:space="0" w:color="auto"/>
          </w:divBdr>
          <w:divsChild>
            <w:div w:id="1276061971">
              <w:marLeft w:val="0"/>
              <w:marRight w:val="0"/>
              <w:marTop w:val="0"/>
              <w:marBottom w:val="0"/>
              <w:divBdr>
                <w:top w:val="none" w:sz="0" w:space="0" w:color="auto"/>
                <w:left w:val="none" w:sz="0" w:space="0" w:color="auto"/>
                <w:bottom w:val="none" w:sz="0" w:space="0" w:color="auto"/>
                <w:right w:val="none" w:sz="0" w:space="0" w:color="auto"/>
              </w:divBdr>
            </w:div>
          </w:divsChild>
        </w:div>
        <w:div w:id="1419982371">
          <w:marLeft w:val="0"/>
          <w:marRight w:val="0"/>
          <w:marTop w:val="0"/>
          <w:marBottom w:val="0"/>
          <w:divBdr>
            <w:top w:val="none" w:sz="0" w:space="0" w:color="auto"/>
            <w:left w:val="none" w:sz="0" w:space="0" w:color="auto"/>
            <w:bottom w:val="none" w:sz="0" w:space="0" w:color="auto"/>
            <w:right w:val="none" w:sz="0" w:space="0" w:color="auto"/>
          </w:divBdr>
          <w:divsChild>
            <w:div w:id="2131316330">
              <w:marLeft w:val="0"/>
              <w:marRight w:val="0"/>
              <w:marTop w:val="0"/>
              <w:marBottom w:val="0"/>
              <w:divBdr>
                <w:top w:val="none" w:sz="0" w:space="0" w:color="auto"/>
                <w:left w:val="none" w:sz="0" w:space="0" w:color="auto"/>
                <w:bottom w:val="none" w:sz="0" w:space="0" w:color="auto"/>
                <w:right w:val="none" w:sz="0" w:space="0" w:color="auto"/>
              </w:divBdr>
            </w:div>
          </w:divsChild>
        </w:div>
        <w:div w:id="1438141164">
          <w:marLeft w:val="0"/>
          <w:marRight w:val="0"/>
          <w:marTop w:val="0"/>
          <w:marBottom w:val="0"/>
          <w:divBdr>
            <w:top w:val="none" w:sz="0" w:space="0" w:color="auto"/>
            <w:left w:val="none" w:sz="0" w:space="0" w:color="auto"/>
            <w:bottom w:val="none" w:sz="0" w:space="0" w:color="auto"/>
            <w:right w:val="none" w:sz="0" w:space="0" w:color="auto"/>
          </w:divBdr>
          <w:divsChild>
            <w:div w:id="192807838">
              <w:marLeft w:val="0"/>
              <w:marRight w:val="0"/>
              <w:marTop w:val="0"/>
              <w:marBottom w:val="0"/>
              <w:divBdr>
                <w:top w:val="none" w:sz="0" w:space="0" w:color="auto"/>
                <w:left w:val="none" w:sz="0" w:space="0" w:color="auto"/>
                <w:bottom w:val="none" w:sz="0" w:space="0" w:color="auto"/>
                <w:right w:val="none" w:sz="0" w:space="0" w:color="auto"/>
              </w:divBdr>
            </w:div>
          </w:divsChild>
        </w:div>
        <w:div w:id="1462764254">
          <w:marLeft w:val="0"/>
          <w:marRight w:val="0"/>
          <w:marTop w:val="0"/>
          <w:marBottom w:val="0"/>
          <w:divBdr>
            <w:top w:val="none" w:sz="0" w:space="0" w:color="auto"/>
            <w:left w:val="none" w:sz="0" w:space="0" w:color="auto"/>
            <w:bottom w:val="none" w:sz="0" w:space="0" w:color="auto"/>
            <w:right w:val="none" w:sz="0" w:space="0" w:color="auto"/>
          </w:divBdr>
          <w:divsChild>
            <w:div w:id="72825452">
              <w:marLeft w:val="0"/>
              <w:marRight w:val="0"/>
              <w:marTop w:val="0"/>
              <w:marBottom w:val="0"/>
              <w:divBdr>
                <w:top w:val="none" w:sz="0" w:space="0" w:color="auto"/>
                <w:left w:val="none" w:sz="0" w:space="0" w:color="auto"/>
                <w:bottom w:val="none" w:sz="0" w:space="0" w:color="auto"/>
                <w:right w:val="none" w:sz="0" w:space="0" w:color="auto"/>
              </w:divBdr>
            </w:div>
          </w:divsChild>
        </w:div>
        <w:div w:id="1505436999">
          <w:marLeft w:val="0"/>
          <w:marRight w:val="0"/>
          <w:marTop w:val="0"/>
          <w:marBottom w:val="0"/>
          <w:divBdr>
            <w:top w:val="none" w:sz="0" w:space="0" w:color="auto"/>
            <w:left w:val="none" w:sz="0" w:space="0" w:color="auto"/>
            <w:bottom w:val="none" w:sz="0" w:space="0" w:color="auto"/>
            <w:right w:val="none" w:sz="0" w:space="0" w:color="auto"/>
          </w:divBdr>
          <w:divsChild>
            <w:div w:id="1073312892">
              <w:marLeft w:val="0"/>
              <w:marRight w:val="0"/>
              <w:marTop w:val="0"/>
              <w:marBottom w:val="0"/>
              <w:divBdr>
                <w:top w:val="none" w:sz="0" w:space="0" w:color="auto"/>
                <w:left w:val="none" w:sz="0" w:space="0" w:color="auto"/>
                <w:bottom w:val="none" w:sz="0" w:space="0" w:color="auto"/>
                <w:right w:val="none" w:sz="0" w:space="0" w:color="auto"/>
              </w:divBdr>
            </w:div>
          </w:divsChild>
        </w:div>
        <w:div w:id="1529634404">
          <w:marLeft w:val="0"/>
          <w:marRight w:val="0"/>
          <w:marTop w:val="0"/>
          <w:marBottom w:val="0"/>
          <w:divBdr>
            <w:top w:val="none" w:sz="0" w:space="0" w:color="auto"/>
            <w:left w:val="none" w:sz="0" w:space="0" w:color="auto"/>
            <w:bottom w:val="none" w:sz="0" w:space="0" w:color="auto"/>
            <w:right w:val="none" w:sz="0" w:space="0" w:color="auto"/>
          </w:divBdr>
          <w:divsChild>
            <w:div w:id="1005742777">
              <w:marLeft w:val="0"/>
              <w:marRight w:val="0"/>
              <w:marTop w:val="0"/>
              <w:marBottom w:val="0"/>
              <w:divBdr>
                <w:top w:val="none" w:sz="0" w:space="0" w:color="auto"/>
                <w:left w:val="none" w:sz="0" w:space="0" w:color="auto"/>
                <w:bottom w:val="none" w:sz="0" w:space="0" w:color="auto"/>
                <w:right w:val="none" w:sz="0" w:space="0" w:color="auto"/>
              </w:divBdr>
            </w:div>
          </w:divsChild>
        </w:div>
        <w:div w:id="1531797599">
          <w:marLeft w:val="0"/>
          <w:marRight w:val="0"/>
          <w:marTop w:val="0"/>
          <w:marBottom w:val="0"/>
          <w:divBdr>
            <w:top w:val="none" w:sz="0" w:space="0" w:color="auto"/>
            <w:left w:val="none" w:sz="0" w:space="0" w:color="auto"/>
            <w:bottom w:val="none" w:sz="0" w:space="0" w:color="auto"/>
            <w:right w:val="none" w:sz="0" w:space="0" w:color="auto"/>
          </w:divBdr>
          <w:divsChild>
            <w:div w:id="1834254120">
              <w:marLeft w:val="0"/>
              <w:marRight w:val="0"/>
              <w:marTop w:val="0"/>
              <w:marBottom w:val="0"/>
              <w:divBdr>
                <w:top w:val="none" w:sz="0" w:space="0" w:color="auto"/>
                <w:left w:val="none" w:sz="0" w:space="0" w:color="auto"/>
                <w:bottom w:val="none" w:sz="0" w:space="0" w:color="auto"/>
                <w:right w:val="none" w:sz="0" w:space="0" w:color="auto"/>
              </w:divBdr>
            </w:div>
          </w:divsChild>
        </w:div>
        <w:div w:id="1531799705">
          <w:marLeft w:val="0"/>
          <w:marRight w:val="0"/>
          <w:marTop w:val="0"/>
          <w:marBottom w:val="0"/>
          <w:divBdr>
            <w:top w:val="none" w:sz="0" w:space="0" w:color="auto"/>
            <w:left w:val="none" w:sz="0" w:space="0" w:color="auto"/>
            <w:bottom w:val="none" w:sz="0" w:space="0" w:color="auto"/>
            <w:right w:val="none" w:sz="0" w:space="0" w:color="auto"/>
          </w:divBdr>
          <w:divsChild>
            <w:div w:id="861893806">
              <w:marLeft w:val="0"/>
              <w:marRight w:val="0"/>
              <w:marTop w:val="0"/>
              <w:marBottom w:val="0"/>
              <w:divBdr>
                <w:top w:val="none" w:sz="0" w:space="0" w:color="auto"/>
                <w:left w:val="none" w:sz="0" w:space="0" w:color="auto"/>
                <w:bottom w:val="none" w:sz="0" w:space="0" w:color="auto"/>
                <w:right w:val="none" w:sz="0" w:space="0" w:color="auto"/>
              </w:divBdr>
            </w:div>
          </w:divsChild>
        </w:div>
        <w:div w:id="1566986618">
          <w:marLeft w:val="0"/>
          <w:marRight w:val="0"/>
          <w:marTop w:val="0"/>
          <w:marBottom w:val="0"/>
          <w:divBdr>
            <w:top w:val="none" w:sz="0" w:space="0" w:color="auto"/>
            <w:left w:val="none" w:sz="0" w:space="0" w:color="auto"/>
            <w:bottom w:val="none" w:sz="0" w:space="0" w:color="auto"/>
            <w:right w:val="none" w:sz="0" w:space="0" w:color="auto"/>
          </w:divBdr>
          <w:divsChild>
            <w:div w:id="1429930690">
              <w:marLeft w:val="0"/>
              <w:marRight w:val="0"/>
              <w:marTop w:val="0"/>
              <w:marBottom w:val="0"/>
              <w:divBdr>
                <w:top w:val="none" w:sz="0" w:space="0" w:color="auto"/>
                <w:left w:val="none" w:sz="0" w:space="0" w:color="auto"/>
                <w:bottom w:val="none" w:sz="0" w:space="0" w:color="auto"/>
                <w:right w:val="none" w:sz="0" w:space="0" w:color="auto"/>
              </w:divBdr>
            </w:div>
          </w:divsChild>
        </w:div>
        <w:div w:id="1617441213">
          <w:marLeft w:val="0"/>
          <w:marRight w:val="0"/>
          <w:marTop w:val="0"/>
          <w:marBottom w:val="0"/>
          <w:divBdr>
            <w:top w:val="none" w:sz="0" w:space="0" w:color="auto"/>
            <w:left w:val="none" w:sz="0" w:space="0" w:color="auto"/>
            <w:bottom w:val="none" w:sz="0" w:space="0" w:color="auto"/>
            <w:right w:val="none" w:sz="0" w:space="0" w:color="auto"/>
          </w:divBdr>
          <w:divsChild>
            <w:div w:id="1783458706">
              <w:marLeft w:val="0"/>
              <w:marRight w:val="0"/>
              <w:marTop w:val="0"/>
              <w:marBottom w:val="0"/>
              <w:divBdr>
                <w:top w:val="none" w:sz="0" w:space="0" w:color="auto"/>
                <w:left w:val="none" w:sz="0" w:space="0" w:color="auto"/>
                <w:bottom w:val="none" w:sz="0" w:space="0" w:color="auto"/>
                <w:right w:val="none" w:sz="0" w:space="0" w:color="auto"/>
              </w:divBdr>
            </w:div>
          </w:divsChild>
        </w:div>
        <w:div w:id="2075808141">
          <w:marLeft w:val="0"/>
          <w:marRight w:val="0"/>
          <w:marTop w:val="0"/>
          <w:marBottom w:val="0"/>
          <w:divBdr>
            <w:top w:val="none" w:sz="0" w:space="0" w:color="auto"/>
            <w:left w:val="none" w:sz="0" w:space="0" w:color="auto"/>
            <w:bottom w:val="none" w:sz="0" w:space="0" w:color="auto"/>
            <w:right w:val="none" w:sz="0" w:space="0" w:color="auto"/>
          </w:divBdr>
          <w:divsChild>
            <w:div w:id="1758939788">
              <w:marLeft w:val="0"/>
              <w:marRight w:val="0"/>
              <w:marTop w:val="0"/>
              <w:marBottom w:val="0"/>
              <w:divBdr>
                <w:top w:val="none" w:sz="0" w:space="0" w:color="auto"/>
                <w:left w:val="none" w:sz="0" w:space="0" w:color="auto"/>
                <w:bottom w:val="none" w:sz="0" w:space="0" w:color="auto"/>
                <w:right w:val="none" w:sz="0" w:space="0" w:color="auto"/>
              </w:divBdr>
            </w:div>
          </w:divsChild>
        </w:div>
        <w:div w:id="2081443219">
          <w:marLeft w:val="0"/>
          <w:marRight w:val="0"/>
          <w:marTop w:val="0"/>
          <w:marBottom w:val="0"/>
          <w:divBdr>
            <w:top w:val="none" w:sz="0" w:space="0" w:color="auto"/>
            <w:left w:val="none" w:sz="0" w:space="0" w:color="auto"/>
            <w:bottom w:val="none" w:sz="0" w:space="0" w:color="auto"/>
            <w:right w:val="none" w:sz="0" w:space="0" w:color="auto"/>
          </w:divBdr>
          <w:divsChild>
            <w:div w:id="93848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141966725">
      <w:bodyDiv w:val="1"/>
      <w:marLeft w:val="0"/>
      <w:marRight w:val="0"/>
      <w:marTop w:val="0"/>
      <w:marBottom w:val="0"/>
      <w:divBdr>
        <w:top w:val="none" w:sz="0" w:space="0" w:color="auto"/>
        <w:left w:val="none" w:sz="0" w:space="0" w:color="auto"/>
        <w:bottom w:val="none" w:sz="0" w:space="0" w:color="auto"/>
        <w:right w:val="none" w:sz="0" w:space="0" w:color="auto"/>
      </w:divBdr>
      <w:divsChild>
        <w:div w:id="3024300">
          <w:marLeft w:val="0"/>
          <w:marRight w:val="0"/>
          <w:marTop w:val="0"/>
          <w:marBottom w:val="0"/>
          <w:divBdr>
            <w:top w:val="none" w:sz="0" w:space="0" w:color="auto"/>
            <w:left w:val="none" w:sz="0" w:space="0" w:color="auto"/>
            <w:bottom w:val="none" w:sz="0" w:space="0" w:color="auto"/>
            <w:right w:val="none" w:sz="0" w:space="0" w:color="auto"/>
          </w:divBdr>
          <w:divsChild>
            <w:div w:id="2897691">
              <w:marLeft w:val="0"/>
              <w:marRight w:val="0"/>
              <w:marTop w:val="0"/>
              <w:marBottom w:val="0"/>
              <w:divBdr>
                <w:top w:val="none" w:sz="0" w:space="0" w:color="auto"/>
                <w:left w:val="none" w:sz="0" w:space="0" w:color="auto"/>
                <w:bottom w:val="none" w:sz="0" w:space="0" w:color="auto"/>
                <w:right w:val="none" w:sz="0" w:space="0" w:color="auto"/>
              </w:divBdr>
            </w:div>
            <w:div w:id="280765599">
              <w:marLeft w:val="0"/>
              <w:marRight w:val="0"/>
              <w:marTop w:val="0"/>
              <w:marBottom w:val="0"/>
              <w:divBdr>
                <w:top w:val="none" w:sz="0" w:space="0" w:color="auto"/>
                <w:left w:val="none" w:sz="0" w:space="0" w:color="auto"/>
                <w:bottom w:val="none" w:sz="0" w:space="0" w:color="auto"/>
                <w:right w:val="none" w:sz="0" w:space="0" w:color="auto"/>
              </w:divBdr>
            </w:div>
            <w:div w:id="350911016">
              <w:marLeft w:val="0"/>
              <w:marRight w:val="0"/>
              <w:marTop w:val="0"/>
              <w:marBottom w:val="0"/>
              <w:divBdr>
                <w:top w:val="none" w:sz="0" w:space="0" w:color="auto"/>
                <w:left w:val="none" w:sz="0" w:space="0" w:color="auto"/>
                <w:bottom w:val="none" w:sz="0" w:space="0" w:color="auto"/>
                <w:right w:val="none" w:sz="0" w:space="0" w:color="auto"/>
              </w:divBdr>
            </w:div>
            <w:div w:id="1839072096">
              <w:marLeft w:val="0"/>
              <w:marRight w:val="0"/>
              <w:marTop w:val="0"/>
              <w:marBottom w:val="0"/>
              <w:divBdr>
                <w:top w:val="none" w:sz="0" w:space="0" w:color="auto"/>
                <w:left w:val="none" w:sz="0" w:space="0" w:color="auto"/>
                <w:bottom w:val="none" w:sz="0" w:space="0" w:color="auto"/>
                <w:right w:val="none" w:sz="0" w:space="0" w:color="auto"/>
              </w:divBdr>
            </w:div>
            <w:div w:id="1991445870">
              <w:marLeft w:val="0"/>
              <w:marRight w:val="0"/>
              <w:marTop w:val="0"/>
              <w:marBottom w:val="0"/>
              <w:divBdr>
                <w:top w:val="none" w:sz="0" w:space="0" w:color="auto"/>
                <w:left w:val="none" w:sz="0" w:space="0" w:color="auto"/>
                <w:bottom w:val="none" w:sz="0" w:space="0" w:color="auto"/>
                <w:right w:val="none" w:sz="0" w:space="0" w:color="auto"/>
              </w:divBdr>
            </w:div>
          </w:divsChild>
        </w:div>
        <w:div w:id="28452231">
          <w:marLeft w:val="0"/>
          <w:marRight w:val="0"/>
          <w:marTop w:val="0"/>
          <w:marBottom w:val="0"/>
          <w:divBdr>
            <w:top w:val="none" w:sz="0" w:space="0" w:color="auto"/>
            <w:left w:val="none" w:sz="0" w:space="0" w:color="auto"/>
            <w:bottom w:val="none" w:sz="0" w:space="0" w:color="auto"/>
            <w:right w:val="none" w:sz="0" w:space="0" w:color="auto"/>
          </w:divBdr>
          <w:divsChild>
            <w:div w:id="572468647">
              <w:marLeft w:val="0"/>
              <w:marRight w:val="0"/>
              <w:marTop w:val="0"/>
              <w:marBottom w:val="0"/>
              <w:divBdr>
                <w:top w:val="none" w:sz="0" w:space="0" w:color="auto"/>
                <w:left w:val="none" w:sz="0" w:space="0" w:color="auto"/>
                <w:bottom w:val="none" w:sz="0" w:space="0" w:color="auto"/>
                <w:right w:val="none" w:sz="0" w:space="0" w:color="auto"/>
              </w:divBdr>
            </w:div>
            <w:div w:id="1270965591">
              <w:marLeft w:val="0"/>
              <w:marRight w:val="0"/>
              <w:marTop w:val="0"/>
              <w:marBottom w:val="0"/>
              <w:divBdr>
                <w:top w:val="none" w:sz="0" w:space="0" w:color="auto"/>
                <w:left w:val="none" w:sz="0" w:space="0" w:color="auto"/>
                <w:bottom w:val="none" w:sz="0" w:space="0" w:color="auto"/>
                <w:right w:val="none" w:sz="0" w:space="0" w:color="auto"/>
              </w:divBdr>
            </w:div>
            <w:div w:id="1319116883">
              <w:marLeft w:val="0"/>
              <w:marRight w:val="0"/>
              <w:marTop w:val="0"/>
              <w:marBottom w:val="0"/>
              <w:divBdr>
                <w:top w:val="none" w:sz="0" w:space="0" w:color="auto"/>
                <w:left w:val="none" w:sz="0" w:space="0" w:color="auto"/>
                <w:bottom w:val="none" w:sz="0" w:space="0" w:color="auto"/>
                <w:right w:val="none" w:sz="0" w:space="0" w:color="auto"/>
              </w:divBdr>
            </w:div>
            <w:div w:id="1994528298">
              <w:marLeft w:val="0"/>
              <w:marRight w:val="0"/>
              <w:marTop w:val="0"/>
              <w:marBottom w:val="0"/>
              <w:divBdr>
                <w:top w:val="none" w:sz="0" w:space="0" w:color="auto"/>
                <w:left w:val="none" w:sz="0" w:space="0" w:color="auto"/>
                <w:bottom w:val="none" w:sz="0" w:space="0" w:color="auto"/>
                <w:right w:val="none" w:sz="0" w:space="0" w:color="auto"/>
              </w:divBdr>
            </w:div>
            <w:div w:id="2126726362">
              <w:marLeft w:val="0"/>
              <w:marRight w:val="0"/>
              <w:marTop w:val="0"/>
              <w:marBottom w:val="0"/>
              <w:divBdr>
                <w:top w:val="none" w:sz="0" w:space="0" w:color="auto"/>
                <w:left w:val="none" w:sz="0" w:space="0" w:color="auto"/>
                <w:bottom w:val="none" w:sz="0" w:space="0" w:color="auto"/>
                <w:right w:val="none" w:sz="0" w:space="0" w:color="auto"/>
              </w:divBdr>
            </w:div>
          </w:divsChild>
        </w:div>
        <w:div w:id="184442830">
          <w:marLeft w:val="0"/>
          <w:marRight w:val="0"/>
          <w:marTop w:val="0"/>
          <w:marBottom w:val="0"/>
          <w:divBdr>
            <w:top w:val="none" w:sz="0" w:space="0" w:color="auto"/>
            <w:left w:val="none" w:sz="0" w:space="0" w:color="auto"/>
            <w:bottom w:val="none" w:sz="0" w:space="0" w:color="auto"/>
            <w:right w:val="none" w:sz="0" w:space="0" w:color="auto"/>
          </w:divBdr>
        </w:div>
        <w:div w:id="186331578">
          <w:marLeft w:val="0"/>
          <w:marRight w:val="0"/>
          <w:marTop w:val="0"/>
          <w:marBottom w:val="0"/>
          <w:divBdr>
            <w:top w:val="none" w:sz="0" w:space="0" w:color="auto"/>
            <w:left w:val="none" w:sz="0" w:space="0" w:color="auto"/>
            <w:bottom w:val="none" w:sz="0" w:space="0" w:color="auto"/>
            <w:right w:val="none" w:sz="0" w:space="0" w:color="auto"/>
          </w:divBdr>
        </w:div>
        <w:div w:id="210271318">
          <w:marLeft w:val="0"/>
          <w:marRight w:val="0"/>
          <w:marTop w:val="0"/>
          <w:marBottom w:val="0"/>
          <w:divBdr>
            <w:top w:val="none" w:sz="0" w:space="0" w:color="auto"/>
            <w:left w:val="none" w:sz="0" w:space="0" w:color="auto"/>
            <w:bottom w:val="none" w:sz="0" w:space="0" w:color="auto"/>
            <w:right w:val="none" w:sz="0" w:space="0" w:color="auto"/>
          </w:divBdr>
        </w:div>
        <w:div w:id="217011631">
          <w:marLeft w:val="0"/>
          <w:marRight w:val="0"/>
          <w:marTop w:val="0"/>
          <w:marBottom w:val="0"/>
          <w:divBdr>
            <w:top w:val="none" w:sz="0" w:space="0" w:color="auto"/>
            <w:left w:val="none" w:sz="0" w:space="0" w:color="auto"/>
            <w:bottom w:val="none" w:sz="0" w:space="0" w:color="auto"/>
            <w:right w:val="none" w:sz="0" w:space="0" w:color="auto"/>
          </w:divBdr>
        </w:div>
        <w:div w:id="218245078">
          <w:marLeft w:val="0"/>
          <w:marRight w:val="0"/>
          <w:marTop w:val="0"/>
          <w:marBottom w:val="0"/>
          <w:divBdr>
            <w:top w:val="none" w:sz="0" w:space="0" w:color="auto"/>
            <w:left w:val="none" w:sz="0" w:space="0" w:color="auto"/>
            <w:bottom w:val="none" w:sz="0" w:space="0" w:color="auto"/>
            <w:right w:val="none" w:sz="0" w:space="0" w:color="auto"/>
          </w:divBdr>
          <w:divsChild>
            <w:div w:id="1069422124">
              <w:marLeft w:val="0"/>
              <w:marRight w:val="0"/>
              <w:marTop w:val="0"/>
              <w:marBottom w:val="0"/>
              <w:divBdr>
                <w:top w:val="none" w:sz="0" w:space="0" w:color="auto"/>
                <w:left w:val="none" w:sz="0" w:space="0" w:color="auto"/>
                <w:bottom w:val="none" w:sz="0" w:space="0" w:color="auto"/>
                <w:right w:val="none" w:sz="0" w:space="0" w:color="auto"/>
              </w:divBdr>
            </w:div>
            <w:div w:id="1083454648">
              <w:marLeft w:val="0"/>
              <w:marRight w:val="0"/>
              <w:marTop w:val="0"/>
              <w:marBottom w:val="0"/>
              <w:divBdr>
                <w:top w:val="none" w:sz="0" w:space="0" w:color="auto"/>
                <w:left w:val="none" w:sz="0" w:space="0" w:color="auto"/>
                <w:bottom w:val="none" w:sz="0" w:space="0" w:color="auto"/>
                <w:right w:val="none" w:sz="0" w:space="0" w:color="auto"/>
              </w:divBdr>
            </w:div>
          </w:divsChild>
        </w:div>
        <w:div w:id="258687188">
          <w:marLeft w:val="0"/>
          <w:marRight w:val="0"/>
          <w:marTop w:val="0"/>
          <w:marBottom w:val="0"/>
          <w:divBdr>
            <w:top w:val="none" w:sz="0" w:space="0" w:color="auto"/>
            <w:left w:val="none" w:sz="0" w:space="0" w:color="auto"/>
            <w:bottom w:val="none" w:sz="0" w:space="0" w:color="auto"/>
            <w:right w:val="none" w:sz="0" w:space="0" w:color="auto"/>
          </w:divBdr>
        </w:div>
        <w:div w:id="266351128">
          <w:marLeft w:val="0"/>
          <w:marRight w:val="0"/>
          <w:marTop w:val="0"/>
          <w:marBottom w:val="0"/>
          <w:divBdr>
            <w:top w:val="none" w:sz="0" w:space="0" w:color="auto"/>
            <w:left w:val="none" w:sz="0" w:space="0" w:color="auto"/>
            <w:bottom w:val="none" w:sz="0" w:space="0" w:color="auto"/>
            <w:right w:val="none" w:sz="0" w:space="0" w:color="auto"/>
          </w:divBdr>
        </w:div>
        <w:div w:id="266622614">
          <w:marLeft w:val="0"/>
          <w:marRight w:val="0"/>
          <w:marTop w:val="0"/>
          <w:marBottom w:val="0"/>
          <w:divBdr>
            <w:top w:val="none" w:sz="0" w:space="0" w:color="auto"/>
            <w:left w:val="none" w:sz="0" w:space="0" w:color="auto"/>
            <w:bottom w:val="none" w:sz="0" w:space="0" w:color="auto"/>
            <w:right w:val="none" w:sz="0" w:space="0" w:color="auto"/>
          </w:divBdr>
        </w:div>
        <w:div w:id="293175011">
          <w:marLeft w:val="0"/>
          <w:marRight w:val="0"/>
          <w:marTop w:val="0"/>
          <w:marBottom w:val="0"/>
          <w:divBdr>
            <w:top w:val="none" w:sz="0" w:space="0" w:color="auto"/>
            <w:left w:val="none" w:sz="0" w:space="0" w:color="auto"/>
            <w:bottom w:val="none" w:sz="0" w:space="0" w:color="auto"/>
            <w:right w:val="none" w:sz="0" w:space="0" w:color="auto"/>
          </w:divBdr>
        </w:div>
        <w:div w:id="300961798">
          <w:marLeft w:val="0"/>
          <w:marRight w:val="0"/>
          <w:marTop w:val="0"/>
          <w:marBottom w:val="0"/>
          <w:divBdr>
            <w:top w:val="none" w:sz="0" w:space="0" w:color="auto"/>
            <w:left w:val="none" w:sz="0" w:space="0" w:color="auto"/>
            <w:bottom w:val="none" w:sz="0" w:space="0" w:color="auto"/>
            <w:right w:val="none" w:sz="0" w:space="0" w:color="auto"/>
          </w:divBdr>
        </w:div>
        <w:div w:id="321617111">
          <w:marLeft w:val="0"/>
          <w:marRight w:val="0"/>
          <w:marTop w:val="0"/>
          <w:marBottom w:val="0"/>
          <w:divBdr>
            <w:top w:val="none" w:sz="0" w:space="0" w:color="auto"/>
            <w:left w:val="none" w:sz="0" w:space="0" w:color="auto"/>
            <w:bottom w:val="none" w:sz="0" w:space="0" w:color="auto"/>
            <w:right w:val="none" w:sz="0" w:space="0" w:color="auto"/>
          </w:divBdr>
        </w:div>
        <w:div w:id="341126821">
          <w:marLeft w:val="0"/>
          <w:marRight w:val="0"/>
          <w:marTop w:val="0"/>
          <w:marBottom w:val="0"/>
          <w:divBdr>
            <w:top w:val="none" w:sz="0" w:space="0" w:color="auto"/>
            <w:left w:val="none" w:sz="0" w:space="0" w:color="auto"/>
            <w:bottom w:val="none" w:sz="0" w:space="0" w:color="auto"/>
            <w:right w:val="none" w:sz="0" w:space="0" w:color="auto"/>
          </w:divBdr>
        </w:div>
        <w:div w:id="438335426">
          <w:marLeft w:val="0"/>
          <w:marRight w:val="0"/>
          <w:marTop w:val="0"/>
          <w:marBottom w:val="0"/>
          <w:divBdr>
            <w:top w:val="none" w:sz="0" w:space="0" w:color="auto"/>
            <w:left w:val="none" w:sz="0" w:space="0" w:color="auto"/>
            <w:bottom w:val="none" w:sz="0" w:space="0" w:color="auto"/>
            <w:right w:val="none" w:sz="0" w:space="0" w:color="auto"/>
          </w:divBdr>
        </w:div>
        <w:div w:id="490218405">
          <w:marLeft w:val="0"/>
          <w:marRight w:val="0"/>
          <w:marTop w:val="0"/>
          <w:marBottom w:val="0"/>
          <w:divBdr>
            <w:top w:val="none" w:sz="0" w:space="0" w:color="auto"/>
            <w:left w:val="none" w:sz="0" w:space="0" w:color="auto"/>
            <w:bottom w:val="none" w:sz="0" w:space="0" w:color="auto"/>
            <w:right w:val="none" w:sz="0" w:space="0" w:color="auto"/>
          </w:divBdr>
        </w:div>
        <w:div w:id="510991347">
          <w:marLeft w:val="0"/>
          <w:marRight w:val="0"/>
          <w:marTop w:val="0"/>
          <w:marBottom w:val="0"/>
          <w:divBdr>
            <w:top w:val="none" w:sz="0" w:space="0" w:color="auto"/>
            <w:left w:val="none" w:sz="0" w:space="0" w:color="auto"/>
            <w:bottom w:val="none" w:sz="0" w:space="0" w:color="auto"/>
            <w:right w:val="none" w:sz="0" w:space="0" w:color="auto"/>
          </w:divBdr>
        </w:div>
        <w:div w:id="554004005">
          <w:marLeft w:val="0"/>
          <w:marRight w:val="0"/>
          <w:marTop w:val="0"/>
          <w:marBottom w:val="0"/>
          <w:divBdr>
            <w:top w:val="none" w:sz="0" w:space="0" w:color="auto"/>
            <w:left w:val="none" w:sz="0" w:space="0" w:color="auto"/>
            <w:bottom w:val="none" w:sz="0" w:space="0" w:color="auto"/>
            <w:right w:val="none" w:sz="0" w:space="0" w:color="auto"/>
          </w:divBdr>
        </w:div>
        <w:div w:id="675882839">
          <w:marLeft w:val="0"/>
          <w:marRight w:val="0"/>
          <w:marTop w:val="0"/>
          <w:marBottom w:val="0"/>
          <w:divBdr>
            <w:top w:val="none" w:sz="0" w:space="0" w:color="auto"/>
            <w:left w:val="none" w:sz="0" w:space="0" w:color="auto"/>
            <w:bottom w:val="none" w:sz="0" w:space="0" w:color="auto"/>
            <w:right w:val="none" w:sz="0" w:space="0" w:color="auto"/>
          </w:divBdr>
        </w:div>
        <w:div w:id="690037866">
          <w:marLeft w:val="0"/>
          <w:marRight w:val="0"/>
          <w:marTop w:val="0"/>
          <w:marBottom w:val="0"/>
          <w:divBdr>
            <w:top w:val="none" w:sz="0" w:space="0" w:color="auto"/>
            <w:left w:val="none" w:sz="0" w:space="0" w:color="auto"/>
            <w:bottom w:val="none" w:sz="0" w:space="0" w:color="auto"/>
            <w:right w:val="none" w:sz="0" w:space="0" w:color="auto"/>
          </w:divBdr>
        </w:div>
        <w:div w:id="714698344">
          <w:marLeft w:val="0"/>
          <w:marRight w:val="0"/>
          <w:marTop w:val="0"/>
          <w:marBottom w:val="0"/>
          <w:divBdr>
            <w:top w:val="none" w:sz="0" w:space="0" w:color="auto"/>
            <w:left w:val="none" w:sz="0" w:space="0" w:color="auto"/>
            <w:bottom w:val="none" w:sz="0" w:space="0" w:color="auto"/>
            <w:right w:val="none" w:sz="0" w:space="0" w:color="auto"/>
          </w:divBdr>
        </w:div>
        <w:div w:id="721293388">
          <w:marLeft w:val="0"/>
          <w:marRight w:val="0"/>
          <w:marTop w:val="0"/>
          <w:marBottom w:val="0"/>
          <w:divBdr>
            <w:top w:val="none" w:sz="0" w:space="0" w:color="auto"/>
            <w:left w:val="none" w:sz="0" w:space="0" w:color="auto"/>
            <w:bottom w:val="none" w:sz="0" w:space="0" w:color="auto"/>
            <w:right w:val="none" w:sz="0" w:space="0" w:color="auto"/>
          </w:divBdr>
        </w:div>
        <w:div w:id="732847424">
          <w:marLeft w:val="0"/>
          <w:marRight w:val="0"/>
          <w:marTop w:val="0"/>
          <w:marBottom w:val="0"/>
          <w:divBdr>
            <w:top w:val="none" w:sz="0" w:space="0" w:color="auto"/>
            <w:left w:val="none" w:sz="0" w:space="0" w:color="auto"/>
            <w:bottom w:val="none" w:sz="0" w:space="0" w:color="auto"/>
            <w:right w:val="none" w:sz="0" w:space="0" w:color="auto"/>
          </w:divBdr>
        </w:div>
        <w:div w:id="791090775">
          <w:marLeft w:val="0"/>
          <w:marRight w:val="0"/>
          <w:marTop w:val="0"/>
          <w:marBottom w:val="0"/>
          <w:divBdr>
            <w:top w:val="none" w:sz="0" w:space="0" w:color="auto"/>
            <w:left w:val="none" w:sz="0" w:space="0" w:color="auto"/>
            <w:bottom w:val="none" w:sz="0" w:space="0" w:color="auto"/>
            <w:right w:val="none" w:sz="0" w:space="0" w:color="auto"/>
          </w:divBdr>
          <w:divsChild>
            <w:div w:id="1239946621">
              <w:marLeft w:val="0"/>
              <w:marRight w:val="0"/>
              <w:marTop w:val="0"/>
              <w:marBottom w:val="0"/>
              <w:divBdr>
                <w:top w:val="none" w:sz="0" w:space="0" w:color="auto"/>
                <w:left w:val="none" w:sz="0" w:space="0" w:color="auto"/>
                <w:bottom w:val="none" w:sz="0" w:space="0" w:color="auto"/>
                <w:right w:val="none" w:sz="0" w:space="0" w:color="auto"/>
              </w:divBdr>
            </w:div>
            <w:div w:id="1632902499">
              <w:marLeft w:val="0"/>
              <w:marRight w:val="0"/>
              <w:marTop w:val="0"/>
              <w:marBottom w:val="0"/>
              <w:divBdr>
                <w:top w:val="none" w:sz="0" w:space="0" w:color="auto"/>
                <w:left w:val="none" w:sz="0" w:space="0" w:color="auto"/>
                <w:bottom w:val="none" w:sz="0" w:space="0" w:color="auto"/>
                <w:right w:val="none" w:sz="0" w:space="0" w:color="auto"/>
              </w:divBdr>
            </w:div>
            <w:div w:id="1839688402">
              <w:marLeft w:val="0"/>
              <w:marRight w:val="0"/>
              <w:marTop w:val="0"/>
              <w:marBottom w:val="0"/>
              <w:divBdr>
                <w:top w:val="none" w:sz="0" w:space="0" w:color="auto"/>
                <w:left w:val="none" w:sz="0" w:space="0" w:color="auto"/>
                <w:bottom w:val="none" w:sz="0" w:space="0" w:color="auto"/>
                <w:right w:val="none" w:sz="0" w:space="0" w:color="auto"/>
              </w:divBdr>
            </w:div>
          </w:divsChild>
        </w:div>
        <w:div w:id="803084705">
          <w:marLeft w:val="0"/>
          <w:marRight w:val="0"/>
          <w:marTop w:val="0"/>
          <w:marBottom w:val="0"/>
          <w:divBdr>
            <w:top w:val="none" w:sz="0" w:space="0" w:color="auto"/>
            <w:left w:val="none" w:sz="0" w:space="0" w:color="auto"/>
            <w:bottom w:val="none" w:sz="0" w:space="0" w:color="auto"/>
            <w:right w:val="none" w:sz="0" w:space="0" w:color="auto"/>
          </w:divBdr>
        </w:div>
        <w:div w:id="803157417">
          <w:marLeft w:val="0"/>
          <w:marRight w:val="0"/>
          <w:marTop w:val="0"/>
          <w:marBottom w:val="0"/>
          <w:divBdr>
            <w:top w:val="none" w:sz="0" w:space="0" w:color="auto"/>
            <w:left w:val="none" w:sz="0" w:space="0" w:color="auto"/>
            <w:bottom w:val="none" w:sz="0" w:space="0" w:color="auto"/>
            <w:right w:val="none" w:sz="0" w:space="0" w:color="auto"/>
          </w:divBdr>
        </w:div>
        <w:div w:id="854461792">
          <w:marLeft w:val="0"/>
          <w:marRight w:val="0"/>
          <w:marTop w:val="0"/>
          <w:marBottom w:val="0"/>
          <w:divBdr>
            <w:top w:val="none" w:sz="0" w:space="0" w:color="auto"/>
            <w:left w:val="none" w:sz="0" w:space="0" w:color="auto"/>
            <w:bottom w:val="none" w:sz="0" w:space="0" w:color="auto"/>
            <w:right w:val="none" w:sz="0" w:space="0" w:color="auto"/>
          </w:divBdr>
        </w:div>
        <w:div w:id="858203958">
          <w:marLeft w:val="0"/>
          <w:marRight w:val="0"/>
          <w:marTop w:val="0"/>
          <w:marBottom w:val="0"/>
          <w:divBdr>
            <w:top w:val="none" w:sz="0" w:space="0" w:color="auto"/>
            <w:left w:val="none" w:sz="0" w:space="0" w:color="auto"/>
            <w:bottom w:val="none" w:sz="0" w:space="0" w:color="auto"/>
            <w:right w:val="none" w:sz="0" w:space="0" w:color="auto"/>
          </w:divBdr>
        </w:div>
        <w:div w:id="887490693">
          <w:marLeft w:val="0"/>
          <w:marRight w:val="0"/>
          <w:marTop w:val="0"/>
          <w:marBottom w:val="0"/>
          <w:divBdr>
            <w:top w:val="none" w:sz="0" w:space="0" w:color="auto"/>
            <w:left w:val="none" w:sz="0" w:space="0" w:color="auto"/>
            <w:bottom w:val="none" w:sz="0" w:space="0" w:color="auto"/>
            <w:right w:val="none" w:sz="0" w:space="0" w:color="auto"/>
          </w:divBdr>
        </w:div>
        <w:div w:id="985431633">
          <w:marLeft w:val="0"/>
          <w:marRight w:val="0"/>
          <w:marTop w:val="0"/>
          <w:marBottom w:val="0"/>
          <w:divBdr>
            <w:top w:val="none" w:sz="0" w:space="0" w:color="auto"/>
            <w:left w:val="none" w:sz="0" w:space="0" w:color="auto"/>
            <w:bottom w:val="none" w:sz="0" w:space="0" w:color="auto"/>
            <w:right w:val="none" w:sz="0" w:space="0" w:color="auto"/>
          </w:divBdr>
        </w:div>
        <w:div w:id="1006905654">
          <w:marLeft w:val="0"/>
          <w:marRight w:val="0"/>
          <w:marTop w:val="0"/>
          <w:marBottom w:val="0"/>
          <w:divBdr>
            <w:top w:val="none" w:sz="0" w:space="0" w:color="auto"/>
            <w:left w:val="none" w:sz="0" w:space="0" w:color="auto"/>
            <w:bottom w:val="none" w:sz="0" w:space="0" w:color="auto"/>
            <w:right w:val="none" w:sz="0" w:space="0" w:color="auto"/>
          </w:divBdr>
        </w:div>
        <w:div w:id="1081751510">
          <w:marLeft w:val="0"/>
          <w:marRight w:val="0"/>
          <w:marTop w:val="0"/>
          <w:marBottom w:val="0"/>
          <w:divBdr>
            <w:top w:val="none" w:sz="0" w:space="0" w:color="auto"/>
            <w:left w:val="none" w:sz="0" w:space="0" w:color="auto"/>
            <w:bottom w:val="none" w:sz="0" w:space="0" w:color="auto"/>
            <w:right w:val="none" w:sz="0" w:space="0" w:color="auto"/>
          </w:divBdr>
        </w:div>
        <w:div w:id="1097752636">
          <w:marLeft w:val="0"/>
          <w:marRight w:val="0"/>
          <w:marTop w:val="0"/>
          <w:marBottom w:val="0"/>
          <w:divBdr>
            <w:top w:val="none" w:sz="0" w:space="0" w:color="auto"/>
            <w:left w:val="none" w:sz="0" w:space="0" w:color="auto"/>
            <w:bottom w:val="none" w:sz="0" w:space="0" w:color="auto"/>
            <w:right w:val="none" w:sz="0" w:space="0" w:color="auto"/>
          </w:divBdr>
        </w:div>
        <w:div w:id="1101803279">
          <w:marLeft w:val="0"/>
          <w:marRight w:val="0"/>
          <w:marTop w:val="0"/>
          <w:marBottom w:val="0"/>
          <w:divBdr>
            <w:top w:val="none" w:sz="0" w:space="0" w:color="auto"/>
            <w:left w:val="none" w:sz="0" w:space="0" w:color="auto"/>
            <w:bottom w:val="none" w:sz="0" w:space="0" w:color="auto"/>
            <w:right w:val="none" w:sz="0" w:space="0" w:color="auto"/>
          </w:divBdr>
          <w:divsChild>
            <w:div w:id="52706875">
              <w:marLeft w:val="0"/>
              <w:marRight w:val="0"/>
              <w:marTop w:val="0"/>
              <w:marBottom w:val="0"/>
              <w:divBdr>
                <w:top w:val="none" w:sz="0" w:space="0" w:color="auto"/>
                <w:left w:val="none" w:sz="0" w:space="0" w:color="auto"/>
                <w:bottom w:val="none" w:sz="0" w:space="0" w:color="auto"/>
                <w:right w:val="none" w:sz="0" w:space="0" w:color="auto"/>
              </w:divBdr>
            </w:div>
            <w:div w:id="121655276">
              <w:marLeft w:val="0"/>
              <w:marRight w:val="0"/>
              <w:marTop w:val="0"/>
              <w:marBottom w:val="0"/>
              <w:divBdr>
                <w:top w:val="none" w:sz="0" w:space="0" w:color="auto"/>
                <w:left w:val="none" w:sz="0" w:space="0" w:color="auto"/>
                <w:bottom w:val="none" w:sz="0" w:space="0" w:color="auto"/>
                <w:right w:val="none" w:sz="0" w:space="0" w:color="auto"/>
              </w:divBdr>
            </w:div>
            <w:div w:id="148180920">
              <w:marLeft w:val="0"/>
              <w:marRight w:val="0"/>
              <w:marTop w:val="0"/>
              <w:marBottom w:val="0"/>
              <w:divBdr>
                <w:top w:val="none" w:sz="0" w:space="0" w:color="auto"/>
                <w:left w:val="none" w:sz="0" w:space="0" w:color="auto"/>
                <w:bottom w:val="none" w:sz="0" w:space="0" w:color="auto"/>
                <w:right w:val="none" w:sz="0" w:space="0" w:color="auto"/>
              </w:divBdr>
            </w:div>
            <w:div w:id="972491463">
              <w:marLeft w:val="0"/>
              <w:marRight w:val="0"/>
              <w:marTop w:val="0"/>
              <w:marBottom w:val="0"/>
              <w:divBdr>
                <w:top w:val="none" w:sz="0" w:space="0" w:color="auto"/>
                <w:left w:val="none" w:sz="0" w:space="0" w:color="auto"/>
                <w:bottom w:val="none" w:sz="0" w:space="0" w:color="auto"/>
                <w:right w:val="none" w:sz="0" w:space="0" w:color="auto"/>
              </w:divBdr>
            </w:div>
            <w:div w:id="979043547">
              <w:marLeft w:val="0"/>
              <w:marRight w:val="0"/>
              <w:marTop w:val="0"/>
              <w:marBottom w:val="0"/>
              <w:divBdr>
                <w:top w:val="none" w:sz="0" w:space="0" w:color="auto"/>
                <w:left w:val="none" w:sz="0" w:space="0" w:color="auto"/>
                <w:bottom w:val="none" w:sz="0" w:space="0" w:color="auto"/>
                <w:right w:val="none" w:sz="0" w:space="0" w:color="auto"/>
              </w:divBdr>
            </w:div>
          </w:divsChild>
        </w:div>
        <w:div w:id="1159922941">
          <w:marLeft w:val="0"/>
          <w:marRight w:val="0"/>
          <w:marTop w:val="0"/>
          <w:marBottom w:val="0"/>
          <w:divBdr>
            <w:top w:val="none" w:sz="0" w:space="0" w:color="auto"/>
            <w:left w:val="none" w:sz="0" w:space="0" w:color="auto"/>
            <w:bottom w:val="none" w:sz="0" w:space="0" w:color="auto"/>
            <w:right w:val="none" w:sz="0" w:space="0" w:color="auto"/>
          </w:divBdr>
        </w:div>
        <w:div w:id="1207987132">
          <w:marLeft w:val="0"/>
          <w:marRight w:val="0"/>
          <w:marTop w:val="0"/>
          <w:marBottom w:val="0"/>
          <w:divBdr>
            <w:top w:val="none" w:sz="0" w:space="0" w:color="auto"/>
            <w:left w:val="none" w:sz="0" w:space="0" w:color="auto"/>
            <w:bottom w:val="none" w:sz="0" w:space="0" w:color="auto"/>
            <w:right w:val="none" w:sz="0" w:space="0" w:color="auto"/>
          </w:divBdr>
        </w:div>
        <w:div w:id="1229026920">
          <w:marLeft w:val="0"/>
          <w:marRight w:val="0"/>
          <w:marTop w:val="0"/>
          <w:marBottom w:val="0"/>
          <w:divBdr>
            <w:top w:val="none" w:sz="0" w:space="0" w:color="auto"/>
            <w:left w:val="none" w:sz="0" w:space="0" w:color="auto"/>
            <w:bottom w:val="none" w:sz="0" w:space="0" w:color="auto"/>
            <w:right w:val="none" w:sz="0" w:space="0" w:color="auto"/>
          </w:divBdr>
        </w:div>
        <w:div w:id="1258710066">
          <w:marLeft w:val="0"/>
          <w:marRight w:val="0"/>
          <w:marTop w:val="0"/>
          <w:marBottom w:val="0"/>
          <w:divBdr>
            <w:top w:val="none" w:sz="0" w:space="0" w:color="auto"/>
            <w:left w:val="none" w:sz="0" w:space="0" w:color="auto"/>
            <w:bottom w:val="none" w:sz="0" w:space="0" w:color="auto"/>
            <w:right w:val="none" w:sz="0" w:space="0" w:color="auto"/>
          </w:divBdr>
        </w:div>
        <w:div w:id="1320575699">
          <w:marLeft w:val="0"/>
          <w:marRight w:val="0"/>
          <w:marTop w:val="0"/>
          <w:marBottom w:val="0"/>
          <w:divBdr>
            <w:top w:val="none" w:sz="0" w:space="0" w:color="auto"/>
            <w:left w:val="none" w:sz="0" w:space="0" w:color="auto"/>
            <w:bottom w:val="none" w:sz="0" w:space="0" w:color="auto"/>
            <w:right w:val="none" w:sz="0" w:space="0" w:color="auto"/>
          </w:divBdr>
        </w:div>
        <w:div w:id="1337462354">
          <w:marLeft w:val="0"/>
          <w:marRight w:val="0"/>
          <w:marTop w:val="0"/>
          <w:marBottom w:val="0"/>
          <w:divBdr>
            <w:top w:val="none" w:sz="0" w:space="0" w:color="auto"/>
            <w:left w:val="none" w:sz="0" w:space="0" w:color="auto"/>
            <w:bottom w:val="none" w:sz="0" w:space="0" w:color="auto"/>
            <w:right w:val="none" w:sz="0" w:space="0" w:color="auto"/>
          </w:divBdr>
        </w:div>
        <w:div w:id="1389063894">
          <w:marLeft w:val="0"/>
          <w:marRight w:val="0"/>
          <w:marTop w:val="0"/>
          <w:marBottom w:val="0"/>
          <w:divBdr>
            <w:top w:val="none" w:sz="0" w:space="0" w:color="auto"/>
            <w:left w:val="none" w:sz="0" w:space="0" w:color="auto"/>
            <w:bottom w:val="none" w:sz="0" w:space="0" w:color="auto"/>
            <w:right w:val="none" w:sz="0" w:space="0" w:color="auto"/>
          </w:divBdr>
          <w:divsChild>
            <w:div w:id="81604615">
              <w:marLeft w:val="0"/>
              <w:marRight w:val="0"/>
              <w:marTop w:val="0"/>
              <w:marBottom w:val="0"/>
              <w:divBdr>
                <w:top w:val="none" w:sz="0" w:space="0" w:color="auto"/>
                <w:left w:val="none" w:sz="0" w:space="0" w:color="auto"/>
                <w:bottom w:val="none" w:sz="0" w:space="0" w:color="auto"/>
                <w:right w:val="none" w:sz="0" w:space="0" w:color="auto"/>
              </w:divBdr>
            </w:div>
            <w:div w:id="482309775">
              <w:marLeft w:val="0"/>
              <w:marRight w:val="0"/>
              <w:marTop w:val="0"/>
              <w:marBottom w:val="0"/>
              <w:divBdr>
                <w:top w:val="none" w:sz="0" w:space="0" w:color="auto"/>
                <w:left w:val="none" w:sz="0" w:space="0" w:color="auto"/>
                <w:bottom w:val="none" w:sz="0" w:space="0" w:color="auto"/>
                <w:right w:val="none" w:sz="0" w:space="0" w:color="auto"/>
              </w:divBdr>
            </w:div>
            <w:div w:id="804006730">
              <w:marLeft w:val="0"/>
              <w:marRight w:val="0"/>
              <w:marTop w:val="0"/>
              <w:marBottom w:val="0"/>
              <w:divBdr>
                <w:top w:val="none" w:sz="0" w:space="0" w:color="auto"/>
                <w:left w:val="none" w:sz="0" w:space="0" w:color="auto"/>
                <w:bottom w:val="none" w:sz="0" w:space="0" w:color="auto"/>
                <w:right w:val="none" w:sz="0" w:space="0" w:color="auto"/>
              </w:divBdr>
            </w:div>
            <w:div w:id="1840460384">
              <w:marLeft w:val="0"/>
              <w:marRight w:val="0"/>
              <w:marTop w:val="0"/>
              <w:marBottom w:val="0"/>
              <w:divBdr>
                <w:top w:val="none" w:sz="0" w:space="0" w:color="auto"/>
                <w:left w:val="none" w:sz="0" w:space="0" w:color="auto"/>
                <w:bottom w:val="none" w:sz="0" w:space="0" w:color="auto"/>
                <w:right w:val="none" w:sz="0" w:space="0" w:color="auto"/>
              </w:divBdr>
            </w:div>
            <w:div w:id="2005936820">
              <w:marLeft w:val="0"/>
              <w:marRight w:val="0"/>
              <w:marTop w:val="0"/>
              <w:marBottom w:val="0"/>
              <w:divBdr>
                <w:top w:val="none" w:sz="0" w:space="0" w:color="auto"/>
                <w:left w:val="none" w:sz="0" w:space="0" w:color="auto"/>
                <w:bottom w:val="none" w:sz="0" w:space="0" w:color="auto"/>
                <w:right w:val="none" w:sz="0" w:space="0" w:color="auto"/>
              </w:divBdr>
            </w:div>
          </w:divsChild>
        </w:div>
        <w:div w:id="1406338074">
          <w:marLeft w:val="0"/>
          <w:marRight w:val="0"/>
          <w:marTop w:val="0"/>
          <w:marBottom w:val="0"/>
          <w:divBdr>
            <w:top w:val="none" w:sz="0" w:space="0" w:color="auto"/>
            <w:left w:val="none" w:sz="0" w:space="0" w:color="auto"/>
            <w:bottom w:val="none" w:sz="0" w:space="0" w:color="auto"/>
            <w:right w:val="none" w:sz="0" w:space="0" w:color="auto"/>
          </w:divBdr>
          <w:divsChild>
            <w:div w:id="160705231">
              <w:marLeft w:val="0"/>
              <w:marRight w:val="0"/>
              <w:marTop w:val="0"/>
              <w:marBottom w:val="0"/>
              <w:divBdr>
                <w:top w:val="none" w:sz="0" w:space="0" w:color="auto"/>
                <w:left w:val="none" w:sz="0" w:space="0" w:color="auto"/>
                <w:bottom w:val="none" w:sz="0" w:space="0" w:color="auto"/>
                <w:right w:val="none" w:sz="0" w:space="0" w:color="auto"/>
              </w:divBdr>
            </w:div>
            <w:div w:id="250236268">
              <w:marLeft w:val="0"/>
              <w:marRight w:val="0"/>
              <w:marTop w:val="0"/>
              <w:marBottom w:val="0"/>
              <w:divBdr>
                <w:top w:val="none" w:sz="0" w:space="0" w:color="auto"/>
                <w:left w:val="none" w:sz="0" w:space="0" w:color="auto"/>
                <w:bottom w:val="none" w:sz="0" w:space="0" w:color="auto"/>
                <w:right w:val="none" w:sz="0" w:space="0" w:color="auto"/>
              </w:divBdr>
            </w:div>
            <w:div w:id="592708253">
              <w:marLeft w:val="0"/>
              <w:marRight w:val="0"/>
              <w:marTop w:val="0"/>
              <w:marBottom w:val="0"/>
              <w:divBdr>
                <w:top w:val="none" w:sz="0" w:space="0" w:color="auto"/>
                <w:left w:val="none" w:sz="0" w:space="0" w:color="auto"/>
                <w:bottom w:val="none" w:sz="0" w:space="0" w:color="auto"/>
                <w:right w:val="none" w:sz="0" w:space="0" w:color="auto"/>
              </w:divBdr>
            </w:div>
            <w:div w:id="1273900269">
              <w:marLeft w:val="0"/>
              <w:marRight w:val="0"/>
              <w:marTop w:val="0"/>
              <w:marBottom w:val="0"/>
              <w:divBdr>
                <w:top w:val="none" w:sz="0" w:space="0" w:color="auto"/>
                <w:left w:val="none" w:sz="0" w:space="0" w:color="auto"/>
                <w:bottom w:val="none" w:sz="0" w:space="0" w:color="auto"/>
                <w:right w:val="none" w:sz="0" w:space="0" w:color="auto"/>
              </w:divBdr>
            </w:div>
            <w:div w:id="1909261420">
              <w:marLeft w:val="0"/>
              <w:marRight w:val="0"/>
              <w:marTop w:val="0"/>
              <w:marBottom w:val="0"/>
              <w:divBdr>
                <w:top w:val="none" w:sz="0" w:space="0" w:color="auto"/>
                <w:left w:val="none" w:sz="0" w:space="0" w:color="auto"/>
                <w:bottom w:val="none" w:sz="0" w:space="0" w:color="auto"/>
                <w:right w:val="none" w:sz="0" w:space="0" w:color="auto"/>
              </w:divBdr>
            </w:div>
          </w:divsChild>
        </w:div>
        <w:div w:id="1408726417">
          <w:marLeft w:val="0"/>
          <w:marRight w:val="0"/>
          <w:marTop w:val="0"/>
          <w:marBottom w:val="0"/>
          <w:divBdr>
            <w:top w:val="none" w:sz="0" w:space="0" w:color="auto"/>
            <w:left w:val="none" w:sz="0" w:space="0" w:color="auto"/>
            <w:bottom w:val="none" w:sz="0" w:space="0" w:color="auto"/>
            <w:right w:val="none" w:sz="0" w:space="0" w:color="auto"/>
          </w:divBdr>
        </w:div>
        <w:div w:id="1434977792">
          <w:marLeft w:val="0"/>
          <w:marRight w:val="0"/>
          <w:marTop w:val="0"/>
          <w:marBottom w:val="0"/>
          <w:divBdr>
            <w:top w:val="none" w:sz="0" w:space="0" w:color="auto"/>
            <w:left w:val="none" w:sz="0" w:space="0" w:color="auto"/>
            <w:bottom w:val="none" w:sz="0" w:space="0" w:color="auto"/>
            <w:right w:val="none" w:sz="0" w:space="0" w:color="auto"/>
          </w:divBdr>
        </w:div>
        <w:div w:id="1443652037">
          <w:marLeft w:val="0"/>
          <w:marRight w:val="0"/>
          <w:marTop w:val="0"/>
          <w:marBottom w:val="0"/>
          <w:divBdr>
            <w:top w:val="none" w:sz="0" w:space="0" w:color="auto"/>
            <w:left w:val="none" w:sz="0" w:space="0" w:color="auto"/>
            <w:bottom w:val="none" w:sz="0" w:space="0" w:color="auto"/>
            <w:right w:val="none" w:sz="0" w:space="0" w:color="auto"/>
          </w:divBdr>
        </w:div>
        <w:div w:id="1454833679">
          <w:marLeft w:val="0"/>
          <w:marRight w:val="0"/>
          <w:marTop w:val="0"/>
          <w:marBottom w:val="0"/>
          <w:divBdr>
            <w:top w:val="none" w:sz="0" w:space="0" w:color="auto"/>
            <w:left w:val="none" w:sz="0" w:space="0" w:color="auto"/>
            <w:bottom w:val="none" w:sz="0" w:space="0" w:color="auto"/>
            <w:right w:val="none" w:sz="0" w:space="0" w:color="auto"/>
          </w:divBdr>
        </w:div>
        <w:div w:id="1463962786">
          <w:marLeft w:val="0"/>
          <w:marRight w:val="0"/>
          <w:marTop w:val="0"/>
          <w:marBottom w:val="0"/>
          <w:divBdr>
            <w:top w:val="none" w:sz="0" w:space="0" w:color="auto"/>
            <w:left w:val="none" w:sz="0" w:space="0" w:color="auto"/>
            <w:bottom w:val="none" w:sz="0" w:space="0" w:color="auto"/>
            <w:right w:val="none" w:sz="0" w:space="0" w:color="auto"/>
          </w:divBdr>
        </w:div>
        <w:div w:id="1520043511">
          <w:marLeft w:val="0"/>
          <w:marRight w:val="0"/>
          <w:marTop w:val="0"/>
          <w:marBottom w:val="0"/>
          <w:divBdr>
            <w:top w:val="none" w:sz="0" w:space="0" w:color="auto"/>
            <w:left w:val="none" w:sz="0" w:space="0" w:color="auto"/>
            <w:bottom w:val="none" w:sz="0" w:space="0" w:color="auto"/>
            <w:right w:val="none" w:sz="0" w:space="0" w:color="auto"/>
          </w:divBdr>
        </w:div>
        <w:div w:id="1560244787">
          <w:marLeft w:val="0"/>
          <w:marRight w:val="0"/>
          <w:marTop w:val="0"/>
          <w:marBottom w:val="0"/>
          <w:divBdr>
            <w:top w:val="none" w:sz="0" w:space="0" w:color="auto"/>
            <w:left w:val="none" w:sz="0" w:space="0" w:color="auto"/>
            <w:bottom w:val="none" w:sz="0" w:space="0" w:color="auto"/>
            <w:right w:val="none" w:sz="0" w:space="0" w:color="auto"/>
          </w:divBdr>
        </w:div>
        <w:div w:id="1577320490">
          <w:marLeft w:val="0"/>
          <w:marRight w:val="0"/>
          <w:marTop w:val="0"/>
          <w:marBottom w:val="0"/>
          <w:divBdr>
            <w:top w:val="none" w:sz="0" w:space="0" w:color="auto"/>
            <w:left w:val="none" w:sz="0" w:space="0" w:color="auto"/>
            <w:bottom w:val="none" w:sz="0" w:space="0" w:color="auto"/>
            <w:right w:val="none" w:sz="0" w:space="0" w:color="auto"/>
          </w:divBdr>
        </w:div>
        <w:div w:id="1638880449">
          <w:marLeft w:val="0"/>
          <w:marRight w:val="0"/>
          <w:marTop w:val="0"/>
          <w:marBottom w:val="0"/>
          <w:divBdr>
            <w:top w:val="none" w:sz="0" w:space="0" w:color="auto"/>
            <w:left w:val="none" w:sz="0" w:space="0" w:color="auto"/>
            <w:bottom w:val="none" w:sz="0" w:space="0" w:color="auto"/>
            <w:right w:val="none" w:sz="0" w:space="0" w:color="auto"/>
          </w:divBdr>
        </w:div>
        <w:div w:id="1640766795">
          <w:marLeft w:val="0"/>
          <w:marRight w:val="0"/>
          <w:marTop w:val="0"/>
          <w:marBottom w:val="0"/>
          <w:divBdr>
            <w:top w:val="none" w:sz="0" w:space="0" w:color="auto"/>
            <w:left w:val="none" w:sz="0" w:space="0" w:color="auto"/>
            <w:bottom w:val="none" w:sz="0" w:space="0" w:color="auto"/>
            <w:right w:val="none" w:sz="0" w:space="0" w:color="auto"/>
          </w:divBdr>
        </w:div>
        <w:div w:id="1657149738">
          <w:marLeft w:val="0"/>
          <w:marRight w:val="0"/>
          <w:marTop w:val="0"/>
          <w:marBottom w:val="0"/>
          <w:divBdr>
            <w:top w:val="none" w:sz="0" w:space="0" w:color="auto"/>
            <w:left w:val="none" w:sz="0" w:space="0" w:color="auto"/>
            <w:bottom w:val="none" w:sz="0" w:space="0" w:color="auto"/>
            <w:right w:val="none" w:sz="0" w:space="0" w:color="auto"/>
          </w:divBdr>
        </w:div>
        <w:div w:id="1661612511">
          <w:marLeft w:val="0"/>
          <w:marRight w:val="0"/>
          <w:marTop w:val="0"/>
          <w:marBottom w:val="0"/>
          <w:divBdr>
            <w:top w:val="none" w:sz="0" w:space="0" w:color="auto"/>
            <w:left w:val="none" w:sz="0" w:space="0" w:color="auto"/>
            <w:bottom w:val="none" w:sz="0" w:space="0" w:color="auto"/>
            <w:right w:val="none" w:sz="0" w:space="0" w:color="auto"/>
          </w:divBdr>
        </w:div>
        <w:div w:id="1691224280">
          <w:marLeft w:val="0"/>
          <w:marRight w:val="0"/>
          <w:marTop w:val="0"/>
          <w:marBottom w:val="0"/>
          <w:divBdr>
            <w:top w:val="none" w:sz="0" w:space="0" w:color="auto"/>
            <w:left w:val="none" w:sz="0" w:space="0" w:color="auto"/>
            <w:bottom w:val="none" w:sz="0" w:space="0" w:color="auto"/>
            <w:right w:val="none" w:sz="0" w:space="0" w:color="auto"/>
          </w:divBdr>
        </w:div>
        <w:div w:id="1711033691">
          <w:marLeft w:val="0"/>
          <w:marRight w:val="0"/>
          <w:marTop w:val="0"/>
          <w:marBottom w:val="0"/>
          <w:divBdr>
            <w:top w:val="none" w:sz="0" w:space="0" w:color="auto"/>
            <w:left w:val="none" w:sz="0" w:space="0" w:color="auto"/>
            <w:bottom w:val="none" w:sz="0" w:space="0" w:color="auto"/>
            <w:right w:val="none" w:sz="0" w:space="0" w:color="auto"/>
          </w:divBdr>
        </w:div>
        <w:div w:id="1716470472">
          <w:marLeft w:val="0"/>
          <w:marRight w:val="0"/>
          <w:marTop w:val="0"/>
          <w:marBottom w:val="0"/>
          <w:divBdr>
            <w:top w:val="none" w:sz="0" w:space="0" w:color="auto"/>
            <w:left w:val="none" w:sz="0" w:space="0" w:color="auto"/>
            <w:bottom w:val="none" w:sz="0" w:space="0" w:color="auto"/>
            <w:right w:val="none" w:sz="0" w:space="0" w:color="auto"/>
          </w:divBdr>
        </w:div>
        <w:div w:id="1804998991">
          <w:marLeft w:val="0"/>
          <w:marRight w:val="0"/>
          <w:marTop w:val="0"/>
          <w:marBottom w:val="0"/>
          <w:divBdr>
            <w:top w:val="none" w:sz="0" w:space="0" w:color="auto"/>
            <w:left w:val="none" w:sz="0" w:space="0" w:color="auto"/>
            <w:bottom w:val="none" w:sz="0" w:space="0" w:color="auto"/>
            <w:right w:val="none" w:sz="0" w:space="0" w:color="auto"/>
          </w:divBdr>
        </w:div>
        <w:div w:id="1942764115">
          <w:marLeft w:val="0"/>
          <w:marRight w:val="0"/>
          <w:marTop w:val="0"/>
          <w:marBottom w:val="0"/>
          <w:divBdr>
            <w:top w:val="none" w:sz="0" w:space="0" w:color="auto"/>
            <w:left w:val="none" w:sz="0" w:space="0" w:color="auto"/>
            <w:bottom w:val="none" w:sz="0" w:space="0" w:color="auto"/>
            <w:right w:val="none" w:sz="0" w:space="0" w:color="auto"/>
          </w:divBdr>
        </w:div>
        <w:div w:id="1975482184">
          <w:marLeft w:val="0"/>
          <w:marRight w:val="0"/>
          <w:marTop w:val="0"/>
          <w:marBottom w:val="0"/>
          <w:divBdr>
            <w:top w:val="none" w:sz="0" w:space="0" w:color="auto"/>
            <w:left w:val="none" w:sz="0" w:space="0" w:color="auto"/>
            <w:bottom w:val="none" w:sz="0" w:space="0" w:color="auto"/>
            <w:right w:val="none" w:sz="0" w:space="0" w:color="auto"/>
          </w:divBdr>
        </w:div>
        <w:div w:id="2000769560">
          <w:marLeft w:val="0"/>
          <w:marRight w:val="0"/>
          <w:marTop w:val="0"/>
          <w:marBottom w:val="0"/>
          <w:divBdr>
            <w:top w:val="none" w:sz="0" w:space="0" w:color="auto"/>
            <w:left w:val="none" w:sz="0" w:space="0" w:color="auto"/>
            <w:bottom w:val="none" w:sz="0" w:space="0" w:color="auto"/>
            <w:right w:val="none" w:sz="0" w:space="0" w:color="auto"/>
          </w:divBdr>
        </w:div>
        <w:div w:id="2022004172">
          <w:marLeft w:val="0"/>
          <w:marRight w:val="0"/>
          <w:marTop w:val="0"/>
          <w:marBottom w:val="0"/>
          <w:divBdr>
            <w:top w:val="none" w:sz="0" w:space="0" w:color="auto"/>
            <w:left w:val="none" w:sz="0" w:space="0" w:color="auto"/>
            <w:bottom w:val="none" w:sz="0" w:space="0" w:color="auto"/>
            <w:right w:val="none" w:sz="0" w:space="0" w:color="auto"/>
          </w:divBdr>
        </w:div>
        <w:div w:id="2022388298">
          <w:marLeft w:val="0"/>
          <w:marRight w:val="0"/>
          <w:marTop w:val="0"/>
          <w:marBottom w:val="0"/>
          <w:divBdr>
            <w:top w:val="none" w:sz="0" w:space="0" w:color="auto"/>
            <w:left w:val="none" w:sz="0" w:space="0" w:color="auto"/>
            <w:bottom w:val="none" w:sz="0" w:space="0" w:color="auto"/>
            <w:right w:val="none" w:sz="0" w:space="0" w:color="auto"/>
          </w:divBdr>
        </w:div>
        <w:div w:id="2040231553">
          <w:marLeft w:val="0"/>
          <w:marRight w:val="0"/>
          <w:marTop w:val="0"/>
          <w:marBottom w:val="0"/>
          <w:divBdr>
            <w:top w:val="none" w:sz="0" w:space="0" w:color="auto"/>
            <w:left w:val="none" w:sz="0" w:space="0" w:color="auto"/>
            <w:bottom w:val="none" w:sz="0" w:space="0" w:color="auto"/>
            <w:right w:val="none" w:sz="0" w:space="0" w:color="auto"/>
          </w:divBdr>
        </w:div>
        <w:div w:id="2051949175">
          <w:marLeft w:val="0"/>
          <w:marRight w:val="0"/>
          <w:marTop w:val="0"/>
          <w:marBottom w:val="0"/>
          <w:divBdr>
            <w:top w:val="none" w:sz="0" w:space="0" w:color="auto"/>
            <w:left w:val="none" w:sz="0" w:space="0" w:color="auto"/>
            <w:bottom w:val="none" w:sz="0" w:space="0" w:color="auto"/>
            <w:right w:val="none" w:sz="0" w:space="0" w:color="auto"/>
          </w:divBdr>
          <w:divsChild>
            <w:div w:id="991716574">
              <w:marLeft w:val="0"/>
              <w:marRight w:val="0"/>
              <w:marTop w:val="0"/>
              <w:marBottom w:val="0"/>
              <w:divBdr>
                <w:top w:val="none" w:sz="0" w:space="0" w:color="auto"/>
                <w:left w:val="none" w:sz="0" w:space="0" w:color="auto"/>
                <w:bottom w:val="none" w:sz="0" w:space="0" w:color="auto"/>
                <w:right w:val="none" w:sz="0" w:space="0" w:color="auto"/>
              </w:divBdr>
            </w:div>
            <w:div w:id="1149134675">
              <w:marLeft w:val="0"/>
              <w:marRight w:val="0"/>
              <w:marTop w:val="0"/>
              <w:marBottom w:val="0"/>
              <w:divBdr>
                <w:top w:val="none" w:sz="0" w:space="0" w:color="auto"/>
                <w:left w:val="none" w:sz="0" w:space="0" w:color="auto"/>
                <w:bottom w:val="none" w:sz="0" w:space="0" w:color="auto"/>
                <w:right w:val="none" w:sz="0" w:space="0" w:color="auto"/>
              </w:divBdr>
            </w:div>
          </w:divsChild>
        </w:div>
        <w:div w:id="2121609657">
          <w:marLeft w:val="0"/>
          <w:marRight w:val="0"/>
          <w:marTop w:val="0"/>
          <w:marBottom w:val="0"/>
          <w:divBdr>
            <w:top w:val="none" w:sz="0" w:space="0" w:color="auto"/>
            <w:left w:val="none" w:sz="0" w:space="0" w:color="auto"/>
            <w:bottom w:val="none" w:sz="0" w:space="0" w:color="auto"/>
            <w:right w:val="none" w:sz="0" w:space="0" w:color="auto"/>
          </w:divBdr>
        </w:div>
      </w:divsChild>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432697503">
      <w:bodyDiv w:val="1"/>
      <w:marLeft w:val="0"/>
      <w:marRight w:val="0"/>
      <w:marTop w:val="0"/>
      <w:marBottom w:val="0"/>
      <w:divBdr>
        <w:top w:val="none" w:sz="0" w:space="0" w:color="auto"/>
        <w:left w:val="none" w:sz="0" w:space="0" w:color="auto"/>
        <w:bottom w:val="none" w:sz="0" w:space="0" w:color="auto"/>
        <w:right w:val="none" w:sz="0" w:space="0" w:color="auto"/>
      </w:divBdr>
      <w:divsChild>
        <w:div w:id="390466515">
          <w:marLeft w:val="0"/>
          <w:marRight w:val="0"/>
          <w:marTop w:val="0"/>
          <w:marBottom w:val="0"/>
          <w:divBdr>
            <w:top w:val="none" w:sz="0" w:space="0" w:color="auto"/>
            <w:left w:val="none" w:sz="0" w:space="0" w:color="auto"/>
            <w:bottom w:val="none" w:sz="0" w:space="0" w:color="auto"/>
            <w:right w:val="none" w:sz="0" w:space="0" w:color="auto"/>
          </w:divBdr>
        </w:div>
        <w:div w:id="495458701">
          <w:marLeft w:val="0"/>
          <w:marRight w:val="0"/>
          <w:marTop w:val="0"/>
          <w:marBottom w:val="0"/>
          <w:divBdr>
            <w:top w:val="none" w:sz="0" w:space="0" w:color="auto"/>
            <w:left w:val="none" w:sz="0" w:space="0" w:color="auto"/>
            <w:bottom w:val="none" w:sz="0" w:space="0" w:color="auto"/>
            <w:right w:val="none" w:sz="0" w:space="0" w:color="auto"/>
          </w:divBdr>
        </w:div>
        <w:div w:id="771627539">
          <w:marLeft w:val="0"/>
          <w:marRight w:val="0"/>
          <w:marTop w:val="0"/>
          <w:marBottom w:val="0"/>
          <w:divBdr>
            <w:top w:val="none" w:sz="0" w:space="0" w:color="auto"/>
            <w:left w:val="none" w:sz="0" w:space="0" w:color="auto"/>
            <w:bottom w:val="none" w:sz="0" w:space="0" w:color="auto"/>
            <w:right w:val="none" w:sz="0" w:space="0" w:color="auto"/>
          </w:divBdr>
        </w:div>
        <w:div w:id="934363578">
          <w:marLeft w:val="0"/>
          <w:marRight w:val="0"/>
          <w:marTop w:val="0"/>
          <w:marBottom w:val="0"/>
          <w:divBdr>
            <w:top w:val="none" w:sz="0" w:space="0" w:color="auto"/>
            <w:left w:val="none" w:sz="0" w:space="0" w:color="auto"/>
            <w:bottom w:val="none" w:sz="0" w:space="0" w:color="auto"/>
            <w:right w:val="none" w:sz="0" w:space="0" w:color="auto"/>
          </w:divBdr>
        </w:div>
        <w:div w:id="979269602">
          <w:marLeft w:val="0"/>
          <w:marRight w:val="0"/>
          <w:marTop w:val="0"/>
          <w:marBottom w:val="0"/>
          <w:divBdr>
            <w:top w:val="none" w:sz="0" w:space="0" w:color="auto"/>
            <w:left w:val="none" w:sz="0" w:space="0" w:color="auto"/>
            <w:bottom w:val="none" w:sz="0" w:space="0" w:color="auto"/>
            <w:right w:val="none" w:sz="0" w:space="0" w:color="auto"/>
          </w:divBdr>
        </w:div>
        <w:div w:id="1102804900">
          <w:marLeft w:val="0"/>
          <w:marRight w:val="0"/>
          <w:marTop w:val="0"/>
          <w:marBottom w:val="0"/>
          <w:divBdr>
            <w:top w:val="none" w:sz="0" w:space="0" w:color="auto"/>
            <w:left w:val="none" w:sz="0" w:space="0" w:color="auto"/>
            <w:bottom w:val="none" w:sz="0" w:space="0" w:color="auto"/>
            <w:right w:val="none" w:sz="0" w:space="0" w:color="auto"/>
          </w:divBdr>
        </w:div>
        <w:div w:id="1268658408">
          <w:marLeft w:val="0"/>
          <w:marRight w:val="0"/>
          <w:marTop w:val="0"/>
          <w:marBottom w:val="0"/>
          <w:divBdr>
            <w:top w:val="none" w:sz="0" w:space="0" w:color="auto"/>
            <w:left w:val="none" w:sz="0" w:space="0" w:color="auto"/>
            <w:bottom w:val="none" w:sz="0" w:space="0" w:color="auto"/>
            <w:right w:val="none" w:sz="0" w:space="0" w:color="auto"/>
          </w:divBdr>
        </w:div>
        <w:div w:id="1328557577">
          <w:marLeft w:val="0"/>
          <w:marRight w:val="0"/>
          <w:marTop w:val="0"/>
          <w:marBottom w:val="0"/>
          <w:divBdr>
            <w:top w:val="none" w:sz="0" w:space="0" w:color="auto"/>
            <w:left w:val="none" w:sz="0" w:space="0" w:color="auto"/>
            <w:bottom w:val="none" w:sz="0" w:space="0" w:color="auto"/>
            <w:right w:val="none" w:sz="0" w:space="0" w:color="auto"/>
          </w:divBdr>
        </w:div>
        <w:div w:id="1826625887">
          <w:marLeft w:val="0"/>
          <w:marRight w:val="0"/>
          <w:marTop w:val="0"/>
          <w:marBottom w:val="0"/>
          <w:divBdr>
            <w:top w:val="none" w:sz="0" w:space="0" w:color="auto"/>
            <w:left w:val="none" w:sz="0" w:space="0" w:color="auto"/>
            <w:bottom w:val="none" w:sz="0" w:space="0" w:color="auto"/>
            <w:right w:val="none" w:sz="0" w:space="0" w:color="auto"/>
          </w:divBdr>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718506409">
      <w:bodyDiv w:val="1"/>
      <w:marLeft w:val="0"/>
      <w:marRight w:val="0"/>
      <w:marTop w:val="0"/>
      <w:marBottom w:val="0"/>
      <w:divBdr>
        <w:top w:val="none" w:sz="0" w:space="0" w:color="auto"/>
        <w:left w:val="none" w:sz="0" w:space="0" w:color="auto"/>
        <w:bottom w:val="none" w:sz="0" w:space="0" w:color="auto"/>
        <w:right w:val="none" w:sz="0" w:space="0" w:color="auto"/>
      </w:divBdr>
      <w:divsChild>
        <w:div w:id="347214403">
          <w:marLeft w:val="0"/>
          <w:marRight w:val="0"/>
          <w:marTop w:val="0"/>
          <w:marBottom w:val="0"/>
          <w:divBdr>
            <w:top w:val="none" w:sz="0" w:space="0" w:color="auto"/>
            <w:left w:val="none" w:sz="0" w:space="0" w:color="auto"/>
            <w:bottom w:val="none" w:sz="0" w:space="0" w:color="auto"/>
            <w:right w:val="none" w:sz="0" w:space="0" w:color="auto"/>
          </w:divBdr>
        </w:div>
        <w:div w:id="453600585">
          <w:marLeft w:val="0"/>
          <w:marRight w:val="0"/>
          <w:marTop w:val="0"/>
          <w:marBottom w:val="0"/>
          <w:divBdr>
            <w:top w:val="none" w:sz="0" w:space="0" w:color="auto"/>
            <w:left w:val="none" w:sz="0" w:space="0" w:color="auto"/>
            <w:bottom w:val="none" w:sz="0" w:space="0" w:color="auto"/>
            <w:right w:val="none" w:sz="0" w:space="0" w:color="auto"/>
          </w:divBdr>
        </w:div>
        <w:div w:id="821656801">
          <w:marLeft w:val="0"/>
          <w:marRight w:val="0"/>
          <w:marTop w:val="0"/>
          <w:marBottom w:val="0"/>
          <w:divBdr>
            <w:top w:val="none" w:sz="0" w:space="0" w:color="auto"/>
            <w:left w:val="none" w:sz="0" w:space="0" w:color="auto"/>
            <w:bottom w:val="none" w:sz="0" w:space="0" w:color="auto"/>
            <w:right w:val="none" w:sz="0" w:space="0" w:color="auto"/>
          </w:divBdr>
          <w:divsChild>
            <w:div w:id="1951812254">
              <w:marLeft w:val="0"/>
              <w:marRight w:val="0"/>
              <w:marTop w:val="30"/>
              <w:marBottom w:val="30"/>
              <w:divBdr>
                <w:top w:val="none" w:sz="0" w:space="0" w:color="auto"/>
                <w:left w:val="none" w:sz="0" w:space="0" w:color="auto"/>
                <w:bottom w:val="none" w:sz="0" w:space="0" w:color="auto"/>
                <w:right w:val="none" w:sz="0" w:space="0" w:color="auto"/>
              </w:divBdr>
              <w:divsChild>
                <w:div w:id="39404492">
                  <w:marLeft w:val="0"/>
                  <w:marRight w:val="0"/>
                  <w:marTop w:val="0"/>
                  <w:marBottom w:val="0"/>
                  <w:divBdr>
                    <w:top w:val="none" w:sz="0" w:space="0" w:color="auto"/>
                    <w:left w:val="none" w:sz="0" w:space="0" w:color="auto"/>
                    <w:bottom w:val="none" w:sz="0" w:space="0" w:color="auto"/>
                    <w:right w:val="none" w:sz="0" w:space="0" w:color="auto"/>
                  </w:divBdr>
                  <w:divsChild>
                    <w:div w:id="1374621577">
                      <w:marLeft w:val="0"/>
                      <w:marRight w:val="0"/>
                      <w:marTop w:val="0"/>
                      <w:marBottom w:val="0"/>
                      <w:divBdr>
                        <w:top w:val="none" w:sz="0" w:space="0" w:color="auto"/>
                        <w:left w:val="none" w:sz="0" w:space="0" w:color="auto"/>
                        <w:bottom w:val="none" w:sz="0" w:space="0" w:color="auto"/>
                        <w:right w:val="none" w:sz="0" w:space="0" w:color="auto"/>
                      </w:divBdr>
                    </w:div>
                  </w:divsChild>
                </w:div>
                <w:div w:id="77797775">
                  <w:marLeft w:val="0"/>
                  <w:marRight w:val="0"/>
                  <w:marTop w:val="0"/>
                  <w:marBottom w:val="0"/>
                  <w:divBdr>
                    <w:top w:val="none" w:sz="0" w:space="0" w:color="auto"/>
                    <w:left w:val="none" w:sz="0" w:space="0" w:color="auto"/>
                    <w:bottom w:val="none" w:sz="0" w:space="0" w:color="auto"/>
                    <w:right w:val="none" w:sz="0" w:space="0" w:color="auto"/>
                  </w:divBdr>
                  <w:divsChild>
                    <w:div w:id="646474820">
                      <w:marLeft w:val="0"/>
                      <w:marRight w:val="0"/>
                      <w:marTop w:val="0"/>
                      <w:marBottom w:val="0"/>
                      <w:divBdr>
                        <w:top w:val="none" w:sz="0" w:space="0" w:color="auto"/>
                        <w:left w:val="none" w:sz="0" w:space="0" w:color="auto"/>
                        <w:bottom w:val="none" w:sz="0" w:space="0" w:color="auto"/>
                        <w:right w:val="none" w:sz="0" w:space="0" w:color="auto"/>
                      </w:divBdr>
                    </w:div>
                  </w:divsChild>
                </w:div>
                <w:div w:id="371879734">
                  <w:marLeft w:val="0"/>
                  <w:marRight w:val="0"/>
                  <w:marTop w:val="0"/>
                  <w:marBottom w:val="0"/>
                  <w:divBdr>
                    <w:top w:val="none" w:sz="0" w:space="0" w:color="auto"/>
                    <w:left w:val="none" w:sz="0" w:space="0" w:color="auto"/>
                    <w:bottom w:val="none" w:sz="0" w:space="0" w:color="auto"/>
                    <w:right w:val="none" w:sz="0" w:space="0" w:color="auto"/>
                  </w:divBdr>
                  <w:divsChild>
                    <w:div w:id="1359507234">
                      <w:marLeft w:val="0"/>
                      <w:marRight w:val="0"/>
                      <w:marTop w:val="0"/>
                      <w:marBottom w:val="0"/>
                      <w:divBdr>
                        <w:top w:val="none" w:sz="0" w:space="0" w:color="auto"/>
                        <w:left w:val="none" w:sz="0" w:space="0" w:color="auto"/>
                        <w:bottom w:val="none" w:sz="0" w:space="0" w:color="auto"/>
                        <w:right w:val="none" w:sz="0" w:space="0" w:color="auto"/>
                      </w:divBdr>
                    </w:div>
                  </w:divsChild>
                </w:div>
                <w:div w:id="465665713">
                  <w:marLeft w:val="0"/>
                  <w:marRight w:val="0"/>
                  <w:marTop w:val="0"/>
                  <w:marBottom w:val="0"/>
                  <w:divBdr>
                    <w:top w:val="none" w:sz="0" w:space="0" w:color="auto"/>
                    <w:left w:val="none" w:sz="0" w:space="0" w:color="auto"/>
                    <w:bottom w:val="none" w:sz="0" w:space="0" w:color="auto"/>
                    <w:right w:val="none" w:sz="0" w:space="0" w:color="auto"/>
                  </w:divBdr>
                  <w:divsChild>
                    <w:div w:id="795562637">
                      <w:marLeft w:val="0"/>
                      <w:marRight w:val="0"/>
                      <w:marTop w:val="0"/>
                      <w:marBottom w:val="0"/>
                      <w:divBdr>
                        <w:top w:val="none" w:sz="0" w:space="0" w:color="auto"/>
                        <w:left w:val="none" w:sz="0" w:space="0" w:color="auto"/>
                        <w:bottom w:val="none" w:sz="0" w:space="0" w:color="auto"/>
                        <w:right w:val="none" w:sz="0" w:space="0" w:color="auto"/>
                      </w:divBdr>
                    </w:div>
                  </w:divsChild>
                </w:div>
                <w:div w:id="1256397675">
                  <w:marLeft w:val="0"/>
                  <w:marRight w:val="0"/>
                  <w:marTop w:val="0"/>
                  <w:marBottom w:val="0"/>
                  <w:divBdr>
                    <w:top w:val="none" w:sz="0" w:space="0" w:color="auto"/>
                    <w:left w:val="none" w:sz="0" w:space="0" w:color="auto"/>
                    <w:bottom w:val="none" w:sz="0" w:space="0" w:color="auto"/>
                    <w:right w:val="none" w:sz="0" w:space="0" w:color="auto"/>
                  </w:divBdr>
                  <w:divsChild>
                    <w:div w:id="801848419">
                      <w:marLeft w:val="0"/>
                      <w:marRight w:val="0"/>
                      <w:marTop w:val="0"/>
                      <w:marBottom w:val="0"/>
                      <w:divBdr>
                        <w:top w:val="none" w:sz="0" w:space="0" w:color="auto"/>
                        <w:left w:val="none" w:sz="0" w:space="0" w:color="auto"/>
                        <w:bottom w:val="none" w:sz="0" w:space="0" w:color="auto"/>
                        <w:right w:val="none" w:sz="0" w:space="0" w:color="auto"/>
                      </w:divBdr>
                    </w:div>
                  </w:divsChild>
                </w:div>
                <w:div w:id="1283030287">
                  <w:marLeft w:val="0"/>
                  <w:marRight w:val="0"/>
                  <w:marTop w:val="0"/>
                  <w:marBottom w:val="0"/>
                  <w:divBdr>
                    <w:top w:val="none" w:sz="0" w:space="0" w:color="auto"/>
                    <w:left w:val="none" w:sz="0" w:space="0" w:color="auto"/>
                    <w:bottom w:val="none" w:sz="0" w:space="0" w:color="auto"/>
                    <w:right w:val="none" w:sz="0" w:space="0" w:color="auto"/>
                  </w:divBdr>
                  <w:divsChild>
                    <w:div w:id="1586063659">
                      <w:marLeft w:val="0"/>
                      <w:marRight w:val="0"/>
                      <w:marTop w:val="0"/>
                      <w:marBottom w:val="0"/>
                      <w:divBdr>
                        <w:top w:val="none" w:sz="0" w:space="0" w:color="auto"/>
                        <w:left w:val="none" w:sz="0" w:space="0" w:color="auto"/>
                        <w:bottom w:val="none" w:sz="0" w:space="0" w:color="auto"/>
                        <w:right w:val="none" w:sz="0" w:space="0" w:color="auto"/>
                      </w:divBdr>
                    </w:div>
                  </w:divsChild>
                </w:div>
                <w:div w:id="1402368547">
                  <w:marLeft w:val="0"/>
                  <w:marRight w:val="0"/>
                  <w:marTop w:val="0"/>
                  <w:marBottom w:val="0"/>
                  <w:divBdr>
                    <w:top w:val="none" w:sz="0" w:space="0" w:color="auto"/>
                    <w:left w:val="none" w:sz="0" w:space="0" w:color="auto"/>
                    <w:bottom w:val="none" w:sz="0" w:space="0" w:color="auto"/>
                    <w:right w:val="none" w:sz="0" w:space="0" w:color="auto"/>
                  </w:divBdr>
                  <w:divsChild>
                    <w:div w:id="175929928">
                      <w:marLeft w:val="0"/>
                      <w:marRight w:val="0"/>
                      <w:marTop w:val="0"/>
                      <w:marBottom w:val="0"/>
                      <w:divBdr>
                        <w:top w:val="none" w:sz="0" w:space="0" w:color="auto"/>
                        <w:left w:val="none" w:sz="0" w:space="0" w:color="auto"/>
                        <w:bottom w:val="none" w:sz="0" w:space="0" w:color="auto"/>
                        <w:right w:val="none" w:sz="0" w:space="0" w:color="auto"/>
                      </w:divBdr>
                    </w:div>
                  </w:divsChild>
                </w:div>
                <w:div w:id="1483422302">
                  <w:marLeft w:val="0"/>
                  <w:marRight w:val="0"/>
                  <w:marTop w:val="0"/>
                  <w:marBottom w:val="0"/>
                  <w:divBdr>
                    <w:top w:val="none" w:sz="0" w:space="0" w:color="auto"/>
                    <w:left w:val="none" w:sz="0" w:space="0" w:color="auto"/>
                    <w:bottom w:val="none" w:sz="0" w:space="0" w:color="auto"/>
                    <w:right w:val="none" w:sz="0" w:space="0" w:color="auto"/>
                  </w:divBdr>
                  <w:divsChild>
                    <w:div w:id="1888183152">
                      <w:marLeft w:val="0"/>
                      <w:marRight w:val="0"/>
                      <w:marTop w:val="0"/>
                      <w:marBottom w:val="0"/>
                      <w:divBdr>
                        <w:top w:val="none" w:sz="0" w:space="0" w:color="auto"/>
                        <w:left w:val="none" w:sz="0" w:space="0" w:color="auto"/>
                        <w:bottom w:val="none" w:sz="0" w:space="0" w:color="auto"/>
                        <w:right w:val="none" w:sz="0" w:space="0" w:color="auto"/>
                      </w:divBdr>
                    </w:div>
                  </w:divsChild>
                </w:div>
                <w:div w:id="1719430521">
                  <w:marLeft w:val="0"/>
                  <w:marRight w:val="0"/>
                  <w:marTop w:val="0"/>
                  <w:marBottom w:val="0"/>
                  <w:divBdr>
                    <w:top w:val="none" w:sz="0" w:space="0" w:color="auto"/>
                    <w:left w:val="none" w:sz="0" w:space="0" w:color="auto"/>
                    <w:bottom w:val="none" w:sz="0" w:space="0" w:color="auto"/>
                    <w:right w:val="none" w:sz="0" w:space="0" w:color="auto"/>
                  </w:divBdr>
                  <w:divsChild>
                    <w:div w:id="1760445881">
                      <w:marLeft w:val="0"/>
                      <w:marRight w:val="0"/>
                      <w:marTop w:val="0"/>
                      <w:marBottom w:val="0"/>
                      <w:divBdr>
                        <w:top w:val="none" w:sz="0" w:space="0" w:color="auto"/>
                        <w:left w:val="none" w:sz="0" w:space="0" w:color="auto"/>
                        <w:bottom w:val="none" w:sz="0" w:space="0" w:color="auto"/>
                        <w:right w:val="none" w:sz="0" w:space="0" w:color="auto"/>
                      </w:divBdr>
                    </w:div>
                  </w:divsChild>
                </w:div>
                <w:div w:id="1759446359">
                  <w:marLeft w:val="0"/>
                  <w:marRight w:val="0"/>
                  <w:marTop w:val="0"/>
                  <w:marBottom w:val="0"/>
                  <w:divBdr>
                    <w:top w:val="none" w:sz="0" w:space="0" w:color="auto"/>
                    <w:left w:val="none" w:sz="0" w:space="0" w:color="auto"/>
                    <w:bottom w:val="none" w:sz="0" w:space="0" w:color="auto"/>
                    <w:right w:val="none" w:sz="0" w:space="0" w:color="auto"/>
                  </w:divBdr>
                  <w:divsChild>
                    <w:div w:id="215315887">
                      <w:marLeft w:val="0"/>
                      <w:marRight w:val="0"/>
                      <w:marTop w:val="0"/>
                      <w:marBottom w:val="0"/>
                      <w:divBdr>
                        <w:top w:val="none" w:sz="0" w:space="0" w:color="auto"/>
                        <w:left w:val="none" w:sz="0" w:space="0" w:color="auto"/>
                        <w:bottom w:val="none" w:sz="0" w:space="0" w:color="auto"/>
                        <w:right w:val="none" w:sz="0" w:space="0" w:color="auto"/>
                      </w:divBdr>
                    </w:div>
                  </w:divsChild>
                </w:div>
                <w:div w:id="1873570050">
                  <w:marLeft w:val="0"/>
                  <w:marRight w:val="0"/>
                  <w:marTop w:val="0"/>
                  <w:marBottom w:val="0"/>
                  <w:divBdr>
                    <w:top w:val="none" w:sz="0" w:space="0" w:color="auto"/>
                    <w:left w:val="none" w:sz="0" w:space="0" w:color="auto"/>
                    <w:bottom w:val="none" w:sz="0" w:space="0" w:color="auto"/>
                    <w:right w:val="none" w:sz="0" w:space="0" w:color="auto"/>
                  </w:divBdr>
                  <w:divsChild>
                    <w:div w:id="1172338866">
                      <w:marLeft w:val="0"/>
                      <w:marRight w:val="0"/>
                      <w:marTop w:val="0"/>
                      <w:marBottom w:val="0"/>
                      <w:divBdr>
                        <w:top w:val="none" w:sz="0" w:space="0" w:color="auto"/>
                        <w:left w:val="none" w:sz="0" w:space="0" w:color="auto"/>
                        <w:bottom w:val="none" w:sz="0" w:space="0" w:color="auto"/>
                        <w:right w:val="none" w:sz="0" w:space="0" w:color="auto"/>
                      </w:divBdr>
                    </w:div>
                  </w:divsChild>
                </w:div>
                <w:div w:id="2056663427">
                  <w:marLeft w:val="0"/>
                  <w:marRight w:val="0"/>
                  <w:marTop w:val="0"/>
                  <w:marBottom w:val="0"/>
                  <w:divBdr>
                    <w:top w:val="none" w:sz="0" w:space="0" w:color="auto"/>
                    <w:left w:val="none" w:sz="0" w:space="0" w:color="auto"/>
                    <w:bottom w:val="none" w:sz="0" w:space="0" w:color="auto"/>
                    <w:right w:val="none" w:sz="0" w:space="0" w:color="auto"/>
                  </w:divBdr>
                  <w:divsChild>
                    <w:div w:id="1020854515">
                      <w:marLeft w:val="0"/>
                      <w:marRight w:val="0"/>
                      <w:marTop w:val="0"/>
                      <w:marBottom w:val="0"/>
                      <w:divBdr>
                        <w:top w:val="none" w:sz="0" w:space="0" w:color="auto"/>
                        <w:left w:val="none" w:sz="0" w:space="0" w:color="auto"/>
                        <w:bottom w:val="none" w:sz="0" w:space="0" w:color="auto"/>
                        <w:right w:val="none" w:sz="0" w:space="0" w:color="auto"/>
                      </w:divBdr>
                    </w:div>
                  </w:divsChild>
                </w:div>
                <w:div w:id="2101487013">
                  <w:marLeft w:val="0"/>
                  <w:marRight w:val="0"/>
                  <w:marTop w:val="0"/>
                  <w:marBottom w:val="0"/>
                  <w:divBdr>
                    <w:top w:val="none" w:sz="0" w:space="0" w:color="auto"/>
                    <w:left w:val="none" w:sz="0" w:space="0" w:color="auto"/>
                    <w:bottom w:val="none" w:sz="0" w:space="0" w:color="auto"/>
                    <w:right w:val="none" w:sz="0" w:space="0" w:color="auto"/>
                  </w:divBdr>
                  <w:divsChild>
                    <w:div w:id="33457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717894">
          <w:marLeft w:val="0"/>
          <w:marRight w:val="0"/>
          <w:marTop w:val="0"/>
          <w:marBottom w:val="0"/>
          <w:divBdr>
            <w:top w:val="none" w:sz="0" w:space="0" w:color="auto"/>
            <w:left w:val="none" w:sz="0" w:space="0" w:color="auto"/>
            <w:bottom w:val="none" w:sz="0" w:space="0" w:color="auto"/>
            <w:right w:val="none" w:sz="0" w:space="0" w:color="auto"/>
          </w:divBdr>
        </w:div>
        <w:div w:id="1335571107">
          <w:marLeft w:val="0"/>
          <w:marRight w:val="0"/>
          <w:marTop w:val="0"/>
          <w:marBottom w:val="0"/>
          <w:divBdr>
            <w:top w:val="none" w:sz="0" w:space="0" w:color="auto"/>
            <w:left w:val="none" w:sz="0" w:space="0" w:color="auto"/>
            <w:bottom w:val="none" w:sz="0" w:space="0" w:color="auto"/>
            <w:right w:val="none" w:sz="0" w:space="0" w:color="auto"/>
          </w:divBdr>
        </w:div>
      </w:divsChild>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36035561">
      <w:bodyDiv w:val="1"/>
      <w:marLeft w:val="0"/>
      <w:marRight w:val="0"/>
      <w:marTop w:val="0"/>
      <w:marBottom w:val="0"/>
      <w:divBdr>
        <w:top w:val="none" w:sz="0" w:space="0" w:color="auto"/>
        <w:left w:val="none" w:sz="0" w:space="0" w:color="auto"/>
        <w:bottom w:val="none" w:sz="0" w:space="0" w:color="auto"/>
        <w:right w:val="none" w:sz="0" w:space="0" w:color="auto"/>
      </w:divBdr>
      <w:divsChild>
        <w:div w:id="450706678">
          <w:marLeft w:val="0"/>
          <w:marRight w:val="0"/>
          <w:marTop w:val="0"/>
          <w:marBottom w:val="0"/>
          <w:divBdr>
            <w:top w:val="none" w:sz="0" w:space="0" w:color="auto"/>
            <w:left w:val="none" w:sz="0" w:space="0" w:color="auto"/>
            <w:bottom w:val="none" w:sz="0" w:space="0" w:color="auto"/>
            <w:right w:val="none" w:sz="0" w:space="0" w:color="auto"/>
          </w:divBdr>
        </w:div>
        <w:div w:id="690763273">
          <w:marLeft w:val="0"/>
          <w:marRight w:val="0"/>
          <w:marTop w:val="0"/>
          <w:marBottom w:val="0"/>
          <w:divBdr>
            <w:top w:val="none" w:sz="0" w:space="0" w:color="auto"/>
            <w:left w:val="none" w:sz="0" w:space="0" w:color="auto"/>
            <w:bottom w:val="none" w:sz="0" w:space="0" w:color="auto"/>
            <w:right w:val="none" w:sz="0" w:space="0" w:color="auto"/>
          </w:divBdr>
        </w:div>
        <w:div w:id="1139610840">
          <w:marLeft w:val="0"/>
          <w:marRight w:val="0"/>
          <w:marTop w:val="0"/>
          <w:marBottom w:val="0"/>
          <w:divBdr>
            <w:top w:val="none" w:sz="0" w:space="0" w:color="auto"/>
            <w:left w:val="none" w:sz="0" w:space="0" w:color="auto"/>
            <w:bottom w:val="none" w:sz="0" w:space="0" w:color="auto"/>
            <w:right w:val="none" w:sz="0" w:space="0" w:color="auto"/>
          </w:divBdr>
        </w:div>
        <w:div w:id="1191651694">
          <w:marLeft w:val="0"/>
          <w:marRight w:val="0"/>
          <w:marTop w:val="0"/>
          <w:marBottom w:val="0"/>
          <w:divBdr>
            <w:top w:val="none" w:sz="0" w:space="0" w:color="auto"/>
            <w:left w:val="none" w:sz="0" w:space="0" w:color="auto"/>
            <w:bottom w:val="none" w:sz="0" w:space="0" w:color="auto"/>
            <w:right w:val="none" w:sz="0" w:space="0" w:color="auto"/>
          </w:divBdr>
        </w:div>
        <w:div w:id="1796293792">
          <w:marLeft w:val="0"/>
          <w:marRight w:val="0"/>
          <w:marTop w:val="0"/>
          <w:marBottom w:val="0"/>
          <w:divBdr>
            <w:top w:val="none" w:sz="0" w:space="0" w:color="auto"/>
            <w:left w:val="none" w:sz="0" w:space="0" w:color="auto"/>
            <w:bottom w:val="none" w:sz="0" w:space="0" w:color="auto"/>
            <w:right w:val="none" w:sz="0" w:space="0" w:color="auto"/>
          </w:divBdr>
        </w:div>
      </w:divsChild>
    </w:div>
    <w:div w:id="2074154636">
      <w:bodyDiv w:val="1"/>
      <w:marLeft w:val="0"/>
      <w:marRight w:val="0"/>
      <w:marTop w:val="0"/>
      <w:marBottom w:val="0"/>
      <w:divBdr>
        <w:top w:val="none" w:sz="0" w:space="0" w:color="auto"/>
        <w:left w:val="none" w:sz="0" w:space="0" w:color="auto"/>
        <w:bottom w:val="none" w:sz="0" w:space="0" w:color="auto"/>
        <w:right w:val="none" w:sz="0" w:space="0" w:color="auto"/>
      </w:divBdr>
      <w:divsChild>
        <w:div w:id="1012292954">
          <w:marLeft w:val="0"/>
          <w:marRight w:val="0"/>
          <w:marTop w:val="0"/>
          <w:marBottom w:val="0"/>
          <w:divBdr>
            <w:top w:val="none" w:sz="0" w:space="0" w:color="auto"/>
            <w:left w:val="none" w:sz="0" w:space="0" w:color="auto"/>
            <w:bottom w:val="none" w:sz="0" w:space="0" w:color="auto"/>
            <w:right w:val="none" w:sz="0" w:space="0" w:color="auto"/>
          </w:divBdr>
        </w:div>
        <w:div w:id="1770739726">
          <w:marLeft w:val="0"/>
          <w:marRight w:val="0"/>
          <w:marTop w:val="0"/>
          <w:marBottom w:val="0"/>
          <w:divBdr>
            <w:top w:val="none" w:sz="0" w:space="0" w:color="auto"/>
            <w:left w:val="none" w:sz="0" w:space="0" w:color="auto"/>
            <w:bottom w:val="none" w:sz="0" w:space="0" w:color="auto"/>
            <w:right w:val="none" w:sz="0" w:space="0" w:color="auto"/>
          </w:divBdr>
        </w:div>
        <w:div w:id="210954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www.nationalgrideso.com/industry-information/codes/grid-code/modifications/gc0102-eu-connection-codes-gb-implementation-mod"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www.nationalgrideso.com/industry-information/codes/grid-code/modifications/gc0101-eu-connection-codes-gb-implementation-mod"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nationalgrideso.com/industry-information/codes/grid-code/modifications/gc0100-eu-connection-codes-gb-implementation-mo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lly.Lewis@nationalgrideso.com"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microsoft.com/office/2018/08/relationships/commentsExtensible" Target="commentsExtensible.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90DC1055341798060E23A72DCF091"/>
        <w:category>
          <w:name w:val="General"/>
          <w:gallery w:val="placeholder"/>
        </w:category>
        <w:types>
          <w:type w:val="bbPlcHdr"/>
        </w:types>
        <w:behaviors>
          <w:behavior w:val="content"/>
        </w:behaviors>
        <w:guid w:val="{C6115BAD-9A8D-41B4-AA81-54AE89B7AB0C}"/>
      </w:docPartPr>
      <w:docPartBody>
        <w:p w:rsidR="00EC6E3B" w:rsidRDefault="007D47BF">
          <w:pPr>
            <w:pStyle w:val="C0890DC1055341798060E23A72DCF091"/>
          </w:pPr>
          <w:r w:rsidRPr="00625C74">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7BF"/>
    <w:rsid w:val="001F5186"/>
    <w:rsid w:val="0028562E"/>
    <w:rsid w:val="002C6D0C"/>
    <w:rsid w:val="003B5621"/>
    <w:rsid w:val="003E2125"/>
    <w:rsid w:val="004603C8"/>
    <w:rsid w:val="00471179"/>
    <w:rsid w:val="005C7224"/>
    <w:rsid w:val="00604705"/>
    <w:rsid w:val="006B4160"/>
    <w:rsid w:val="007901BE"/>
    <w:rsid w:val="007B4B37"/>
    <w:rsid w:val="007D47BF"/>
    <w:rsid w:val="00817B6D"/>
    <w:rsid w:val="00851412"/>
    <w:rsid w:val="008532E4"/>
    <w:rsid w:val="00981522"/>
    <w:rsid w:val="009865D8"/>
    <w:rsid w:val="0099144D"/>
    <w:rsid w:val="00AE205C"/>
    <w:rsid w:val="00E46E8C"/>
    <w:rsid w:val="00EC2C74"/>
    <w:rsid w:val="00EC6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0890DC1055341798060E23A72DCF091">
    <w:name w:val="C0890DC1055341798060E23A72DCF0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4" ma:contentTypeDescription="Create a new document." ma:contentTypeScope="" ma:versionID="0cebdf25b5b0d64f8d21ed3506227bb1">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5df10afbbaee692dec918f6ab028b251"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Noemi Szabo (ESO)</DisplayName>
        <AccountId>413</AccountId>
        <AccountType/>
      </UserInfo>
      <UserInfo>
        <DisplayName>David Halford (ESO)</DisplayName>
        <AccountId>111</AccountId>
        <AccountType/>
      </UserInfo>
      <UserInfo>
        <DisplayName>Antony Johnson (ESO)</DisplayName>
        <AccountId>28</AccountId>
        <AccountType/>
      </UserInfo>
    </SharedWithUsers>
  </documentManagement>
</p:properties>
</file>

<file path=customXml/itemProps1.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2.xml><?xml version="1.0" encoding="utf-8"?>
<ds:datastoreItem xmlns:ds="http://schemas.openxmlformats.org/officeDocument/2006/customXml" ds:itemID="{B240A871-AD25-44BD-B52B-6C82CA7BC9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8D7E81-6F72-4866-83E5-BEFE4C80BFD5}">
  <ds:schemaRefs>
    <ds:schemaRef ds:uri="http://schemas.openxmlformats.org/officeDocument/2006/bibliography"/>
  </ds:schemaRefs>
</ds:datastoreItem>
</file>

<file path=customXml/itemProps4.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97b6fe81-1556-4112-94ca-31043ca39b71"/>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25</Pages>
  <Words>9797</Words>
  <Characters>55843</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65509</CharactersWithSpaces>
  <SharedDoc>false</SharedDoc>
  <HLinks>
    <vt:vector size="162" baseType="variant">
      <vt:variant>
        <vt:i4>7143520</vt:i4>
      </vt:variant>
      <vt:variant>
        <vt:i4>144</vt:i4>
      </vt:variant>
      <vt:variant>
        <vt:i4>0</vt:i4>
      </vt:variant>
      <vt:variant>
        <vt:i4>5</vt:i4>
      </vt:variant>
      <vt:variant>
        <vt:lpwstr>https://www.nationalgrideso.com/industry-information/codes/grid-code/modifications/gc0102-eu-connection-codes-gb-implementation-mod</vt:lpwstr>
      </vt:variant>
      <vt:variant>
        <vt:lpwstr/>
      </vt:variant>
      <vt:variant>
        <vt:i4>7143523</vt:i4>
      </vt:variant>
      <vt:variant>
        <vt:i4>141</vt:i4>
      </vt:variant>
      <vt:variant>
        <vt:i4>0</vt:i4>
      </vt:variant>
      <vt:variant>
        <vt:i4>5</vt:i4>
      </vt:variant>
      <vt:variant>
        <vt:lpwstr>https://www.nationalgrideso.com/industry-information/codes/grid-code/modifications/gc0101-eu-connection-codes-gb-implementation-mod</vt:lpwstr>
      </vt:variant>
      <vt:variant>
        <vt:lpwstr/>
      </vt:variant>
      <vt:variant>
        <vt:i4>7143522</vt:i4>
      </vt:variant>
      <vt:variant>
        <vt:i4>138</vt:i4>
      </vt:variant>
      <vt:variant>
        <vt:i4>0</vt:i4>
      </vt:variant>
      <vt:variant>
        <vt:i4>5</vt:i4>
      </vt:variant>
      <vt:variant>
        <vt:lpwstr>https://www.nationalgrideso.com/industry-information/codes/grid-code/modifications/gc0100-eu-connection-codes-gb-implementation-mod</vt:lpwstr>
      </vt:variant>
      <vt:variant>
        <vt:lpwstr/>
      </vt:variant>
      <vt:variant>
        <vt:i4>1769531</vt:i4>
      </vt:variant>
      <vt:variant>
        <vt:i4>131</vt:i4>
      </vt:variant>
      <vt:variant>
        <vt:i4>0</vt:i4>
      </vt:variant>
      <vt:variant>
        <vt:i4>5</vt:i4>
      </vt:variant>
      <vt:variant>
        <vt:lpwstr/>
      </vt:variant>
      <vt:variant>
        <vt:lpwstr>_Toc129158675</vt:lpwstr>
      </vt:variant>
      <vt:variant>
        <vt:i4>1769531</vt:i4>
      </vt:variant>
      <vt:variant>
        <vt:i4>125</vt:i4>
      </vt:variant>
      <vt:variant>
        <vt:i4>0</vt:i4>
      </vt:variant>
      <vt:variant>
        <vt:i4>5</vt:i4>
      </vt:variant>
      <vt:variant>
        <vt:lpwstr/>
      </vt:variant>
      <vt:variant>
        <vt:lpwstr>_Toc129158674</vt:lpwstr>
      </vt:variant>
      <vt:variant>
        <vt:i4>1769531</vt:i4>
      </vt:variant>
      <vt:variant>
        <vt:i4>119</vt:i4>
      </vt:variant>
      <vt:variant>
        <vt:i4>0</vt:i4>
      </vt:variant>
      <vt:variant>
        <vt:i4>5</vt:i4>
      </vt:variant>
      <vt:variant>
        <vt:lpwstr/>
      </vt:variant>
      <vt:variant>
        <vt:lpwstr>_Toc129158673</vt:lpwstr>
      </vt:variant>
      <vt:variant>
        <vt:i4>1769531</vt:i4>
      </vt:variant>
      <vt:variant>
        <vt:i4>113</vt:i4>
      </vt:variant>
      <vt:variant>
        <vt:i4>0</vt:i4>
      </vt:variant>
      <vt:variant>
        <vt:i4>5</vt:i4>
      </vt:variant>
      <vt:variant>
        <vt:lpwstr/>
      </vt:variant>
      <vt:variant>
        <vt:lpwstr>_Toc129158672</vt:lpwstr>
      </vt:variant>
      <vt:variant>
        <vt:i4>1769531</vt:i4>
      </vt:variant>
      <vt:variant>
        <vt:i4>107</vt:i4>
      </vt:variant>
      <vt:variant>
        <vt:i4>0</vt:i4>
      </vt:variant>
      <vt:variant>
        <vt:i4>5</vt:i4>
      </vt:variant>
      <vt:variant>
        <vt:lpwstr/>
      </vt:variant>
      <vt:variant>
        <vt:lpwstr>_Toc129158671</vt:lpwstr>
      </vt:variant>
      <vt:variant>
        <vt:i4>1769531</vt:i4>
      </vt:variant>
      <vt:variant>
        <vt:i4>101</vt:i4>
      </vt:variant>
      <vt:variant>
        <vt:i4>0</vt:i4>
      </vt:variant>
      <vt:variant>
        <vt:i4>5</vt:i4>
      </vt:variant>
      <vt:variant>
        <vt:lpwstr/>
      </vt:variant>
      <vt:variant>
        <vt:lpwstr>_Toc129158670</vt:lpwstr>
      </vt:variant>
      <vt:variant>
        <vt:i4>1703995</vt:i4>
      </vt:variant>
      <vt:variant>
        <vt:i4>95</vt:i4>
      </vt:variant>
      <vt:variant>
        <vt:i4>0</vt:i4>
      </vt:variant>
      <vt:variant>
        <vt:i4>5</vt:i4>
      </vt:variant>
      <vt:variant>
        <vt:lpwstr/>
      </vt:variant>
      <vt:variant>
        <vt:lpwstr>_Toc129158669</vt:lpwstr>
      </vt:variant>
      <vt:variant>
        <vt:i4>1703995</vt:i4>
      </vt:variant>
      <vt:variant>
        <vt:i4>89</vt:i4>
      </vt:variant>
      <vt:variant>
        <vt:i4>0</vt:i4>
      </vt:variant>
      <vt:variant>
        <vt:i4>5</vt:i4>
      </vt:variant>
      <vt:variant>
        <vt:lpwstr/>
      </vt:variant>
      <vt:variant>
        <vt:lpwstr>_Toc129158668</vt:lpwstr>
      </vt:variant>
      <vt:variant>
        <vt:i4>1703995</vt:i4>
      </vt:variant>
      <vt:variant>
        <vt:i4>83</vt:i4>
      </vt:variant>
      <vt:variant>
        <vt:i4>0</vt:i4>
      </vt:variant>
      <vt:variant>
        <vt:i4>5</vt:i4>
      </vt:variant>
      <vt:variant>
        <vt:lpwstr/>
      </vt:variant>
      <vt:variant>
        <vt:lpwstr>_Toc129158667</vt:lpwstr>
      </vt:variant>
      <vt:variant>
        <vt:i4>1703995</vt:i4>
      </vt:variant>
      <vt:variant>
        <vt:i4>77</vt:i4>
      </vt:variant>
      <vt:variant>
        <vt:i4>0</vt:i4>
      </vt:variant>
      <vt:variant>
        <vt:i4>5</vt:i4>
      </vt:variant>
      <vt:variant>
        <vt:lpwstr/>
      </vt:variant>
      <vt:variant>
        <vt:lpwstr>_Toc129158666</vt:lpwstr>
      </vt:variant>
      <vt:variant>
        <vt:i4>1703995</vt:i4>
      </vt:variant>
      <vt:variant>
        <vt:i4>71</vt:i4>
      </vt:variant>
      <vt:variant>
        <vt:i4>0</vt:i4>
      </vt:variant>
      <vt:variant>
        <vt:i4>5</vt:i4>
      </vt:variant>
      <vt:variant>
        <vt:lpwstr/>
      </vt:variant>
      <vt:variant>
        <vt:lpwstr>_Toc129158665</vt:lpwstr>
      </vt:variant>
      <vt:variant>
        <vt:i4>1703995</vt:i4>
      </vt:variant>
      <vt:variant>
        <vt:i4>65</vt:i4>
      </vt:variant>
      <vt:variant>
        <vt:i4>0</vt:i4>
      </vt:variant>
      <vt:variant>
        <vt:i4>5</vt:i4>
      </vt:variant>
      <vt:variant>
        <vt:lpwstr/>
      </vt:variant>
      <vt:variant>
        <vt:lpwstr>_Toc129158664</vt:lpwstr>
      </vt:variant>
      <vt:variant>
        <vt:i4>1703995</vt:i4>
      </vt:variant>
      <vt:variant>
        <vt:i4>59</vt:i4>
      </vt:variant>
      <vt:variant>
        <vt:i4>0</vt:i4>
      </vt:variant>
      <vt:variant>
        <vt:i4>5</vt:i4>
      </vt:variant>
      <vt:variant>
        <vt:lpwstr/>
      </vt:variant>
      <vt:variant>
        <vt:lpwstr>_Toc129158663</vt:lpwstr>
      </vt:variant>
      <vt:variant>
        <vt:i4>1703995</vt:i4>
      </vt:variant>
      <vt:variant>
        <vt:i4>53</vt:i4>
      </vt:variant>
      <vt:variant>
        <vt:i4>0</vt:i4>
      </vt:variant>
      <vt:variant>
        <vt:i4>5</vt:i4>
      </vt:variant>
      <vt:variant>
        <vt:lpwstr/>
      </vt:variant>
      <vt:variant>
        <vt:lpwstr>_Toc129158662</vt:lpwstr>
      </vt:variant>
      <vt:variant>
        <vt:i4>1703995</vt:i4>
      </vt:variant>
      <vt:variant>
        <vt:i4>47</vt:i4>
      </vt:variant>
      <vt:variant>
        <vt:i4>0</vt:i4>
      </vt:variant>
      <vt:variant>
        <vt:i4>5</vt:i4>
      </vt:variant>
      <vt:variant>
        <vt:lpwstr/>
      </vt:variant>
      <vt:variant>
        <vt:lpwstr>_Toc129158661</vt:lpwstr>
      </vt:variant>
      <vt:variant>
        <vt:i4>1703995</vt:i4>
      </vt:variant>
      <vt:variant>
        <vt:i4>41</vt:i4>
      </vt:variant>
      <vt:variant>
        <vt:i4>0</vt:i4>
      </vt:variant>
      <vt:variant>
        <vt:i4>5</vt:i4>
      </vt:variant>
      <vt:variant>
        <vt:lpwstr/>
      </vt:variant>
      <vt:variant>
        <vt:lpwstr>_Toc129158660</vt:lpwstr>
      </vt:variant>
      <vt:variant>
        <vt:i4>1638459</vt:i4>
      </vt:variant>
      <vt:variant>
        <vt:i4>35</vt:i4>
      </vt:variant>
      <vt:variant>
        <vt:i4>0</vt:i4>
      </vt:variant>
      <vt:variant>
        <vt:i4>5</vt:i4>
      </vt:variant>
      <vt:variant>
        <vt:lpwstr/>
      </vt:variant>
      <vt:variant>
        <vt:lpwstr>_Toc129158659</vt:lpwstr>
      </vt:variant>
      <vt:variant>
        <vt:i4>1638459</vt:i4>
      </vt:variant>
      <vt:variant>
        <vt:i4>29</vt:i4>
      </vt:variant>
      <vt:variant>
        <vt:i4>0</vt:i4>
      </vt:variant>
      <vt:variant>
        <vt:i4>5</vt:i4>
      </vt:variant>
      <vt:variant>
        <vt:lpwstr/>
      </vt:variant>
      <vt:variant>
        <vt:lpwstr>_Toc129158658</vt:lpwstr>
      </vt:variant>
      <vt:variant>
        <vt:i4>1638459</vt:i4>
      </vt:variant>
      <vt:variant>
        <vt:i4>23</vt:i4>
      </vt:variant>
      <vt:variant>
        <vt:i4>0</vt:i4>
      </vt:variant>
      <vt:variant>
        <vt:i4>5</vt:i4>
      </vt:variant>
      <vt:variant>
        <vt:lpwstr/>
      </vt:variant>
      <vt:variant>
        <vt:lpwstr>_Toc129158657</vt:lpwstr>
      </vt:variant>
      <vt:variant>
        <vt:i4>1638459</vt:i4>
      </vt:variant>
      <vt:variant>
        <vt:i4>17</vt:i4>
      </vt:variant>
      <vt:variant>
        <vt:i4>0</vt:i4>
      </vt:variant>
      <vt:variant>
        <vt:i4>5</vt:i4>
      </vt:variant>
      <vt:variant>
        <vt:lpwstr/>
      </vt:variant>
      <vt:variant>
        <vt:lpwstr>_Toc129158656</vt:lpwstr>
      </vt:variant>
      <vt:variant>
        <vt:i4>1638459</vt:i4>
      </vt:variant>
      <vt:variant>
        <vt:i4>11</vt:i4>
      </vt:variant>
      <vt:variant>
        <vt:i4>0</vt:i4>
      </vt:variant>
      <vt:variant>
        <vt:i4>5</vt:i4>
      </vt:variant>
      <vt:variant>
        <vt:lpwstr/>
      </vt:variant>
      <vt:variant>
        <vt:lpwstr>_Toc129158655</vt:lpwstr>
      </vt:variant>
      <vt:variant>
        <vt:i4>7077891</vt:i4>
      </vt:variant>
      <vt:variant>
        <vt:i4>6</vt:i4>
      </vt:variant>
      <vt:variant>
        <vt:i4>0</vt:i4>
      </vt:variant>
      <vt:variant>
        <vt:i4>5</vt:i4>
      </vt:variant>
      <vt:variant>
        <vt:lpwstr>mailto:Milly.Lewis@nationalgrideso.com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Carvalho Gomes, Catia Ariana</dc:creator>
  <cp:keywords/>
  <dc:description/>
  <cp:lastModifiedBy>Lizzie Timmins (ESO)</cp:lastModifiedBy>
  <cp:revision>275</cp:revision>
  <dcterms:created xsi:type="dcterms:W3CDTF">2023-06-02T10:19:00Z</dcterms:created>
  <dcterms:modified xsi:type="dcterms:W3CDTF">2023-09-19T08:26:00Z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ies>
</file>